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11F2D" w14:textId="7F2EC421" w:rsidR="00A66DA9" w:rsidRPr="00B51181" w:rsidRDefault="00A66DA9" w:rsidP="00361C0C">
      <w:pPr>
        <w:pStyle w:val="Heading5"/>
        <w:tabs>
          <w:tab w:val="clear" w:pos="720"/>
        </w:tabs>
        <w:jc w:val="center"/>
        <w:rPr>
          <w:rFonts w:ascii="Calibri" w:hAnsi="Calibri" w:cs="Calibri"/>
          <w:sz w:val="22"/>
          <w:szCs w:val="22"/>
        </w:rPr>
      </w:pPr>
      <w:r w:rsidRPr="00B51181">
        <w:rPr>
          <w:rFonts w:ascii="Calibri" w:hAnsi="Calibri" w:cs="Calibri"/>
          <w:sz w:val="22"/>
          <w:szCs w:val="22"/>
        </w:rPr>
        <w:t xml:space="preserve">Statutory Accounting Principles </w:t>
      </w:r>
      <w:r w:rsidR="00447F20" w:rsidRPr="00B51181">
        <w:rPr>
          <w:rFonts w:ascii="Calibri" w:hAnsi="Calibri" w:cs="Calibri"/>
          <w:sz w:val="22"/>
          <w:szCs w:val="22"/>
        </w:rPr>
        <w:t xml:space="preserve">(E) </w:t>
      </w:r>
      <w:r w:rsidRPr="00B51181">
        <w:rPr>
          <w:rFonts w:ascii="Calibri" w:hAnsi="Calibri" w:cs="Calibri"/>
          <w:sz w:val="22"/>
          <w:szCs w:val="22"/>
        </w:rPr>
        <w:t>Working Group</w:t>
      </w:r>
    </w:p>
    <w:p w14:paraId="2865CB61" w14:textId="5DF9115B" w:rsidR="0070244F" w:rsidRPr="00B51181" w:rsidRDefault="0070244F" w:rsidP="004C0F15">
      <w:pPr>
        <w:pStyle w:val="Heading5"/>
        <w:tabs>
          <w:tab w:val="left" w:pos="7200"/>
        </w:tabs>
        <w:jc w:val="center"/>
        <w:rPr>
          <w:rFonts w:ascii="Calibri" w:hAnsi="Calibri" w:cs="Calibri"/>
          <w:sz w:val="22"/>
          <w:szCs w:val="22"/>
        </w:rPr>
      </w:pPr>
      <w:r w:rsidRPr="00B51181">
        <w:rPr>
          <w:rFonts w:ascii="Calibri" w:hAnsi="Calibri" w:cs="Calibri"/>
          <w:sz w:val="22"/>
          <w:szCs w:val="22"/>
        </w:rPr>
        <w:t>Hearing Agenda</w:t>
      </w:r>
      <w:r w:rsidR="00D321EB" w:rsidRPr="00B51181">
        <w:rPr>
          <w:rFonts w:ascii="Calibri" w:hAnsi="Calibri" w:cs="Calibri"/>
          <w:sz w:val="22"/>
          <w:szCs w:val="22"/>
        </w:rPr>
        <w:t xml:space="preserve"> </w:t>
      </w:r>
    </w:p>
    <w:p w14:paraId="64380D65" w14:textId="3216C507" w:rsidR="00422A26" w:rsidRPr="00B51181" w:rsidRDefault="001B524A" w:rsidP="004C0F15">
      <w:pPr>
        <w:pStyle w:val="Heading5"/>
        <w:tabs>
          <w:tab w:val="left" w:pos="7200"/>
        </w:tabs>
        <w:jc w:val="center"/>
        <w:rPr>
          <w:rFonts w:ascii="Calibri" w:hAnsi="Calibri" w:cs="Calibri"/>
          <w:sz w:val="22"/>
          <w:szCs w:val="22"/>
        </w:rPr>
      </w:pPr>
      <w:r w:rsidRPr="00B51181">
        <w:rPr>
          <w:rFonts w:ascii="Calibri" w:hAnsi="Calibri" w:cs="Calibri"/>
          <w:sz w:val="22"/>
          <w:szCs w:val="22"/>
        </w:rPr>
        <w:t>December 9</w:t>
      </w:r>
      <w:r w:rsidR="00177C47" w:rsidRPr="00B51181">
        <w:rPr>
          <w:rFonts w:ascii="Calibri" w:hAnsi="Calibri" w:cs="Calibri"/>
          <w:sz w:val="22"/>
          <w:szCs w:val="22"/>
        </w:rPr>
        <w:t>, 2025</w:t>
      </w:r>
    </w:p>
    <w:p w14:paraId="00040EF9" w14:textId="77777777" w:rsidR="00A767A9" w:rsidRPr="00B51181" w:rsidRDefault="00A767A9" w:rsidP="002B15DA">
      <w:pPr>
        <w:jc w:val="both"/>
        <w:rPr>
          <w:rFonts w:ascii="Calibri" w:hAnsi="Calibri" w:cs="Calibri"/>
          <w:sz w:val="22"/>
          <w:szCs w:val="22"/>
        </w:rPr>
      </w:pPr>
    </w:p>
    <w:p w14:paraId="6411E8C1" w14:textId="77777777" w:rsidR="006D5A9F" w:rsidRPr="00B51181" w:rsidRDefault="002C5827" w:rsidP="004A3FAE">
      <w:pPr>
        <w:jc w:val="center"/>
        <w:rPr>
          <w:rFonts w:ascii="Calibri" w:hAnsi="Calibri" w:cs="Calibri"/>
          <w:b/>
          <w:sz w:val="22"/>
          <w:szCs w:val="22"/>
          <w:u w:val="single"/>
        </w:rPr>
      </w:pPr>
      <w:r w:rsidRPr="00B51181">
        <w:rPr>
          <w:rFonts w:ascii="Calibri" w:hAnsi="Calibri" w:cs="Calibri"/>
          <w:b/>
          <w:sz w:val="22"/>
          <w:szCs w:val="22"/>
          <w:u w:val="single"/>
        </w:rPr>
        <w:t>ROLL CALL</w:t>
      </w:r>
    </w:p>
    <w:p w14:paraId="4FED92CE" w14:textId="77777777" w:rsidR="00B45965" w:rsidRPr="00B51181" w:rsidRDefault="00B45965" w:rsidP="002B15DA">
      <w:pPr>
        <w:jc w:val="both"/>
        <w:rPr>
          <w:rFonts w:ascii="Calibri" w:hAnsi="Calibri" w:cs="Calibri"/>
          <w:b/>
          <w:sz w:val="22"/>
          <w:szCs w:val="22"/>
        </w:rPr>
      </w:pPr>
    </w:p>
    <w:tbl>
      <w:tblPr>
        <w:tblW w:w="10307" w:type="dxa"/>
        <w:tblInd w:w="-360" w:type="dxa"/>
        <w:tblLayout w:type="fixed"/>
        <w:tblLook w:val="01E0" w:firstRow="1" w:lastRow="1" w:firstColumn="1" w:lastColumn="1" w:noHBand="0" w:noVBand="0"/>
      </w:tblPr>
      <w:tblGrid>
        <w:gridCol w:w="4050"/>
        <w:gridCol w:w="1440"/>
        <w:gridCol w:w="3150"/>
        <w:gridCol w:w="1667"/>
      </w:tblGrid>
      <w:tr w:rsidR="00B45965" w:rsidRPr="00F00E36" w14:paraId="40DFD5EF" w14:textId="77777777" w:rsidTr="004A4C27">
        <w:tc>
          <w:tcPr>
            <w:tcW w:w="4050" w:type="dxa"/>
            <w:tcMar>
              <w:left w:w="43" w:type="dxa"/>
              <w:right w:w="43" w:type="dxa"/>
            </w:tcMar>
          </w:tcPr>
          <w:p w14:paraId="6825D6FA"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Dale Bruggeman, Chair</w:t>
            </w:r>
          </w:p>
        </w:tc>
        <w:tc>
          <w:tcPr>
            <w:tcW w:w="1440" w:type="dxa"/>
            <w:tcMar>
              <w:left w:w="43" w:type="dxa"/>
              <w:right w:w="43" w:type="dxa"/>
            </w:tcMar>
          </w:tcPr>
          <w:p w14:paraId="0EB5357A"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Ohio</w:t>
            </w:r>
          </w:p>
        </w:tc>
        <w:tc>
          <w:tcPr>
            <w:tcW w:w="3150" w:type="dxa"/>
            <w:tcMar>
              <w:left w:w="43" w:type="dxa"/>
              <w:right w:w="43" w:type="dxa"/>
            </w:tcMar>
          </w:tcPr>
          <w:p w14:paraId="58D13813" w14:textId="1B90E8D7" w:rsidR="00B45965" w:rsidRPr="00B51181" w:rsidRDefault="00DD10BD" w:rsidP="002B15DA">
            <w:pPr>
              <w:keepLines/>
              <w:jc w:val="both"/>
              <w:rPr>
                <w:rFonts w:ascii="Calibri" w:hAnsi="Calibri" w:cs="Calibri"/>
                <w:sz w:val="22"/>
                <w:szCs w:val="22"/>
              </w:rPr>
            </w:pPr>
            <w:r w:rsidRPr="00B51181">
              <w:rPr>
                <w:rFonts w:ascii="Calibri" w:hAnsi="Calibri" w:cs="Calibri"/>
                <w:sz w:val="22"/>
                <w:szCs w:val="22"/>
              </w:rPr>
              <w:t>Steve Mayhew</w:t>
            </w:r>
            <w:r w:rsidR="007E4070" w:rsidRPr="00B51181">
              <w:rPr>
                <w:rFonts w:ascii="Calibri" w:hAnsi="Calibri" w:cs="Calibri"/>
                <w:sz w:val="22"/>
                <w:szCs w:val="22"/>
              </w:rPr>
              <w:t>/Kristin Hynes</w:t>
            </w:r>
          </w:p>
        </w:tc>
        <w:tc>
          <w:tcPr>
            <w:tcW w:w="1667" w:type="dxa"/>
            <w:tcMar>
              <w:left w:w="43" w:type="dxa"/>
              <w:right w:w="43" w:type="dxa"/>
            </w:tcMar>
          </w:tcPr>
          <w:p w14:paraId="6D6117ED"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Michigan</w:t>
            </w:r>
            <w:r w:rsidRPr="00B51181" w:rsidDel="00FB154B">
              <w:rPr>
                <w:rFonts w:ascii="Calibri" w:hAnsi="Calibri" w:cs="Calibri"/>
                <w:sz w:val="22"/>
                <w:szCs w:val="22"/>
              </w:rPr>
              <w:t xml:space="preserve"> </w:t>
            </w:r>
          </w:p>
        </w:tc>
      </w:tr>
      <w:tr w:rsidR="00B45965" w:rsidRPr="00F00E36" w14:paraId="5B433EB9" w14:textId="77777777" w:rsidTr="004A4C27">
        <w:tc>
          <w:tcPr>
            <w:tcW w:w="4050" w:type="dxa"/>
            <w:tcMar>
              <w:left w:w="43" w:type="dxa"/>
              <w:right w:w="43" w:type="dxa"/>
            </w:tcMar>
          </w:tcPr>
          <w:p w14:paraId="661F0EF5" w14:textId="1DDCC296" w:rsidR="00B45965" w:rsidRPr="00B51181" w:rsidRDefault="00B6295A" w:rsidP="00EA6E42">
            <w:pPr>
              <w:keepLines/>
              <w:ind w:right="-90"/>
              <w:jc w:val="both"/>
              <w:rPr>
                <w:rFonts w:ascii="Calibri" w:hAnsi="Calibri" w:cs="Calibri"/>
                <w:sz w:val="22"/>
                <w:szCs w:val="22"/>
              </w:rPr>
            </w:pPr>
            <w:r w:rsidRPr="00B51181">
              <w:rPr>
                <w:rFonts w:ascii="Calibri" w:hAnsi="Calibri" w:cs="Calibri"/>
                <w:sz w:val="22"/>
                <w:szCs w:val="22"/>
              </w:rPr>
              <w:t>Kevin Clark</w:t>
            </w:r>
            <w:r w:rsidR="00B45965" w:rsidRPr="00B51181">
              <w:rPr>
                <w:rFonts w:ascii="Calibri" w:hAnsi="Calibri" w:cs="Calibri"/>
                <w:sz w:val="22"/>
                <w:szCs w:val="22"/>
              </w:rPr>
              <w:t>, Vice Chair</w:t>
            </w:r>
          </w:p>
        </w:tc>
        <w:tc>
          <w:tcPr>
            <w:tcW w:w="1440" w:type="dxa"/>
            <w:tcMar>
              <w:left w:w="43" w:type="dxa"/>
              <w:right w:w="43" w:type="dxa"/>
            </w:tcMar>
          </w:tcPr>
          <w:p w14:paraId="508DC4BD"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Iowa</w:t>
            </w:r>
          </w:p>
        </w:tc>
        <w:tc>
          <w:tcPr>
            <w:tcW w:w="3150" w:type="dxa"/>
            <w:tcMar>
              <w:left w:w="43" w:type="dxa"/>
              <w:right w:w="43" w:type="dxa"/>
            </w:tcMar>
          </w:tcPr>
          <w:p w14:paraId="69C16A8A" w14:textId="3F4E1B8C" w:rsidR="00B45965" w:rsidRPr="00B51181" w:rsidRDefault="00BB6C02" w:rsidP="002B15DA">
            <w:pPr>
              <w:jc w:val="both"/>
              <w:rPr>
                <w:rFonts w:ascii="Calibri" w:hAnsi="Calibri" w:cs="Calibri"/>
                <w:sz w:val="22"/>
                <w:szCs w:val="22"/>
              </w:rPr>
            </w:pPr>
            <w:r w:rsidRPr="00B51181">
              <w:rPr>
                <w:rFonts w:ascii="Calibri" w:hAnsi="Calibri" w:cs="Calibri"/>
                <w:sz w:val="22"/>
                <w:szCs w:val="22"/>
              </w:rPr>
              <w:t>Ned Cat</w:t>
            </w:r>
            <w:r w:rsidR="00657BFD" w:rsidRPr="00B51181">
              <w:rPr>
                <w:rFonts w:ascii="Calibri" w:hAnsi="Calibri" w:cs="Calibri"/>
                <w:sz w:val="22"/>
                <w:szCs w:val="22"/>
              </w:rPr>
              <w:t>aldo</w:t>
            </w:r>
          </w:p>
        </w:tc>
        <w:tc>
          <w:tcPr>
            <w:tcW w:w="1667" w:type="dxa"/>
            <w:tcMar>
              <w:left w:w="43" w:type="dxa"/>
              <w:right w:w="43" w:type="dxa"/>
            </w:tcMar>
          </w:tcPr>
          <w:p w14:paraId="3C210ED8" w14:textId="77777777" w:rsidR="00B45965" w:rsidRPr="00B51181" w:rsidRDefault="00B45965" w:rsidP="002B15DA">
            <w:pPr>
              <w:jc w:val="both"/>
              <w:rPr>
                <w:rFonts w:ascii="Calibri" w:hAnsi="Calibri" w:cs="Calibri"/>
                <w:sz w:val="22"/>
                <w:szCs w:val="22"/>
              </w:rPr>
            </w:pPr>
            <w:r w:rsidRPr="00B51181">
              <w:rPr>
                <w:rFonts w:ascii="Calibri" w:hAnsi="Calibri" w:cs="Calibri"/>
                <w:sz w:val="22"/>
                <w:szCs w:val="22"/>
              </w:rPr>
              <w:t>New Hampshire</w:t>
            </w:r>
          </w:p>
        </w:tc>
      </w:tr>
      <w:tr w:rsidR="00B45965" w:rsidRPr="00F00E36" w14:paraId="3DC91B9A" w14:textId="77777777" w:rsidTr="004A4C27">
        <w:tc>
          <w:tcPr>
            <w:tcW w:w="4050" w:type="dxa"/>
            <w:tcMar>
              <w:left w:w="43" w:type="dxa"/>
              <w:right w:w="43" w:type="dxa"/>
            </w:tcMar>
          </w:tcPr>
          <w:p w14:paraId="3DCA1945" w14:textId="1C0F8C25" w:rsidR="00B45965" w:rsidRPr="00B51181" w:rsidRDefault="007C3ABA" w:rsidP="00EA6E42">
            <w:pPr>
              <w:keepLines/>
              <w:jc w:val="both"/>
              <w:rPr>
                <w:rFonts w:ascii="Calibri" w:hAnsi="Calibri" w:cs="Calibri"/>
                <w:sz w:val="22"/>
                <w:szCs w:val="22"/>
              </w:rPr>
            </w:pPr>
            <w:r w:rsidRPr="00B51181">
              <w:rPr>
                <w:rFonts w:ascii="Calibri" w:hAnsi="Calibri" w:cs="Calibri"/>
                <w:sz w:val="22"/>
                <w:szCs w:val="22"/>
              </w:rPr>
              <w:t>Sheila Travis</w:t>
            </w:r>
            <w:r w:rsidR="00D074C7" w:rsidRPr="00B51181">
              <w:rPr>
                <w:rFonts w:ascii="Calibri" w:hAnsi="Calibri" w:cs="Calibri"/>
                <w:sz w:val="22"/>
                <w:szCs w:val="22"/>
              </w:rPr>
              <w:t>/Richard Russell</w:t>
            </w:r>
          </w:p>
        </w:tc>
        <w:tc>
          <w:tcPr>
            <w:tcW w:w="1440" w:type="dxa"/>
            <w:tcMar>
              <w:left w:w="43" w:type="dxa"/>
              <w:right w:w="43" w:type="dxa"/>
            </w:tcMar>
          </w:tcPr>
          <w:p w14:paraId="0D3852A6"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Alabama</w:t>
            </w:r>
          </w:p>
        </w:tc>
        <w:tc>
          <w:tcPr>
            <w:tcW w:w="3150" w:type="dxa"/>
            <w:tcMar>
              <w:left w:w="43" w:type="dxa"/>
              <w:right w:w="43" w:type="dxa"/>
            </w:tcMar>
          </w:tcPr>
          <w:p w14:paraId="44C750F8"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Bob Kasinow</w:t>
            </w:r>
          </w:p>
        </w:tc>
        <w:tc>
          <w:tcPr>
            <w:tcW w:w="1667" w:type="dxa"/>
            <w:tcMar>
              <w:left w:w="43" w:type="dxa"/>
              <w:right w:w="43" w:type="dxa"/>
            </w:tcMar>
          </w:tcPr>
          <w:p w14:paraId="2D7A0972"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New York</w:t>
            </w:r>
          </w:p>
        </w:tc>
      </w:tr>
      <w:tr w:rsidR="00B45965" w:rsidRPr="00F00E36" w14:paraId="4CC5F4D5" w14:textId="77777777" w:rsidTr="004A4C27">
        <w:trPr>
          <w:trHeight w:val="63"/>
        </w:trPr>
        <w:tc>
          <w:tcPr>
            <w:tcW w:w="4050" w:type="dxa"/>
            <w:tcMar>
              <w:left w:w="43" w:type="dxa"/>
              <w:right w:w="43" w:type="dxa"/>
            </w:tcMar>
          </w:tcPr>
          <w:p w14:paraId="6734BDD5" w14:textId="77777777" w:rsidR="00B45965" w:rsidRPr="00B51181" w:rsidRDefault="00B45965" w:rsidP="00EA6E42">
            <w:pPr>
              <w:keepLines/>
              <w:jc w:val="both"/>
              <w:rPr>
                <w:rFonts w:ascii="Calibri" w:hAnsi="Calibri" w:cs="Calibri"/>
                <w:sz w:val="22"/>
                <w:szCs w:val="22"/>
              </w:rPr>
            </w:pPr>
            <w:r w:rsidRPr="00B51181">
              <w:rPr>
                <w:rFonts w:ascii="Calibri" w:hAnsi="Calibri" w:cs="Calibri"/>
                <w:sz w:val="22"/>
                <w:szCs w:val="22"/>
              </w:rPr>
              <w:t>Kim Hudson</w:t>
            </w:r>
          </w:p>
        </w:tc>
        <w:tc>
          <w:tcPr>
            <w:tcW w:w="1440" w:type="dxa"/>
            <w:tcMar>
              <w:left w:w="43" w:type="dxa"/>
              <w:right w:w="43" w:type="dxa"/>
            </w:tcMar>
          </w:tcPr>
          <w:p w14:paraId="6D637AE1"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California</w:t>
            </w:r>
          </w:p>
        </w:tc>
        <w:tc>
          <w:tcPr>
            <w:tcW w:w="3150" w:type="dxa"/>
            <w:tcMar>
              <w:left w:w="43" w:type="dxa"/>
              <w:right w:w="43" w:type="dxa"/>
            </w:tcMar>
          </w:tcPr>
          <w:p w14:paraId="1C6DF629" w14:textId="7BC0898D" w:rsidR="00B45965" w:rsidRPr="00B51181" w:rsidRDefault="007D5F78" w:rsidP="002B15DA">
            <w:pPr>
              <w:keepLines/>
              <w:jc w:val="both"/>
              <w:rPr>
                <w:rFonts w:ascii="Calibri" w:hAnsi="Calibri" w:cs="Calibri"/>
                <w:sz w:val="22"/>
                <w:szCs w:val="22"/>
              </w:rPr>
            </w:pPr>
            <w:r w:rsidRPr="00B51181">
              <w:rPr>
                <w:rFonts w:ascii="Calibri" w:hAnsi="Calibri" w:cs="Calibri"/>
                <w:sz w:val="22"/>
                <w:szCs w:val="22"/>
              </w:rPr>
              <w:t>Diana Sherman</w:t>
            </w:r>
          </w:p>
        </w:tc>
        <w:tc>
          <w:tcPr>
            <w:tcW w:w="1667" w:type="dxa"/>
            <w:tcMar>
              <w:left w:w="43" w:type="dxa"/>
              <w:right w:w="43" w:type="dxa"/>
            </w:tcMar>
          </w:tcPr>
          <w:p w14:paraId="41895671"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Pennsylvania</w:t>
            </w:r>
          </w:p>
        </w:tc>
      </w:tr>
      <w:tr w:rsidR="00B45965" w:rsidRPr="00F00E36" w14:paraId="4872C9A1" w14:textId="77777777" w:rsidTr="004A4C27">
        <w:tc>
          <w:tcPr>
            <w:tcW w:w="4050" w:type="dxa"/>
            <w:tcMar>
              <w:left w:w="43" w:type="dxa"/>
              <w:right w:w="43" w:type="dxa"/>
            </w:tcMar>
          </w:tcPr>
          <w:p w14:paraId="614E69AA" w14:textId="57D78F71" w:rsidR="00B45965" w:rsidRPr="00B51181" w:rsidRDefault="00B45965" w:rsidP="00EA6E42">
            <w:pPr>
              <w:keepLines/>
              <w:jc w:val="both"/>
              <w:rPr>
                <w:rFonts w:ascii="Calibri" w:hAnsi="Calibri" w:cs="Calibri"/>
                <w:sz w:val="22"/>
                <w:szCs w:val="22"/>
              </w:rPr>
            </w:pPr>
            <w:r w:rsidRPr="00B51181">
              <w:rPr>
                <w:rFonts w:ascii="Calibri" w:hAnsi="Calibri" w:cs="Calibri"/>
                <w:sz w:val="22"/>
                <w:szCs w:val="22"/>
              </w:rPr>
              <w:t>William Arfanis</w:t>
            </w:r>
            <w:r w:rsidR="00A35799" w:rsidRPr="00B51181">
              <w:rPr>
                <w:rFonts w:ascii="Calibri" w:hAnsi="Calibri" w:cs="Calibri"/>
                <w:sz w:val="22"/>
                <w:szCs w:val="22"/>
              </w:rPr>
              <w:t>/Michael Estabrook</w:t>
            </w:r>
          </w:p>
        </w:tc>
        <w:tc>
          <w:tcPr>
            <w:tcW w:w="1440" w:type="dxa"/>
            <w:tcMar>
              <w:left w:w="43" w:type="dxa"/>
              <w:right w:w="43" w:type="dxa"/>
            </w:tcMar>
          </w:tcPr>
          <w:p w14:paraId="18389A3E"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Connecticut</w:t>
            </w:r>
          </w:p>
        </w:tc>
        <w:tc>
          <w:tcPr>
            <w:tcW w:w="3150" w:type="dxa"/>
            <w:tcMar>
              <w:left w:w="43" w:type="dxa"/>
              <w:right w:w="43" w:type="dxa"/>
            </w:tcMar>
          </w:tcPr>
          <w:p w14:paraId="4E81FD30"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Jamie Walker</w:t>
            </w:r>
          </w:p>
        </w:tc>
        <w:tc>
          <w:tcPr>
            <w:tcW w:w="1667" w:type="dxa"/>
            <w:tcMar>
              <w:left w:w="43" w:type="dxa"/>
              <w:right w:w="43" w:type="dxa"/>
            </w:tcMar>
          </w:tcPr>
          <w:p w14:paraId="6BDAEAE8"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Texas</w:t>
            </w:r>
          </w:p>
        </w:tc>
      </w:tr>
      <w:tr w:rsidR="00B45965" w:rsidRPr="00F00E36" w14:paraId="0510973F" w14:textId="77777777" w:rsidTr="004A4C27">
        <w:tc>
          <w:tcPr>
            <w:tcW w:w="4050" w:type="dxa"/>
            <w:tcMar>
              <w:left w:w="43" w:type="dxa"/>
              <w:right w:w="43" w:type="dxa"/>
            </w:tcMar>
          </w:tcPr>
          <w:p w14:paraId="76AE0F5C"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Rylynn Brown</w:t>
            </w:r>
          </w:p>
        </w:tc>
        <w:tc>
          <w:tcPr>
            <w:tcW w:w="1440" w:type="dxa"/>
            <w:tcMar>
              <w:left w:w="43" w:type="dxa"/>
              <w:right w:w="43" w:type="dxa"/>
            </w:tcMar>
          </w:tcPr>
          <w:p w14:paraId="0E902F84"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Delaware</w:t>
            </w:r>
          </w:p>
        </w:tc>
        <w:tc>
          <w:tcPr>
            <w:tcW w:w="3150" w:type="dxa"/>
            <w:tcMar>
              <w:left w:w="43" w:type="dxa"/>
              <w:right w:w="43" w:type="dxa"/>
            </w:tcMar>
          </w:tcPr>
          <w:p w14:paraId="4C7B8E6E" w14:textId="740DF058" w:rsidR="00B45965" w:rsidRPr="00B51181" w:rsidRDefault="00B45965" w:rsidP="00280AB9">
            <w:pPr>
              <w:keepLines/>
              <w:rPr>
                <w:rFonts w:ascii="Calibri" w:hAnsi="Calibri" w:cs="Calibri"/>
                <w:sz w:val="22"/>
                <w:szCs w:val="22"/>
              </w:rPr>
            </w:pPr>
            <w:r w:rsidRPr="00B51181">
              <w:rPr>
                <w:rFonts w:ascii="Calibri" w:hAnsi="Calibri" w:cs="Calibri"/>
                <w:sz w:val="22"/>
                <w:szCs w:val="22"/>
              </w:rPr>
              <w:t>Doug Stolte</w:t>
            </w:r>
            <w:r w:rsidR="00BD3C91" w:rsidRPr="00B51181">
              <w:rPr>
                <w:rFonts w:ascii="Calibri" w:hAnsi="Calibri" w:cs="Calibri"/>
                <w:sz w:val="22"/>
                <w:szCs w:val="22"/>
              </w:rPr>
              <w:t>/</w:t>
            </w:r>
            <w:r w:rsidR="00D10D54" w:rsidRPr="00B51181">
              <w:rPr>
                <w:rFonts w:ascii="Calibri" w:hAnsi="Calibri" w:cs="Calibri"/>
                <w:sz w:val="22"/>
                <w:szCs w:val="22"/>
              </w:rPr>
              <w:t>Jennifer Blizzard</w:t>
            </w:r>
          </w:p>
        </w:tc>
        <w:tc>
          <w:tcPr>
            <w:tcW w:w="1667" w:type="dxa"/>
            <w:tcMar>
              <w:left w:w="43" w:type="dxa"/>
              <w:right w:w="43" w:type="dxa"/>
            </w:tcMar>
          </w:tcPr>
          <w:p w14:paraId="3B13E3A2"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 xml:space="preserve">Virginia </w:t>
            </w:r>
          </w:p>
        </w:tc>
      </w:tr>
      <w:tr w:rsidR="00B45965" w:rsidRPr="00F00E36" w14:paraId="1606CE6F" w14:textId="77777777" w:rsidTr="004A4C27">
        <w:tc>
          <w:tcPr>
            <w:tcW w:w="4050" w:type="dxa"/>
            <w:tcMar>
              <w:left w:w="43" w:type="dxa"/>
              <w:right w:w="43" w:type="dxa"/>
            </w:tcMar>
          </w:tcPr>
          <w:p w14:paraId="6886F3BF" w14:textId="1CE528D5" w:rsidR="00B45965" w:rsidRPr="00B51181" w:rsidRDefault="00F97C99" w:rsidP="002B15DA">
            <w:pPr>
              <w:keepLines/>
              <w:jc w:val="both"/>
              <w:rPr>
                <w:rFonts w:ascii="Calibri" w:hAnsi="Calibri" w:cs="Calibri"/>
                <w:sz w:val="22"/>
                <w:szCs w:val="22"/>
              </w:rPr>
            </w:pPr>
            <w:r w:rsidRPr="00B51181">
              <w:rPr>
                <w:rFonts w:ascii="Calibri" w:hAnsi="Calibri" w:cs="Calibri"/>
                <w:sz w:val="22"/>
                <w:szCs w:val="22"/>
              </w:rPr>
              <w:t>Cindy Anders</w:t>
            </w:r>
            <w:r w:rsidR="00973F71" w:rsidRPr="00B51181">
              <w:rPr>
                <w:rFonts w:ascii="Calibri" w:hAnsi="Calibri" w:cs="Calibri"/>
                <w:sz w:val="22"/>
                <w:szCs w:val="22"/>
              </w:rPr>
              <w:t>e</w:t>
            </w:r>
            <w:r w:rsidRPr="00B51181">
              <w:rPr>
                <w:rFonts w:ascii="Calibri" w:hAnsi="Calibri" w:cs="Calibri"/>
                <w:sz w:val="22"/>
                <w:szCs w:val="22"/>
              </w:rPr>
              <w:t>n</w:t>
            </w:r>
          </w:p>
        </w:tc>
        <w:tc>
          <w:tcPr>
            <w:tcW w:w="1440" w:type="dxa"/>
            <w:tcMar>
              <w:left w:w="43" w:type="dxa"/>
              <w:right w:w="43" w:type="dxa"/>
            </w:tcMar>
          </w:tcPr>
          <w:p w14:paraId="1C41D881"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Illinois</w:t>
            </w:r>
          </w:p>
        </w:tc>
        <w:tc>
          <w:tcPr>
            <w:tcW w:w="3150" w:type="dxa"/>
            <w:tcMar>
              <w:left w:w="43" w:type="dxa"/>
              <w:right w:w="43" w:type="dxa"/>
            </w:tcMar>
          </w:tcPr>
          <w:p w14:paraId="251B98D8" w14:textId="075F3CA3"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Amy Malm</w:t>
            </w:r>
            <w:r w:rsidR="00FD2AEA" w:rsidRPr="00B51181">
              <w:rPr>
                <w:rFonts w:ascii="Calibri" w:hAnsi="Calibri" w:cs="Calibri"/>
                <w:sz w:val="22"/>
                <w:szCs w:val="22"/>
              </w:rPr>
              <w:t>/</w:t>
            </w:r>
            <w:r w:rsidR="00C8447E" w:rsidRPr="00B51181">
              <w:rPr>
                <w:rFonts w:ascii="Calibri" w:hAnsi="Calibri" w:cs="Calibri"/>
                <w:sz w:val="22"/>
                <w:szCs w:val="22"/>
              </w:rPr>
              <w:t>Levi Olson</w:t>
            </w:r>
            <w:r w:rsidR="00FD2AEA" w:rsidRPr="00B51181">
              <w:rPr>
                <w:rFonts w:ascii="Calibri" w:hAnsi="Calibri" w:cs="Calibri"/>
                <w:sz w:val="22"/>
                <w:szCs w:val="22"/>
              </w:rPr>
              <w:t xml:space="preserve"> </w:t>
            </w:r>
          </w:p>
        </w:tc>
        <w:tc>
          <w:tcPr>
            <w:tcW w:w="1667" w:type="dxa"/>
            <w:tcMar>
              <w:left w:w="43" w:type="dxa"/>
              <w:right w:w="43" w:type="dxa"/>
            </w:tcMar>
          </w:tcPr>
          <w:p w14:paraId="2EC350FD"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 xml:space="preserve">Wisconsin </w:t>
            </w:r>
          </w:p>
        </w:tc>
      </w:tr>
      <w:tr w:rsidR="00B45965" w:rsidRPr="00F00E36" w14:paraId="5D526F65" w14:textId="77777777" w:rsidTr="004A4C27">
        <w:tc>
          <w:tcPr>
            <w:tcW w:w="4050" w:type="dxa"/>
            <w:tcMar>
              <w:left w:w="43" w:type="dxa"/>
              <w:right w:w="43" w:type="dxa"/>
            </w:tcMar>
          </w:tcPr>
          <w:p w14:paraId="1E2A279B" w14:textId="7A45301A" w:rsidR="00B45965" w:rsidRPr="00B51181" w:rsidRDefault="006E41E6" w:rsidP="002B15DA">
            <w:pPr>
              <w:keepLines/>
              <w:jc w:val="both"/>
              <w:rPr>
                <w:rFonts w:ascii="Calibri" w:hAnsi="Calibri" w:cs="Calibri"/>
                <w:sz w:val="22"/>
                <w:szCs w:val="22"/>
              </w:rPr>
            </w:pPr>
            <w:r w:rsidRPr="00B51181">
              <w:rPr>
                <w:rFonts w:ascii="Calibri" w:hAnsi="Calibri" w:cs="Calibri"/>
                <w:sz w:val="22"/>
                <w:szCs w:val="22"/>
              </w:rPr>
              <w:t>Shantell Taylor/Tom Travis</w:t>
            </w:r>
          </w:p>
        </w:tc>
        <w:tc>
          <w:tcPr>
            <w:tcW w:w="1440" w:type="dxa"/>
            <w:tcMar>
              <w:left w:w="43" w:type="dxa"/>
              <w:right w:w="43" w:type="dxa"/>
            </w:tcMar>
          </w:tcPr>
          <w:p w14:paraId="523E3063" w14:textId="77777777" w:rsidR="00B45965" w:rsidRPr="00B51181" w:rsidRDefault="00B45965" w:rsidP="002B15DA">
            <w:pPr>
              <w:keepLines/>
              <w:jc w:val="both"/>
              <w:rPr>
                <w:rFonts w:ascii="Calibri" w:hAnsi="Calibri" w:cs="Calibri"/>
                <w:sz w:val="22"/>
                <w:szCs w:val="22"/>
              </w:rPr>
            </w:pPr>
            <w:r w:rsidRPr="00B51181">
              <w:rPr>
                <w:rFonts w:ascii="Calibri" w:hAnsi="Calibri" w:cs="Calibri"/>
                <w:sz w:val="22"/>
                <w:szCs w:val="22"/>
              </w:rPr>
              <w:t>Louisiana</w:t>
            </w:r>
          </w:p>
        </w:tc>
        <w:tc>
          <w:tcPr>
            <w:tcW w:w="3150" w:type="dxa"/>
            <w:tcMar>
              <w:left w:w="43" w:type="dxa"/>
              <w:right w:w="43" w:type="dxa"/>
            </w:tcMar>
          </w:tcPr>
          <w:p w14:paraId="36D31FF4" w14:textId="77777777" w:rsidR="00B45965" w:rsidRPr="00B51181" w:rsidRDefault="00B45965" w:rsidP="002B15DA">
            <w:pPr>
              <w:keepLines/>
              <w:jc w:val="both"/>
              <w:rPr>
                <w:rFonts w:ascii="Calibri" w:hAnsi="Calibri" w:cs="Calibri"/>
                <w:sz w:val="22"/>
                <w:szCs w:val="22"/>
              </w:rPr>
            </w:pPr>
          </w:p>
        </w:tc>
        <w:tc>
          <w:tcPr>
            <w:tcW w:w="1667" w:type="dxa"/>
            <w:tcMar>
              <w:left w:w="43" w:type="dxa"/>
              <w:right w:w="43" w:type="dxa"/>
            </w:tcMar>
          </w:tcPr>
          <w:p w14:paraId="5C7DB33F" w14:textId="77777777" w:rsidR="00B45965" w:rsidRPr="00B51181" w:rsidRDefault="00B45965" w:rsidP="002B15DA">
            <w:pPr>
              <w:keepLines/>
              <w:jc w:val="both"/>
              <w:rPr>
                <w:rFonts w:ascii="Calibri" w:hAnsi="Calibri" w:cs="Calibri"/>
                <w:sz w:val="22"/>
                <w:szCs w:val="22"/>
              </w:rPr>
            </w:pPr>
          </w:p>
        </w:tc>
      </w:tr>
      <w:tr w:rsidR="00B45965" w:rsidRPr="00F00E36" w14:paraId="7B31B526" w14:textId="77777777" w:rsidTr="004A4C27">
        <w:tc>
          <w:tcPr>
            <w:tcW w:w="4050" w:type="dxa"/>
            <w:tcMar>
              <w:left w:w="43" w:type="dxa"/>
              <w:right w:w="43" w:type="dxa"/>
            </w:tcMar>
          </w:tcPr>
          <w:p w14:paraId="3E886B08" w14:textId="77777777" w:rsidR="00B45965" w:rsidRPr="00B51181" w:rsidRDefault="00B45965" w:rsidP="002B15DA">
            <w:pPr>
              <w:keepLines/>
              <w:jc w:val="both"/>
              <w:rPr>
                <w:rFonts w:ascii="Calibri" w:hAnsi="Calibri" w:cs="Calibri"/>
                <w:sz w:val="22"/>
                <w:szCs w:val="22"/>
              </w:rPr>
            </w:pPr>
          </w:p>
        </w:tc>
        <w:tc>
          <w:tcPr>
            <w:tcW w:w="1440" w:type="dxa"/>
            <w:tcMar>
              <w:left w:w="43" w:type="dxa"/>
              <w:right w:w="43" w:type="dxa"/>
            </w:tcMar>
          </w:tcPr>
          <w:p w14:paraId="127ED69E" w14:textId="77777777" w:rsidR="00B45965" w:rsidRPr="00B51181" w:rsidRDefault="00B45965" w:rsidP="002B15DA">
            <w:pPr>
              <w:keepLines/>
              <w:jc w:val="both"/>
              <w:rPr>
                <w:rFonts w:ascii="Calibri" w:hAnsi="Calibri" w:cs="Calibri"/>
                <w:sz w:val="22"/>
                <w:szCs w:val="22"/>
              </w:rPr>
            </w:pPr>
          </w:p>
        </w:tc>
        <w:tc>
          <w:tcPr>
            <w:tcW w:w="3150" w:type="dxa"/>
            <w:tcMar>
              <w:left w:w="43" w:type="dxa"/>
              <w:right w:w="43" w:type="dxa"/>
            </w:tcMar>
          </w:tcPr>
          <w:p w14:paraId="26FC3488" w14:textId="77777777" w:rsidR="00B45965" w:rsidRPr="00B51181" w:rsidRDefault="00B45965" w:rsidP="002B15DA">
            <w:pPr>
              <w:keepLines/>
              <w:jc w:val="both"/>
              <w:rPr>
                <w:rFonts w:ascii="Calibri" w:hAnsi="Calibri" w:cs="Calibri"/>
                <w:sz w:val="22"/>
                <w:szCs w:val="22"/>
              </w:rPr>
            </w:pPr>
          </w:p>
        </w:tc>
        <w:tc>
          <w:tcPr>
            <w:tcW w:w="1667" w:type="dxa"/>
            <w:tcMar>
              <w:left w:w="43" w:type="dxa"/>
              <w:right w:w="43" w:type="dxa"/>
            </w:tcMar>
          </w:tcPr>
          <w:p w14:paraId="347803AC" w14:textId="77777777" w:rsidR="00B45965" w:rsidRPr="00B51181" w:rsidRDefault="00B45965" w:rsidP="002B15DA">
            <w:pPr>
              <w:keepLines/>
              <w:jc w:val="both"/>
              <w:rPr>
                <w:rFonts w:ascii="Calibri" w:hAnsi="Calibri" w:cs="Calibri"/>
                <w:sz w:val="22"/>
                <w:szCs w:val="22"/>
              </w:rPr>
            </w:pPr>
          </w:p>
        </w:tc>
      </w:tr>
      <w:tr w:rsidR="004A4C27" w:rsidRPr="00F00E36" w14:paraId="51CDD0B9" w14:textId="77777777" w:rsidTr="004A4C27">
        <w:tc>
          <w:tcPr>
            <w:tcW w:w="10307" w:type="dxa"/>
            <w:gridSpan w:val="4"/>
            <w:tcMar>
              <w:left w:w="43" w:type="dxa"/>
              <w:right w:w="43" w:type="dxa"/>
            </w:tcMar>
          </w:tcPr>
          <w:p w14:paraId="3B66B703" w14:textId="77777777" w:rsidR="004A4C27" w:rsidRPr="00B51181" w:rsidRDefault="004A4C27" w:rsidP="004A4C27">
            <w:pPr>
              <w:keepLines/>
              <w:jc w:val="both"/>
              <w:rPr>
                <w:rFonts w:ascii="Calibri" w:hAnsi="Calibri" w:cs="Calibri"/>
                <w:sz w:val="22"/>
                <w:szCs w:val="22"/>
              </w:rPr>
            </w:pPr>
            <w:r w:rsidRPr="00B51181">
              <w:rPr>
                <w:rFonts w:ascii="Calibri" w:hAnsi="Calibri" w:cs="Calibri"/>
                <w:sz w:val="22"/>
                <w:szCs w:val="22"/>
              </w:rPr>
              <w:t>NAIC Support Staff: Julie Gann, Robin Marcotte, Jake Stultz, Jason Farr, Wil Oden</w:t>
            </w:r>
          </w:p>
          <w:p w14:paraId="6E87B100" w14:textId="77777777" w:rsidR="004A4C27" w:rsidRPr="00B51181" w:rsidRDefault="004A4C27" w:rsidP="004A4C27">
            <w:pPr>
              <w:keepLines/>
              <w:jc w:val="both"/>
              <w:rPr>
                <w:rFonts w:ascii="Calibri" w:hAnsi="Calibri" w:cs="Calibri"/>
                <w:sz w:val="22"/>
                <w:szCs w:val="22"/>
              </w:rPr>
            </w:pPr>
          </w:p>
          <w:p w14:paraId="669E2EB4" w14:textId="77777777" w:rsidR="004A4C27" w:rsidRPr="00B51181" w:rsidRDefault="004A4C27" w:rsidP="004A4C27">
            <w:pPr>
              <w:jc w:val="both"/>
              <w:rPr>
                <w:rFonts w:ascii="Calibri" w:hAnsi="Calibri" w:cs="Calibri"/>
                <w:sz w:val="22"/>
                <w:szCs w:val="22"/>
              </w:rPr>
            </w:pPr>
            <w:r w:rsidRPr="00B51181">
              <w:rPr>
                <w:rFonts w:ascii="Calibri" w:hAnsi="Calibri" w:cs="Calibri"/>
                <w:sz w:val="22"/>
                <w:szCs w:val="22"/>
              </w:rPr>
              <w:t xml:space="preserve">Note: This meeting will be recorded for subsequent use. </w:t>
            </w:r>
          </w:p>
          <w:p w14:paraId="5D72AA32" w14:textId="77777777" w:rsidR="004A4C27" w:rsidRPr="00B51181" w:rsidRDefault="004A4C27" w:rsidP="004A4C27">
            <w:pPr>
              <w:jc w:val="both"/>
              <w:rPr>
                <w:rFonts w:ascii="Calibri" w:hAnsi="Calibri" w:cs="Calibri"/>
                <w:sz w:val="22"/>
                <w:szCs w:val="22"/>
              </w:rPr>
            </w:pPr>
          </w:p>
          <w:p w14:paraId="12F83535" w14:textId="4C5327B7" w:rsidR="004A4C27" w:rsidRPr="00B51181" w:rsidRDefault="004A4C27" w:rsidP="004A4C27">
            <w:pPr>
              <w:jc w:val="both"/>
              <w:rPr>
                <w:rFonts w:ascii="Calibri" w:hAnsi="Calibri" w:cs="Calibri"/>
                <w:sz w:val="22"/>
                <w:szCs w:val="22"/>
              </w:rPr>
            </w:pPr>
            <w:r w:rsidRPr="00B51181">
              <w:rPr>
                <w:rFonts w:ascii="Calibri" w:hAnsi="Calibri" w:cs="Calibri"/>
                <w:sz w:val="22"/>
                <w:szCs w:val="22"/>
              </w:rPr>
              <w:t xml:space="preserve">The Statutory Accounting Principles (E) Working Group met in regulator-to-regulator session on </w:t>
            </w:r>
            <w:r w:rsidR="004C325B" w:rsidRPr="00B51181">
              <w:rPr>
                <w:rFonts w:ascii="Calibri" w:hAnsi="Calibri" w:cs="Calibri"/>
                <w:sz w:val="22"/>
                <w:szCs w:val="22"/>
              </w:rPr>
              <w:t>Dec. 2</w:t>
            </w:r>
            <w:r w:rsidRPr="00B51181">
              <w:rPr>
                <w:rFonts w:ascii="Calibri" w:hAnsi="Calibri" w:cs="Calibri"/>
                <w:sz w:val="22"/>
                <w:szCs w:val="22"/>
              </w:rPr>
              <w:t>, 2025</w:t>
            </w:r>
            <w:r w:rsidR="004C325B" w:rsidRPr="00B51181">
              <w:rPr>
                <w:rFonts w:ascii="Calibri" w:hAnsi="Calibri" w:cs="Calibri"/>
                <w:sz w:val="22"/>
                <w:szCs w:val="22"/>
              </w:rPr>
              <w:t>,</w:t>
            </w:r>
            <w:r w:rsidRPr="00B51181">
              <w:rPr>
                <w:rFonts w:ascii="Calibri" w:hAnsi="Calibri" w:cs="Calibri"/>
                <w:sz w:val="22"/>
                <w:szCs w:val="22"/>
              </w:rPr>
              <w:t xml:space="preserve"> pursuant to the NAIC Open Meetings Policy paragraph 6 (consultations with NAIC staff related to NAIC technical guidance of the </w:t>
            </w:r>
            <w:r w:rsidRPr="00B51181">
              <w:rPr>
                <w:rFonts w:ascii="Calibri" w:hAnsi="Calibri" w:cs="Calibri"/>
                <w:i/>
                <w:sz w:val="22"/>
                <w:szCs w:val="22"/>
              </w:rPr>
              <w:t>Accounting Practices and Procedures Manual</w:t>
            </w:r>
            <w:r w:rsidRPr="00B51181">
              <w:rPr>
                <w:rFonts w:ascii="Calibri" w:hAnsi="Calibri" w:cs="Calibri"/>
                <w:sz w:val="22"/>
                <w:szCs w:val="22"/>
              </w:rPr>
              <w:t>). No actions were taken during th</w:t>
            </w:r>
            <w:r w:rsidR="00974BCC" w:rsidRPr="00B51181">
              <w:rPr>
                <w:rFonts w:ascii="Calibri" w:hAnsi="Calibri" w:cs="Calibri"/>
                <w:sz w:val="22"/>
                <w:szCs w:val="22"/>
              </w:rPr>
              <w:t>i</w:t>
            </w:r>
            <w:r w:rsidRPr="00B51181">
              <w:rPr>
                <w:rFonts w:ascii="Calibri" w:hAnsi="Calibri" w:cs="Calibri"/>
                <w:sz w:val="22"/>
                <w:szCs w:val="22"/>
              </w:rPr>
              <w:t xml:space="preserve">s meeting, as the discussions </w:t>
            </w:r>
            <w:r w:rsidR="00F11158" w:rsidRPr="00B51181">
              <w:rPr>
                <w:rFonts w:ascii="Calibri" w:hAnsi="Calibri" w:cs="Calibri"/>
                <w:sz w:val="22"/>
                <w:szCs w:val="22"/>
              </w:rPr>
              <w:t>were</w:t>
            </w:r>
            <w:r w:rsidRPr="00B51181">
              <w:rPr>
                <w:rFonts w:ascii="Calibri" w:hAnsi="Calibri" w:cs="Calibri"/>
                <w:sz w:val="22"/>
                <w:szCs w:val="22"/>
              </w:rPr>
              <w:t xml:space="preserve"> for NAIC staff to present the technical guidance captured within the </w:t>
            </w:r>
            <w:r w:rsidR="00F11158" w:rsidRPr="00B51181">
              <w:rPr>
                <w:rFonts w:ascii="Calibri" w:hAnsi="Calibri" w:cs="Calibri"/>
                <w:sz w:val="22"/>
                <w:szCs w:val="22"/>
              </w:rPr>
              <w:t>Fall</w:t>
            </w:r>
            <w:r w:rsidRPr="00B51181">
              <w:rPr>
                <w:rFonts w:ascii="Calibri" w:hAnsi="Calibri" w:cs="Calibri"/>
                <w:sz w:val="22"/>
                <w:szCs w:val="22"/>
              </w:rPr>
              <w:t xml:space="preserve"> National Meeting agenda. </w:t>
            </w:r>
          </w:p>
          <w:p w14:paraId="571DDB17" w14:textId="77777777" w:rsidR="004A4C27" w:rsidRPr="00B51181" w:rsidRDefault="004A4C27" w:rsidP="004A4C27">
            <w:pPr>
              <w:jc w:val="both"/>
              <w:rPr>
                <w:rFonts w:ascii="Calibri" w:hAnsi="Calibri" w:cs="Calibri"/>
                <w:sz w:val="22"/>
                <w:szCs w:val="22"/>
              </w:rPr>
            </w:pPr>
          </w:p>
          <w:p w14:paraId="2F6ADAF9" w14:textId="77777777" w:rsidR="004A4C27" w:rsidRPr="00B51181" w:rsidRDefault="004A4C27" w:rsidP="004A4C27">
            <w:pPr>
              <w:jc w:val="center"/>
              <w:rPr>
                <w:rFonts w:ascii="Calibri" w:hAnsi="Calibri" w:cs="Calibri"/>
                <w:b/>
                <w:sz w:val="22"/>
                <w:szCs w:val="22"/>
                <w:u w:val="single"/>
              </w:rPr>
            </w:pPr>
            <w:r w:rsidRPr="00B51181">
              <w:rPr>
                <w:rFonts w:ascii="Calibri" w:hAnsi="Calibri" w:cs="Calibri"/>
                <w:b/>
                <w:sz w:val="22"/>
                <w:szCs w:val="22"/>
                <w:u w:val="single"/>
              </w:rPr>
              <w:t>REVIEW AND ADOPTION OF MINUTES</w:t>
            </w:r>
          </w:p>
          <w:p w14:paraId="315F3F3A" w14:textId="77777777" w:rsidR="004A4C27" w:rsidRPr="00B51181" w:rsidRDefault="004A4C27" w:rsidP="004A4C27">
            <w:pPr>
              <w:jc w:val="both"/>
              <w:rPr>
                <w:rFonts w:ascii="Calibri" w:hAnsi="Calibri" w:cs="Calibri"/>
                <w:sz w:val="22"/>
                <w:szCs w:val="22"/>
              </w:rPr>
            </w:pPr>
          </w:p>
          <w:p w14:paraId="2E095376" w14:textId="77777777" w:rsidR="004A4C27" w:rsidRPr="00B51181" w:rsidRDefault="004A4C27" w:rsidP="007B7D24">
            <w:pPr>
              <w:numPr>
                <w:ilvl w:val="0"/>
                <w:numId w:val="20"/>
              </w:numPr>
              <w:ind w:left="360"/>
              <w:jc w:val="both"/>
              <w:rPr>
                <w:rFonts w:ascii="Calibri" w:hAnsi="Calibri" w:cs="Calibri"/>
                <w:sz w:val="22"/>
                <w:szCs w:val="22"/>
              </w:rPr>
            </w:pPr>
            <w:r w:rsidRPr="00B51181">
              <w:rPr>
                <w:rFonts w:ascii="Calibri" w:hAnsi="Calibri" w:cs="Calibri"/>
                <w:sz w:val="22"/>
                <w:szCs w:val="22"/>
              </w:rPr>
              <w:t>Summer National Meeting</w:t>
            </w:r>
            <w:r w:rsidRPr="00B51181">
              <w:rPr>
                <w:rFonts w:ascii="Calibri" w:hAnsi="Calibri" w:cs="Calibri"/>
                <w:sz w:val="22"/>
                <w:szCs w:val="22"/>
              </w:rPr>
              <w:tab/>
            </w:r>
            <w:r w:rsidRPr="00B51181">
              <w:rPr>
                <w:rFonts w:ascii="Calibri" w:hAnsi="Calibri" w:cs="Calibri"/>
                <w:sz w:val="22"/>
                <w:szCs w:val="22"/>
              </w:rPr>
              <w:tab/>
            </w:r>
            <w:r w:rsidRPr="00B51181">
              <w:rPr>
                <w:rFonts w:ascii="Calibri" w:hAnsi="Calibri" w:cs="Calibri"/>
                <w:b/>
                <w:sz w:val="22"/>
                <w:szCs w:val="22"/>
              </w:rPr>
              <w:t>(Attachment 1)</w:t>
            </w:r>
          </w:p>
          <w:p w14:paraId="36D3A2F8" w14:textId="55A56AA9" w:rsidR="004A4C27" w:rsidRPr="00B51181" w:rsidRDefault="004B16DB" w:rsidP="007B7D24">
            <w:pPr>
              <w:numPr>
                <w:ilvl w:val="0"/>
                <w:numId w:val="20"/>
              </w:numPr>
              <w:ind w:left="360"/>
              <w:jc w:val="both"/>
              <w:rPr>
                <w:rFonts w:ascii="Calibri" w:hAnsi="Calibri" w:cs="Calibri"/>
                <w:sz w:val="22"/>
                <w:szCs w:val="22"/>
              </w:rPr>
            </w:pPr>
            <w:r w:rsidRPr="00B51181">
              <w:rPr>
                <w:rFonts w:ascii="Calibri" w:hAnsi="Calibri" w:cs="Calibri"/>
                <w:sz w:val="22"/>
                <w:szCs w:val="22"/>
              </w:rPr>
              <w:t>September 10</w:t>
            </w:r>
            <w:r w:rsidR="004A4C27" w:rsidRPr="00B51181">
              <w:rPr>
                <w:rFonts w:ascii="Calibri" w:hAnsi="Calibri" w:cs="Calibri"/>
                <w:sz w:val="22"/>
                <w:szCs w:val="22"/>
              </w:rPr>
              <w:t xml:space="preserve">, 2025 </w:t>
            </w:r>
            <w:r w:rsidR="004A4C27" w:rsidRPr="00B51181">
              <w:rPr>
                <w:rFonts w:ascii="Calibri" w:hAnsi="Calibri" w:cs="Calibri"/>
                <w:sz w:val="22"/>
                <w:szCs w:val="22"/>
              </w:rPr>
              <w:tab/>
            </w:r>
            <w:r w:rsidR="004A4C27" w:rsidRPr="00B51181">
              <w:rPr>
                <w:rFonts w:ascii="Calibri" w:hAnsi="Calibri" w:cs="Calibri"/>
                <w:sz w:val="22"/>
                <w:szCs w:val="22"/>
              </w:rPr>
              <w:tab/>
            </w:r>
            <w:r w:rsidR="004A4C27" w:rsidRPr="00B51181">
              <w:rPr>
                <w:rFonts w:ascii="Calibri" w:hAnsi="Calibri" w:cs="Calibri"/>
                <w:b/>
                <w:sz w:val="22"/>
                <w:szCs w:val="22"/>
              </w:rPr>
              <w:t>(Attachment 2)</w:t>
            </w:r>
          </w:p>
          <w:p w14:paraId="701FDA69" w14:textId="7AABAA3F" w:rsidR="004A4C27" w:rsidRPr="00B51181" w:rsidRDefault="004B16DB" w:rsidP="007B7D24">
            <w:pPr>
              <w:numPr>
                <w:ilvl w:val="0"/>
                <w:numId w:val="20"/>
              </w:numPr>
              <w:ind w:left="360"/>
              <w:jc w:val="both"/>
              <w:rPr>
                <w:rFonts w:ascii="Calibri" w:hAnsi="Calibri" w:cs="Calibri"/>
                <w:sz w:val="22"/>
                <w:szCs w:val="22"/>
              </w:rPr>
            </w:pPr>
            <w:r w:rsidRPr="00B51181">
              <w:rPr>
                <w:rFonts w:ascii="Calibri" w:hAnsi="Calibri" w:cs="Calibri"/>
                <w:sz w:val="22"/>
                <w:szCs w:val="22"/>
              </w:rPr>
              <w:t>October 6,</w:t>
            </w:r>
            <w:r w:rsidR="004A4C27" w:rsidRPr="00B51181">
              <w:rPr>
                <w:rFonts w:ascii="Calibri" w:hAnsi="Calibri" w:cs="Calibri"/>
                <w:sz w:val="22"/>
                <w:szCs w:val="22"/>
              </w:rPr>
              <w:t xml:space="preserve"> 2025</w:t>
            </w:r>
            <w:r w:rsidR="004A4C27">
              <w:rPr>
                <w:rFonts w:ascii="Calibri" w:hAnsi="Calibri" w:cs="Calibri"/>
                <w:sz w:val="22"/>
                <w:szCs w:val="22"/>
              </w:rPr>
              <w:tab/>
            </w:r>
            <w:r w:rsidR="004A4C27">
              <w:rPr>
                <w:rFonts w:ascii="Calibri" w:hAnsi="Calibri" w:cs="Calibri"/>
                <w:sz w:val="22"/>
                <w:szCs w:val="22"/>
              </w:rPr>
              <w:tab/>
            </w:r>
            <w:r w:rsidR="0095062A">
              <w:rPr>
                <w:rFonts w:ascii="Calibri" w:hAnsi="Calibri" w:cs="Calibri"/>
                <w:bCs/>
                <w:sz w:val="22"/>
                <w:szCs w:val="22"/>
              </w:rPr>
              <w:tab/>
            </w:r>
            <w:r w:rsidR="004A4C27" w:rsidRPr="00B51181">
              <w:rPr>
                <w:rFonts w:ascii="Calibri" w:hAnsi="Calibri" w:cs="Calibri"/>
                <w:b/>
                <w:sz w:val="22"/>
                <w:szCs w:val="22"/>
              </w:rPr>
              <w:t>(Attachment 3)</w:t>
            </w:r>
          </w:p>
          <w:p w14:paraId="251FD8D3" w14:textId="77777777" w:rsidR="004A4C27" w:rsidRPr="00B51181" w:rsidRDefault="004A4C27" w:rsidP="004A4C27">
            <w:pPr>
              <w:keepLines/>
              <w:jc w:val="both"/>
              <w:rPr>
                <w:rFonts w:ascii="Calibri" w:hAnsi="Calibri" w:cs="Calibri"/>
                <w:sz w:val="22"/>
                <w:szCs w:val="22"/>
              </w:rPr>
            </w:pPr>
          </w:p>
        </w:tc>
      </w:tr>
    </w:tbl>
    <w:p w14:paraId="271EF61D" w14:textId="77777777" w:rsidR="00D52A90" w:rsidRPr="00B51181" w:rsidRDefault="00D52A90" w:rsidP="003622DE">
      <w:pPr>
        <w:jc w:val="center"/>
        <w:rPr>
          <w:rFonts w:ascii="Calibri" w:hAnsi="Calibri" w:cs="Calibri"/>
          <w:b/>
          <w:sz w:val="22"/>
          <w:szCs w:val="22"/>
          <w:u w:val="single"/>
        </w:rPr>
      </w:pPr>
    </w:p>
    <w:p w14:paraId="1521C4B2" w14:textId="77777777" w:rsidR="00D52A90" w:rsidRPr="00B51181" w:rsidRDefault="00D52A90">
      <w:pPr>
        <w:rPr>
          <w:rFonts w:ascii="Calibri" w:hAnsi="Calibri" w:cs="Calibri"/>
          <w:b/>
          <w:sz w:val="22"/>
          <w:szCs w:val="22"/>
          <w:u w:val="single"/>
        </w:rPr>
      </w:pPr>
      <w:r w:rsidRPr="00B51181">
        <w:rPr>
          <w:rFonts w:ascii="Calibri" w:hAnsi="Calibri" w:cs="Calibri"/>
          <w:b/>
          <w:sz w:val="22"/>
          <w:szCs w:val="22"/>
          <w:u w:val="single"/>
        </w:rPr>
        <w:br w:type="page"/>
      </w:r>
    </w:p>
    <w:p w14:paraId="3CCAFD40" w14:textId="69D46B35" w:rsidR="003622DE" w:rsidRPr="00B51181" w:rsidRDefault="003622DE" w:rsidP="003622DE">
      <w:pPr>
        <w:jc w:val="center"/>
        <w:rPr>
          <w:rFonts w:ascii="Calibri" w:hAnsi="Calibri" w:cs="Calibri"/>
          <w:b/>
          <w:sz w:val="22"/>
          <w:szCs w:val="22"/>
          <w:u w:val="single"/>
        </w:rPr>
      </w:pPr>
      <w:r w:rsidRPr="00B51181">
        <w:rPr>
          <w:rFonts w:ascii="Calibri" w:hAnsi="Calibri" w:cs="Calibri"/>
          <w:b/>
          <w:sz w:val="22"/>
          <w:szCs w:val="22"/>
          <w:u w:val="single"/>
        </w:rPr>
        <w:lastRenderedPageBreak/>
        <w:t>REVIEW AND ADOPTION of NON-CONTESTED POSITIONS</w:t>
      </w:r>
    </w:p>
    <w:p w14:paraId="240CC02C" w14:textId="23BBAA29" w:rsidR="003622DE" w:rsidRPr="00B51181" w:rsidRDefault="003622DE" w:rsidP="00A62B60">
      <w:pPr>
        <w:rPr>
          <w:rFonts w:ascii="Calibri" w:hAnsi="Calibri" w:cs="Calibri"/>
          <w:sz w:val="22"/>
          <w:szCs w:val="22"/>
        </w:rPr>
      </w:pPr>
      <w:r w:rsidRPr="00B51181">
        <w:rPr>
          <w:rFonts w:ascii="Calibri" w:hAnsi="Calibri" w:cs="Calibri"/>
          <w:sz w:val="22"/>
          <w:szCs w:val="22"/>
        </w:rPr>
        <w:t>The Working Group may individually discuss the</w:t>
      </w:r>
      <w:r w:rsidR="00A62B60" w:rsidRPr="00B51181">
        <w:rPr>
          <w:rFonts w:ascii="Calibri" w:hAnsi="Calibri" w:cs="Calibri"/>
          <w:sz w:val="22"/>
          <w:szCs w:val="22"/>
        </w:rPr>
        <w:t>se</w:t>
      </w:r>
      <w:r w:rsidRPr="00B51181">
        <w:rPr>
          <w:rFonts w:ascii="Calibri" w:hAnsi="Calibri" w:cs="Calibri"/>
          <w:sz w:val="22"/>
          <w:szCs w:val="22"/>
        </w:rPr>
        <w:t xml:space="preserve"> items, or may consider adoption in a single motion: </w:t>
      </w:r>
    </w:p>
    <w:p w14:paraId="18352B75" w14:textId="77777777" w:rsidR="003622DE" w:rsidRPr="00B51181" w:rsidRDefault="003622DE" w:rsidP="003622DE">
      <w:pPr>
        <w:jc w:val="center"/>
        <w:rPr>
          <w:rFonts w:ascii="Calibri" w:hAnsi="Calibri" w:cs="Calibri"/>
          <w:sz w:val="22"/>
          <w:szCs w:val="22"/>
        </w:rPr>
      </w:pPr>
    </w:p>
    <w:p w14:paraId="64D34503" w14:textId="3C14BB01" w:rsidR="00BB56E5" w:rsidRPr="00B51181" w:rsidRDefault="00BB56E5" w:rsidP="007B7D24">
      <w:pPr>
        <w:keepNext/>
        <w:keepLines/>
        <w:numPr>
          <w:ilvl w:val="0"/>
          <w:numId w:val="21"/>
        </w:numPr>
        <w:jc w:val="both"/>
        <w:rPr>
          <w:rFonts w:ascii="Calibri" w:hAnsi="Calibri" w:cs="Calibri"/>
          <w:sz w:val="22"/>
          <w:szCs w:val="22"/>
        </w:rPr>
      </w:pPr>
      <w:r w:rsidRPr="00B51181">
        <w:rPr>
          <w:rFonts w:ascii="Calibri" w:hAnsi="Calibri" w:cs="Calibri"/>
          <w:sz w:val="22"/>
          <w:szCs w:val="22"/>
        </w:rPr>
        <w:t>Ref #</w:t>
      </w:r>
      <w:r w:rsidR="00FA3241" w:rsidRPr="00B51181">
        <w:rPr>
          <w:rFonts w:ascii="Calibri" w:hAnsi="Calibri" w:cs="Calibri"/>
          <w:sz w:val="22"/>
          <w:szCs w:val="22"/>
        </w:rPr>
        <w:t>2025-12EP</w:t>
      </w:r>
      <w:r w:rsidR="00DA66F4" w:rsidRPr="00B51181">
        <w:rPr>
          <w:rFonts w:ascii="Calibri" w:hAnsi="Calibri" w:cs="Calibri"/>
          <w:sz w:val="22"/>
          <w:szCs w:val="22"/>
        </w:rPr>
        <w:t xml:space="preserve">: Editorial Revisions </w:t>
      </w:r>
      <w:r w:rsidR="009908DB" w:rsidRPr="009908DB">
        <w:rPr>
          <w:rFonts w:ascii="Calibri" w:hAnsi="Calibri" w:cs="Calibri"/>
          <w:sz w:val="22"/>
          <w:szCs w:val="22"/>
        </w:rPr>
        <w:t xml:space="preserve"> – Preamble</w:t>
      </w:r>
    </w:p>
    <w:p w14:paraId="3C0E0173" w14:textId="373F0DB0" w:rsidR="00222323" w:rsidRPr="00B51181" w:rsidRDefault="00222323" w:rsidP="007B7D24">
      <w:pPr>
        <w:keepNext/>
        <w:keepLines/>
        <w:numPr>
          <w:ilvl w:val="0"/>
          <w:numId w:val="21"/>
        </w:numPr>
        <w:jc w:val="both"/>
        <w:rPr>
          <w:rFonts w:ascii="Calibri" w:hAnsi="Calibri" w:cs="Calibri"/>
          <w:sz w:val="22"/>
          <w:szCs w:val="22"/>
        </w:rPr>
      </w:pPr>
      <w:r w:rsidRPr="00B51181">
        <w:rPr>
          <w:rFonts w:ascii="Calibri" w:hAnsi="Calibri" w:cs="Calibri"/>
          <w:sz w:val="22"/>
          <w:szCs w:val="22"/>
        </w:rPr>
        <w:t>Ref #</w:t>
      </w:r>
      <w:r w:rsidR="00DA66F4" w:rsidRPr="00B51181">
        <w:rPr>
          <w:rFonts w:ascii="Calibri" w:hAnsi="Calibri" w:cs="Calibri"/>
          <w:sz w:val="22"/>
          <w:szCs w:val="22"/>
        </w:rPr>
        <w:t xml:space="preserve">2024-21: Investment Subsidiaries </w:t>
      </w:r>
    </w:p>
    <w:p w14:paraId="5E590AB4" w14:textId="4B56E3DB" w:rsidR="004B62F4" w:rsidRPr="00B51181" w:rsidRDefault="00222323" w:rsidP="007B7D24">
      <w:pPr>
        <w:keepNext/>
        <w:keepLines/>
        <w:numPr>
          <w:ilvl w:val="0"/>
          <w:numId w:val="21"/>
        </w:numPr>
        <w:jc w:val="both"/>
        <w:rPr>
          <w:rFonts w:ascii="Calibri" w:hAnsi="Calibri" w:cs="Calibri"/>
          <w:i/>
          <w:sz w:val="22"/>
          <w:szCs w:val="22"/>
        </w:rPr>
      </w:pPr>
      <w:r w:rsidRPr="00B51181">
        <w:rPr>
          <w:rFonts w:ascii="Calibri" w:hAnsi="Calibri" w:cs="Calibri"/>
          <w:sz w:val="22"/>
          <w:szCs w:val="22"/>
        </w:rPr>
        <w:t>Ref #</w:t>
      </w:r>
      <w:r w:rsidR="00DA66F4" w:rsidRPr="00B51181">
        <w:rPr>
          <w:rFonts w:ascii="Calibri" w:hAnsi="Calibri" w:cs="Calibri"/>
          <w:sz w:val="22"/>
          <w:szCs w:val="22"/>
        </w:rPr>
        <w:t xml:space="preserve">2025-18: </w:t>
      </w:r>
      <w:r w:rsidR="00DA66F4" w:rsidRPr="00B51181">
        <w:rPr>
          <w:rFonts w:ascii="Calibri" w:hAnsi="Calibri" w:cs="Calibri"/>
          <w:i/>
          <w:sz w:val="22"/>
          <w:szCs w:val="22"/>
        </w:rPr>
        <w:t>ASU 2019-12, Simpl</w:t>
      </w:r>
      <w:r w:rsidR="006A11B1" w:rsidRPr="00B51181">
        <w:rPr>
          <w:rFonts w:ascii="Calibri" w:hAnsi="Calibri" w:cs="Calibri"/>
          <w:i/>
          <w:sz w:val="22"/>
          <w:szCs w:val="22"/>
        </w:rPr>
        <w:t>ifying the Accounting for Income Taxes</w:t>
      </w:r>
    </w:p>
    <w:p w14:paraId="47097DBA" w14:textId="26A25E09" w:rsidR="004B62F4" w:rsidRPr="00B51181" w:rsidRDefault="00E50D48" w:rsidP="007B7D24">
      <w:pPr>
        <w:keepNext/>
        <w:keepLines/>
        <w:numPr>
          <w:ilvl w:val="0"/>
          <w:numId w:val="21"/>
        </w:numPr>
        <w:jc w:val="both"/>
        <w:rPr>
          <w:rFonts w:ascii="Calibri" w:hAnsi="Calibri" w:cs="Calibri"/>
          <w:sz w:val="22"/>
          <w:szCs w:val="22"/>
        </w:rPr>
      </w:pPr>
      <w:r w:rsidRPr="00B51181">
        <w:rPr>
          <w:rFonts w:ascii="Calibri" w:hAnsi="Calibri" w:cs="Calibri"/>
          <w:sz w:val="22"/>
          <w:szCs w:val="22"/>
        </w:rPr>
        <w:t xml:space="preserve">Ref </w:t>
      </w:r>
      <w:r w:rsidR="004B62F4" w:rsidRPr="00B51181">
        <w:rPr>
          <w:rFonts w:ascii="Calibri" w:hAnsi="Calibri" w:cs="Calibri"/>
          <w:sz w:val="22"/>
          <w:szCs w:val="22"/>
        </w:rPr>
        <w:t>#</w:t>
      </w:r>
      <w:r w:rsidR="006A11B1" w:rsidRPr="00B51181">
        <w:rPr>
          <w:rFonts w:ascii="Calibri" w:hAnsi="Calibri" w:cs="Calibri"/>
          <w:sz w:val="22"/>
          <w:szCs w:val="22"/>
        </w:rPr>
        <w:t xml:space="preserve">2025-20: Debt </w:t>
      </w:r>
      <w:r w:rsidR="00A26BEF" w:rsidRPr="00A26BEF">
        <w:rPr>
          <w:rFonts w:ascii="Calibri" w:hAnsi="Calibri" w:cs="Calibri"/>
          <w:iCs/>
          <w:sz w:val="22"/>
          <w:szCs w:val="22"/>
        </w:rPr>
        <w:t xml:space="preserve">Security &amp; Residual Interest </w:t>
      </w:r>
      <w:r w:rsidR="006A11B1" w:rsidRPr="00B51181">
        <w:rPr>
          <w:rFonts w:ascii="Calibri" w:hAnsi="Calibri" w:cs="Calibri"/>
          <w:sz w:val="22"/>
          <w:szCs w:val="22"/>
        </w:rPr>
        <w:t>Disclosures</w:t>
      </w:r>
    </w:p>
    <w:p w14:paraId="505DDDAC" w14:textId="55935B94" w:rsidR="00222323" w:rsidRPr="00B51181" w:rsidRDefault="004B62F4" w:rsidP="007B7D24">
      <w:pPr>
        <w:keepNext/>
        <w:keepLines/>
        <w:numPr>
          <w:ilvl w:val="0"/>
          <w:numId w:val="21"/>
        </w:numPr>
        <w:jc w:val="both"/>
        <w:rPr>
          <w:rFonts w:ascii="Calibri" w:hAnsi="Calibri" w:cs="Calibri"/>
          <w:sz w:val="22"/>
          <w:szCs w:val="22"/>
        </w:rPr>
      </w:pPr>
      <w:r w:rsidRPr="00B51181">
        <w:rPr>
          <w:rFonts w:ascii="Calibri" w:hAnsi="Calibri" w:cs="Calibri"/>
          <w:sz w:val="22"/>
          <w:szCs w:val="22"/>
        </w:rPr>
        <w:t>Ref #</w:t>
      </w:r>
      <w:r w:rsidR="006A11B1" w:rsidRPr="00B51181">
        <w:rPr>
          <w:rFonts w:ascii="Calibri" w:hAnsi="Calibri" w:cs="Calibri"/>
          <w:sz w:val="22"/>
          <w:szCs w:val="22"/>
        </w:rPr>
        <w:t>2025-21: Retirement Plan Assets Held at NAV</w:t>
      </w:r>
    </w:p>
    <w:p w14:paraId="7119DD64" w14:textId="77777777" w:rsidR="004E3A9D" w:rsidRPr="00B51181" w:rsidRDefault="004E3A9D" w:rsidP="004E3A9D">
      <w:pPr>
        <w:keepNext/>
        <w:keepLines/>
        <w:ind w:left="360"/>
        <w:jc w:val="both"/>
        <w:rPr>
          <w:rFonts w:ascii="Calibri" w:hAnsi="Calibri" w:cs="Calibri"/>
          <w:sz w:val="22"/>
          <w:szCs w:val="22"/>
        </w:rPr>
      </w:pPr>
    </w:p>
    <w:tbl>
      <w:tblPr>
        <w:tblW w:w="10075"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4E3A9D" w:rsidRPr="00F00E36" w14:paraId="64874F26" w14:textId="77777777" w:rsidTr="004D15A4">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54C294B0" w14:textId="77777777" w:rsidR="004E3A9D" w:rsidRPr="00B51181" w:rsidRDefault="004E3A9D" w:rsidP="00AE07F2">
            <w:pPr>
              <w:widowControl w:val="0"/>
              <w:jc w:val="center"/>
              <w:rPr>
                <w:rFonts w:ascii="Calibri" w:hAnsi="Calibri" w:cs="Calibri"/>
                <w:b/>
                <w:color w:val="FFFFFF"/>
                <w:sz w:val="22"/>
                <w:szCs w:val="22"/>
              </w:rPr>
            </w:pPr>
            <w:r w:rsidRPr="00B51181">
              <w:rPr>
                <w:rFonts w:ascii="Calibri" w:hAnsi="Calibri" w:cs="Calibri"/>
                <w:b/>
                <w:color w:val="000000"/>
                <w:sz w:val="22"/>
                <w:szCs w:val="22"/>
              </w:rPr>
              <w:br w:type="page"/>
            </w:r>
          </w:p>
          <w:p w14:paraId="47CEF4DC" w14:textId="77777777" w:rsidR="004E3A9D" w:rsidRPr="00B51181" w:rsidRDefault="004E3A9D"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9947C5A" w14:textId="77777777" w:rsidR="004E3A9D" w:rsidRPr="00B51181" w:rsidRDefault="004E3A9D" w:rsidP="00AE07F2">
            <w:pPr>
              <w:widowControl w:val="0"/>
              <w:jc w:val="center"/>
              <w:rPr>
                <w:rFonts w:ascii="Calibri" w:hAnsi="Calibri" w:cs="Calibri"/>
                <w:b/>
                <w:color w:val="FFFFFF"/>
                <w:sz w:val="22"/>
                <w:szCs w:val="22"/>
              </w:rPr>
            </w:pPr>
          </w:p>
          <w:p w14:paraId="00738023" w14:textId="77777777" w:rsidR="004E3A9D" w:rsidRPr="00B51181" w:rsidRDefault="004E3A9D"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A07605B" w14:textId="77777777" w:rsidR="004E3A9D" w:rsidRPr="00B51181" w:rsidRDefault="004E3A9D" w:rsidP="00AE07F2">
            <w:pPr>
              <w:widowControl w:val="0"/>
              <w:jc w:val="center"/>
              <w:rPr>
                <w:rFonts w:ascii="Calibri" w:hAnsi="Calibri" w:cs="Calibri"/>
                <w:b/>
                <w:color w:val="FFFFFF"/>
                <w:sz w:val="22"/>
                <w:szCs w:val="22"/>
              </w:rPr>
            </w:pPr>
          </w:p>
          <w:p w14:paraId="38087241" w14:textId="77777777" w:rsidR="004E3A9D" w:rsidRPr="00B51181" w:rsidRDefault="004E3A9D"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713FBD5" w14:textId="77777777" w:rsidR="004E3A9D" w:rsidRPr="00B51181" w:rsidRDefault="004E3A9D" w:rsidP="00AE07F2">
            <w:pPr>
              <w:widowControl w:val="0"/>
              <w:jc w:val="center"/>
              <w:rPr>
                <w:rFonts w:ascii="Calibri" w:hAnsi="Calibri" w:cs="Calibri"/>
                <w:b/>
                <w:color w:val="FFFFFF"/>
                <w:sz w:val="22"/>
                <w:szCs w:val="22"/>
              </w:rPr>
            </w:pPr>
            <w:r w:rsidRPr="00B51181">
              <w:rPr>
                <w:rFonts w:ascii="Calibri" w:hAnsi="Calibri" w:cs="Calibr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14B0FA84" w14:textId="1CED31DD" w:rsidR="004E3A9D" w:rsidRPr="00B51181" w:rsidRDefault="004E3A9D" w:rsidP="00AE07F2">
            <w:pPr>
              <w:widowControl w:val="0"/>
              <w:jc w:val="center"/>
              <w:rPr>
                <w:rFonts w:ascii="Calibri" w:hAnsi="Calibri" w:cs="Calibri"/>
                <w:b/>
                <w:color w:val="FFFFFF"/>
                <w:sz w:val="22"/>
                <w:szCs w:val="22"/>
              </w:rPr>
            </w:pPr>
            <w:r w:rsidRPr="00B51181">
              <w:rPr>
                <w:rFonts w:ascii="Calibri" w:hAnsi="Calibri" w:cs="Calibri"/>
                <w:b/>
                <w:sz w:val="22"/>
                <w:szCs w:val="22"/>
              </w:rPr>
              <w:t>Comment Let</w:t>
            </w:r>
            <w:r w:rsidR="00C50FEE">
              <w:rPr>
                <w:rFonts w:ascii="Calibri" w:hAnsi="Calibri" w:cs="Calibri"/>
                <w:b/>
                <w:sz w:val="22"/>
                <w:szCs w:val="22"/>
              </w:rPr>
              <w:t>t</w:t>
            </w:r>
            <w:r w:rsidRPr="00B51181">
              <w:rPr>
                <w:rFonts w:ascii="Calibri" w:hAnsi="Calibri" w:cs="Calibri"/>
                <w:b/>
                <w:sz w:val="22"/>
                <w:szCs w:val="22"/>
              </w:rPr>
              <w:t>er</w:t>
            </w:r>
          </w:p>
        </w:tc>
      </w:tr>
      <w:tr w:rsidR="004E3A9D" w:rsidRPr="00F00E36" w14:paraId="70A9129A" w14:textId="77777777" w:rsidTr="004D15A4">
        <w:trPr>
          <w:trHeight w:val="800"/>
        </w:trPr>
        <w:tc>
          <w:tcPr>
            <w:tcW w:w="1615" w:type="dxa"/>
            <w:tcBorders>
              <w:top w:val="single" w:sz="4" w:space="0" w:color="FFFFFF"/>
            </w:tcBorders>
            <w:shd w:val="clear" w:color="auto" w:fill="F2F2F2"/>
            <w:vAlign w:val="center"/>
          </w:tcPr>
          <w:p w14:paraId="35F463A9" w14:textId="4DE0B983" w:rsidR="004E3A9D" w:rsidRPr="00B51181" w:rsidRDefault="005B071B" w:rsidP="00AE07F2">
            <w:pPr>
              <w:widowControl w:val="0"/>
              <w:jc w:val="center"/>
              <w:rPr>
                <w:rFonts w:ascii="Calibri" w:hAnsi="Calibri" w:cs="Calibri"/>
                <w:b/>
                <w:sz w:val="22"/>
                <w:szCs w:val="22"/>
              </w:rPr>
            </w:pPr>
            <w:r w:rsidRPr="00B51181">
              <w:rPr>
                <w:rFonts w:ascii="Calibri" w:hAnsi="Calibri" w:cs="Calibri"/>
                <w:b/>
                <w:sz w:val="22"/>
                <w:szCs w:val="22"/>
              </w:rPr>
              <w:t>2025-12EP</w:t>
            </w:r>
          </w:p>
          <w:p w14:paraId="7BA011B9" w14:textId="77777777" w:rsidR="004E3A9D" w:rsidRPr="00B51181" w:rsidRDefault="004E3A9D" w:rsidP="00AE07F2">
            <w:pPr>
              <w:widowControl w:val="0"/>
              <w:jc w:val="center"/>
              <w:rPr>
                <w:rFonts w:ascii="Calibri" w:hAnsi="Calibri" w:cs="Calibri"/>
                <w:b/>
                <w:sz w:val="22"/>
                <w:szCs w:val="22"/>
              </w:rPr>
            </w:pPr>
            <w:r w:rsidRPr="00B51181">
              <w:rPr>
                <w:rFonts w:ascii="Calibri" w:hAnsi="Calibri" w:cs="Calibri"/>
                <w:b/>
                <w:sz w:val="22"/>
                <w:szCs w:val="22"/>
              </w:rPr>
              <w:t>(Julie)</w:t>
            </w:r>
          </w:p>
        </w:tc>
        <w:tc>
          <w:tcPr>
            <w:tcW w:w="3198" w:type="dxa"/>
            <w:tcBorders>
              <w:top w:val="single" w:sz="4" w:space="0" w:color="FFFFFF"/>
            </w:tcBorders>
            <w:shd w:val="clear" w:color="auto" w:fill="F2F2F2"/>
            <w:vAlign w:val="center"/>
          </w:tcPr>
          <w:p w14:paraId="46D4E36A" w14:textId="289E9993" w:rsidR="004E3A9D" w:rsidRPr="00B51181" w:rsidRDefault="005B071B" w:rsidP="00AE07F2">
            <w:pPr>
              <w:pStyle w:val="Heading2"/>
              <w:rPr>
                <w:rFonts w:ascii="Calibri" w:hAnsi="Calibri" w:cs="Calibri"/>
                <w:sz w:val="22"/>
                <w:szCs w:val="22"/>
              </w:rPr>
            </w:pPr>
            <w:r w:rsidRPr="00B51181">
              <w:rPr>
                <w:rFonts w:ascii="Calibri" w:hAnsi="Calibri" w:cs="Calibri"/>
                <w:sz w:val="22"/>
                <w:szCs w:val="22"/>
              </w:rPr>
              <w:t>Editorial Revisions – Preamble</w:t>
            </w:r>
          </w:p>
        </w:tc>
        <w:tc>
          <w:tcPr>
            <w:tcW w:w="2112" w:type="dxa"/>
            <w:tcBorders>
              <w:top w:val="single" w:sz="4" w:space="0" w:color="FFFFFF"/>
            </w:tcBorders>
            <w:shd w:val="clear" w:color="auto" w:fill="F2F2F2"/>
            <w:vAlign w:val="center"/>
          </w:tcPr>
          <w:p w14:paraId="70252110" w14:textId="0ECF04C9" w:rsidR="004E3A9D" w:rsidRPr="00B51181" w:rsidRDefault="001F57C1" w:rsidP="00AE07F2">
            <w:pPr>
              <w:widowControl w:val="0"/>
              <w:jc w:val="center"/>
              <w:rPr>
                <w:rFonts w:ascii="Calibri" w:hAnsi="Calibri" w:cs="Calibri"/>
                <w:b/>
                <w:sz w:val="22"/>
                <w:szCs w:val="22"/>
                <w:highlight w:val="yellow"/>
              </w:rPr>
            </w:pPr>
            <w:r w:rsidRPr="00B51181">
              <w:rPr>
                <w:rFonts w:ascii="Calibri" w:hAnsi="Calibri" w:cs="Calibri"/>
                <w:b/>
                <w:sz w:val="22"/>
                <w:szCs w:val="22"/>
              </w:rPr>
              <w:t>4</w:t>
            </w:r>
            <w:r w:rsidR="00036A2E" w:rsidRPr="00B51181">
              <w:rPr>
                <w:rFonts w:ascii="Calibri" w:hAnsi="Calibri" w:cs="Calibri"/>
                <w:b/>
                <w:sz w:val="22"/>
                <w:szCs w:val="22"/>
              </w:rPr>
              <w:t xml:space="preserve"> – Agenda Item</w:t>
            </w:r>
            <w:r w:rsidR="004E3A9D" w:rsidRPr="00B51181">
              <w:rPr>
                <w:rFonts w:ascii="Calibri" w:hAnsi="Calibri" w:cs="Calibri"/>
                <w:b/>
                <w:sz w:val="22"/>
                <w:szCs w:val="22"/>
              </w:rPr>
              <w:t xml:space="preserve"> </w:t>
            </w:r>
          </w:p>
        </w:tc>
        <w:tc>
          <w:tcPr>
            <w:tcW w:w="1710" w:type="dxa"/>
            <w:tcBorders>
              <w:top w:val="single" w:sz="4" w:space="0" w:color="FFFFFF"/>
            </w:tcBorders>
            <w:shd w:val="clear" w:color="auto" w:fill="F2F2F2"/>
            <w:vAlign w:val="center"/>
          </w:tcPr>
          <w:p w14:paraId="5B724E8F" w14:textId="12247476" w:rsidR="004E3A9D" w:rsidRPr="00B51181" w:rsidRDefault="00965899" w:rsidP="00AE07F2">
            <w:pPr>
              <w:widowControl w:val="0"/>
              <w:jc w:val="center"/>
              <w:rPr>
                <w:rFonts w:ascii="Calibri" w:hAnsi="Calibri" w:cs="Calibri"/>
                <w:b/>
                <w:sz w:val="22"/>
                <w:szCs w:val="22"/>
              </w:rPr>
            </w:pPr>
            <w:r w:rsidRPr="00B51181">
              <w:rPr>
                <w:rFonts w:ascii="Calibri" w:hAnsi="Calibri" w:cs="Calibri"/>
                <w:b/>
                <w:sz w:val="22"/>
                <w:szCs w:val="22"/>
              </w:rPr>
              <w:t>Agreement</w:t>
            </w:r>
          </w:p>
        </w:tc>
        <w:tc>
          <w:tcPr>
            <w:tcW w:w="1440" w:type="dxa"/>
            <w:tcBorders>
              <w:top w:val="single" w:sz="4" w:space="0" w:color="FFFFFF"/>
            </w:tcBorders>
            <w:shd w:val="clear" w:color="auto" w:fill="F2F2F2"/>
            <w:vAlign w:val="center"/>
          </w:tcPr>
          <w:p w14:paraId="4B3CA595" w14:textId="00D970A6" w:rsidR="004E3A9D" w:rsidRPr="00B51181" w:rsidRDefault="00965899" w:rsidP="00AE07F2">
            <w:pPr>
              <w:widowControl w:val="0"/>
              <w:jc w:val="center"/>
              <w:rPr>
                <w:rFonts w:ascii="Calibri" w:hAnsi="Calibri" w:cs="Calibri"/>
                <w:b/>
                <w:sz w:val="22"/>
                <w:szCs w:val="22"/>
              </w:rPr>
            </w:pPr>
            <w:r w:rsidRPr="00B51181">
              <w:rPr>
                <w:rFonts w:ascii="Calibri" w:hAnsi="Calibri" w:cs="Calibri"/>
                <w:b/>
                <w:sz w:val="22"/>
                <w:szCs w:val="22"/>
              </w:rPr>
              <w:t xml:space="preserve">IP – </w:t>
            </w:r>
            <w:r w:rsidR="006E791C" w:rsidRPr="00B51181">
              <w:rPr>
                <w:rFonts w:ascii="Calibri" w:hAnsi="Calibri" w:cs="Calibri"/>
                <w:b/>
                <w:sz w:val="22"/>
                <w:szCs w:val="22"/>
              </w:rPr>
              <w:t>5</w:t>
            </w:r>
          </w:p>
        </w:tc>
      </w:tr>
    </w:tbl>
    <w:p w14:paraId="213B971B" w14:textId="77777777" w:rsidR="004E3A9D" w:rsidRPr="00B51181" w:rsidRDefault="004E3A9D" w:rsidP="004E3A9D">
      <w:pPr>
        <w:rPr>
          <w:rFonts w:ascii="Calibri" w:hAnsi="Calibri" w:cs="Calibri"/>
          <w:sz w:val="22"/>
          <w:szCs w:val="22"/>
          <w:lang w:eastAsia="zh-CN"/>
        </w:rPr>
      </w:pPr>
    </w:p>
    <w:p w14:paraId="0620B5B6" w14:textId="77777777" w:rsidR="004E3A9D" w:rsidRPr="00B51181" w:rsidRDefault="004E3A9D" w:rsidP="004E3A9D">
      <w:pPr>
        <w:pStyle w:val="BodyTextIndent"/>
        <w:ind w:left="0" w:firstLine="0"/>
        <w:jc w:val="both"/>
        <w:rPr>
          <w:rFonts w:ascii="Calibri" w:hAnsi="Calibri" w:cs="Calibri"/>
          <w:i/>
          <w:sz w:val="22"/>
          <w:szCs w:val="22"/>
          <w:u w:val="single"/>
        </w:rPr>
      </w:pPr>
      <w:r w:rsidRPr="00B51181">
        <w:rPr>
          <w:rFonts w:ascii="Calibri" w:hAnsi="Calibri" w:cs="Calibri"/>
          <w:i/>
          <w:sz w:val="22"/>
          <w:szCs w:val="22"/>
          <w:u w:val="single"/>
        </w:rPr>
        <w:t>Summary:</w:t>
      </w:r>
    </w:p>
    <w:p w14:paraId="25487635" w14:textId="7F571D95" w:rsidR="00B3415C" w:rsidRPr="00B51181" w:rsidRDefault="00B3415C" w:rsidP="00B3415C">
      <w:pPr>
        <w:jc w:val="both"/>
        <w:rPr>
          <w:rFonts w:ascii="Calibri" w:hAnsi="Calibri" w:cs="Calibri"/>
          <w:sz w:val="22"/>
          <w:szCs w:val="22"/>
        </w:rPr>
      </w:pPr>
      <w:r w:rsidRPr="00B51181">
        <w:rPr>
          <w:rFonts w:ascii="Calibri" w:hAnsi="Calibri" w:cs="Calibri"/>
          <w:sz w:val="22"/>
          <w:szCs w:val="22"/>
        </w:rPr>
        <w:t xml:space="preserve">On March 24, 2025, the Working Group exposed editorial revisions to </w:t>
      </w:r>
      <w:r w:rsidR="00944382" w:rsidRPr="00B51181">
        <w:rPr>
          <w:rFonts w:ascii="Calibri" w:hAnsi="Calibri" w:cs="Calibri"/>
          <w:sz w:val="22"/>
          <w:szCs w:val="22"/>
        </w:rPr>
        <w:t xml:space="preserve">the </w:t>
      </w:r>
      <w:r w:rsidR="00610868" w:rsidRPr="00B51181">
        <w:rPr>
          <w:rFonts w:ascii="Calibri" w:hAnsi="Calibri" w:cs="Calibri"/>
          <w:sz w:val="22"/>
          <w:szCs w:val="22"/>
        </w:rPr>
        <w:t>Preamble</w:t>
      </w:r>
      <w:r w:rsidR="00944382" w:rsidRPr="00B51181">
        <w:rPr>
          <w:rFonts w:ascii="Calibri" w:hAnsi="Calibri" w:cs="Calibri"/>
          <w:sz w:val="22"/>
          <w:szCs w:val="22"/>
        </w:rPr>
        <w:t xml:space="preserve">, revising </w:t>
      </w:r>
      <w:r w:rsidR="00653D46" w:rsidRPr="00B51181">
        <w:rPr>
          <w:rFonts w:ascii="Calibri" w:hAnsi="Calibri" w:cs="Calibri"/>
          <w:sz w:val="22"/>
          <w:szCs w:val="22"/>
        </w:rPr>
        <w:t>an existing footnote</w:t>
      </w:r>
      <w:r w:rsidR="00944382" w:rsidRPr="00B51181">
        <w:rPr>
          <w:rFonts w:ascii="Calibri" w:hAnsi="Calibri" w:cs="Calibri"/>
          <w:sz w:val="22"/>
          <w:szCs w:val="22"/>
        </w:rPr>
        <w:t xml:space="preserve"> and </w:t>
      </w:r>
      <w:r w:rsidR="007B0CF3" w:rsidRPr="00B51181">
        <w:rPr>
          <w:rFonts w:ascii="Calibri" w:hAnsi="Calibri" w:cs="Calibri"/>
          <w:sz w:val="22"/>
          <w:szCs w:val="22"/>
        </w:rPr>
        <w:t>adding a new</w:t>
      </w:r>
      <w:r w:rsidR="00610868" w:rsidRPr="00B51181">
        <w:rPr>
          <w:rFonts w:ascii="Calibri" w:hAnsi="Calibri" w:cs="Calibri"/>
          <w:sz w:val="22"/>
          <w:szCs w:val="22"/>
        </w:rPr>
        <w:t xml:space="preserve"> footnote</w:t>
      </w:r>
      <w:r w:rsidR="007B0CF3" w:rsidRPr="00B51181">
        <w:rPr>
          <w:rFonts w:ascii="Calibri" w:hAnsi="Calibri" w:cs="Calibri"/>
          <w:sz w:val="22"/>
          <w:szCs w:val="22"/>
        </w:rPr>
        <w:t xml:space="preserve">, pertaining to </w:t>
      </w:r>
      <w:r w:rsidRPr="00B51181">
        <w:rPr>
          <w:rFonts w:ascii="Calibri" w:hAnsi="Calibri" w:cs="Calibri"/>
          <w:sz w:val="22"/>
          <w:szCs w:val="22"/>
        </w:rPr>
        <w:t>paragraphs 42-43 for the statutory hierarchy</w:t>
      </w:r>
      <w:r w:rsidR="007D783A" w:rsidRPr="00B51181">
        <w:rPr>
          <w:rFonts w:ascii="Calibri" w:hAnsi="Calibri" w:cs="Calibri"/>
          <w:sz w:val="22"/>
          <w:szCs w:val="22"/>
        </w:rPr>
        <w:t>.</w:t>
      </w:r>
      <w:r w:rsidRPr="00B51181">
        <w:rPr>
          <w:rFonts w:ascii="Calibri" w:hAnsi="Calibri" w:cs="Calibri"/>
          <w:sz w:val="22"/>
          <w:szCs w:val="22"/>
        </w:rPr>
        <w:t xml:space="preserve"> </w:t>
      </w:r>
      <w:r w:rsidR="00E7305E" w:rsidRPr="00B51181">
        <w:rPr>
          <w:rFonts w:ascii="Calibri" w:hAnsi="Calibri" w:cs="Calibri"/>
          <w:sz w:val="22"/>
          <w:szCs w:val="22"/>
        </w:rPr>
        <w:t xml:space="preserve">These revisions </w:t>
      </w:r>
      <w:r w:rsidRPr="00B51181">
        <w:rPr>
          <w:rFonts w:ascii="Calibri" w:hAnsi="Calibri" w:cs="Calibri"/>
          <w:sz w:val="22"/>
          <w:szCs w:val="22"/>
        </w:rPr>
        <w:t>clarify treatment of issue papers in Level 5 and reference SEC rules and interpretations as sources of authoritative U.S. GAAP for SEC registrants.</w:t>
      </w:r>
    </w:p>
    <w:p w14:paraId="0436290A" w14:textId="77777777" w:rsidR="003D136C" w:rsidRPr="00B51181" w:rsidRDefault="003D136C" w:rsidP="004E3A9D">
      <w:pPr>
        <w:jc w:val="both"/>
        <w:rPr>
          <w:rFonts w:ascii="Calibri" w:hAnsi="Calibri" w:cs="Calibri"/>
          <w:sz w:val="22"/>
          <w:szCs w:val="22"/>
        </w:rPr>
      </w:pPr>
    </w:p>
    <w:p w14:paraId="602FB59B" w14:textId="4E96D1AE" w:rsidR="00BE7D57" w:rsidRPr="00B51181" w:rsidRDefault="00653D46" w:rsidP="00A7614E">
      <w:pPr>
        <w:pStyle w:val="paragraph"/>
        <w:widowControl w:val="0"/>
        <w:spacing w:before="0" w:beforeAutospacing="0" w:after="0" w:afterAutospacing="0"/>
        <w:jc w:val="both"/>
        <w:textAlignment w:val="baseline"/>
        <w:rPr>
          <w:rFonts w:ascii="Calibri" w:hAnsi="Calibri" w:cs="Calibri"/>
          <w:i/>
          <w:sz w:val="22"/>
          <w:szCs w:val="22"/>
          <w:u w:val="single"/>
        </w:rPr>
      </w:pPr>
      <w:r w:rsidRPr="00B51181">
        <w:rPr>
          <w:rFonts w:ascii="Calibri" w:hAnsi="Calibri" w:cs="Calibri"/>
          <w:i/>
          <w:sz w:val="22"/>
          <w:szCs w:val="22"/>
          <w:u w:val="single"/>
        </w:rPr>
        <w:t>Comments</w:t>
      </w:r>
      <w:r w:rsidR="00BE7D57" w:rsidRPr="00B51181">
        <w:rPr>
          <w:rFonts w:ascii="Calibri" w:hAnsi="Calibri" w:cs="Calibri"/>
          <w:i/>
          <w:sz w:val="22"/>
          <w:szCs w:val="22"/>
          <w:u w:val="single"/>
        </w:rPr>
        <w:t>:</w:t>
      </w:r>
    </w:p>
    <w:p w14:paraId="431CD772" w14:textId="113080AB" w:rsidR="00965899" w:rsidRPr="00B51181" w:rsidRDefault="00965899" w:rsidP="005E047B">
      <w:pPr>
        <w:pStyle w:val="ListContinue"/>
        <w:keepNext/>
        <w:keepLines/>
        <w:numPr>
          <w:ilvl w:val="0"/>
          <w:numId w:val="0"/>
        </w:numPr>
        <w:spacing w:after="0"/>
        <w:jc w:val="both"/>
        <w:rPr>
          <w:rFonts w:ascii="Calibri" w:hAnsi="Calibri" w:cs="Calibri"/>
          <w:sz w:val="22"/>
          <w:szCs w:val="22"/>
          <w:lang w:bidi="en-US"/>
        </w:rPr>
      </w:pPr>
      <w:r w:rsidRPr="00B51181">
        <w:rPr>
          <w:rFonts w:ascii="Calibri" w:hAnsi="Calibri" w:cs="Calibri"/>
          <w:sz w:val="22"/>
          <w:szCs w:val="22"/>
          <w:lang w:bidi="en-US"/>
        </w:rPr>
        <w:t>Interested parties agree with the edits that were made to the Statutory Hierarchy in the Preamble. As a very minor comment, the reference in the third line of the New FN to “issues papers” should be “issue papers</w:t>
      </w:r>
      <w:r w:rsidR="008A3CA8" w:rsidRPr="00B51181">
        <w:rPr>
          <w:rFonts w:ascii="Calibri" w:hAnsi="Calibri" w:cs="Calibri"/>
          <w:sz w:val="22"/>
          <w:szCs w:val="22"/>
          <w:lang w:bidi="en-US"/>
        </w:rPr>
        <w:t>.”</w:t>
      </w:r>
    </w:p>
    <w:p w14:paraId="3BF0A9A2" w14:textId="77777777" w:rsidR="00D9485D" w:rsidRPr="00B51181" w:rsidRDefault="00D9485D" w:rsidP="00BE7D57">
      <w:pPr>
        <w:pStyle w:val="ListContinue"/>
        <w:keepNext/>
        <w:keepLines/>
        <w:numPr>
          <w:ilvl w:val="0"/>
          <w:numId w:val="0"/>
        </w:numPr>
        <w:spacing w:after="0"/>
        <w:jc w:val="both"/>
        <w:rPr>
          <w:rFonts w:ascii="Calibri" w:hAnsi="Calibri" w:cs="Calibri"/>
          <w:sz w:val="22"/>
          <w:szCs w:val="22"/>
        </w:rPr>
      </w:pPr>
    </w:p>
    <w:p w14:paraId="206E890F" w14:textId="45612C63" w:rsidR="00BE7D57" w:rsidRPr="00B51181" w:rsidRDefault="00BE7D57" w:rsidP="00BE7D57">
      <w:pPr>
        <w:pStyle w:val="ListContinue"/>
        <w:keepNext/>
        <w:keepLines/>
        <w:numPr>
          <w:ilvl w:val="0"/>
          <w:numId w:val="0"/>
        </w:numPr>
        <w:spacing w:after="0"/>
        <w:jc w:val="both"/>
        <w:rPr>
          <w:rFonts w:ascii="Calibri" w:hAnsi="Calibri" w:cs="Calibri"/>
          <w:i/>
          <w:kern w:val="32"/>
          <w:sz w:val="22"/>
          <w:szCs w:val="22"/>
          <w:u w:val="single"/>
        </w:rPr>
      </w:pPr>
      <w:r w:rsidRPr="00B51181">
        <w:rPr>
          <w:rFonts w:ascii="Calibri" w:hAnsi="Calibri" w:cs="Calibri"/>
          <w:i/>
          <w:kern w:val="32"/>
          <w:sz w:val="22"/>
          <w:szCs w:val="22"/>
          <w:u w:val="single"/>
        </w:rPr>
        <w:t>Recommendation:</w:t>
      </w:r>
    </w:p>
    <w:p w14:paraId="7E849C27" w14:textId="545BF45A" w:rsidR="00BC5FCB" w:rsidRPr="00B51181" w:rsidRDefault="00BE7D57" w:rsidP="00BE7D57">
      <w:pPr>
        <w:jc w:val="both"/>
        <w:rPr>
          <w:rFonts w:ascii="Calibri" w:hAnsi="Calibri" w:cs="Calibri"/>
          <w:b/>
          <w:sz w:val="22"/>
          <w:szCs w:val="22"/>
        </w:rPr>
      </w:pPr>
      <w:r w:rsidRPr="00B51181">
        <w:rPr>
          <w:rFonts w:ascii="Calibri" w:hAnsi="Calibri" w:cs="Calibri"/>
          <w:b/>
          <w:sz w:val="22"/>
          <w:szCs w:val="22"/>
        </w:rPr>
        <w:t xml:space="preserve">NAIC staff recommend that the Working Group adopt the </w:t>
      </w:r>
      <w:r w:rsidR="00653D46" w:rsidRPr="00B51181">
        <w:rPr>
          <w:rFonts w:ascii="Calibri" w:hAnsi="Calibri" w:cs="Calibri"/>
          <w:b/>
          <w:sz w:val="22"/>
          <w:szCs w:val="22"/>
        </w:rPr>
        <w:t xml:space="preserve">editorial revisions to the Preamble </w:t>
      </w:r>
      <w:r w:rsidR="00965899" w:rsidRPr="00B51181">
        <w:rPr>
          <w:rFonts w:ascii="Calibri" w:hAnsi="Calibri" w:cs="Calibri"/>
          <w:b/>
          <w:sz w:val="22"/>
          <w:szCs w:val="22"/>
        </w:rPr>
        <w:t xml:space="preserve">with the correction to reflect “issue papers” as noted by interested parties. </w:t>
      </w:r>
    </w:p>
    <w:p w14:paraId="3446AE09" w14:textId="77777777" w:rsidR="001E1CE7" w:rsidRPr="00B51181" w:rsidRDefault="001E1CE7" w:rsidP="00FA68BD">
      <w:pPr>
        <w:rPr>
          <w:rFonts w:ascii="Calibri" w:hAnsi="Calibri" w:cs="Calibri"/>
          <w:sz w:val="22"/>
          <w:szCs w:val="22"/>
        </w:rPr>
      </w:pPr>
    </w:p>
    <w:tbl>
      <w:tblPr>
        <w:tblW w:w="10075"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1E1CE7" w:rsidRPr="00F00E36" w14:paraId="39AD5162" w14:textId="77777777" w:rsidTr="004D15A4">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1AFFC6FB" w14:textId="77777777" w:rsidR="001E1CE7" w:rsidRPr="00B51181" w:rsidRDefault="001E1CE7" w:rsidP="00AE07F2">
            <w:pPr>
              <w:widowControl w:val="0"/>
              <w:jc w:val="center"/>
              <w:rPr>
                <w:rFonts w:ascii="Calibri" w:hAnsi="Calibri" w:cs="Calibri"/>
                <w:b/>
                <w:color w:val="FFFFFF"/>
                <w:sz w:val="22"/>
                <w:szCs w:val="22"/>
              </w:rPr>
            </w:pPr>
            <w:r w:rsidRPr="00B51181">
              <w:rPr>
                <w:rFonts w:ascii="Calibri" w:hAnsi="Calibri" w:cs="Calibri"/>
                <w:b/>
                <w:color w:val="000000"/>
                <w:sz w:val="22"/>
                <w:szCs w:val="22"/>
              </w:rPr>
              <w:br w:type="page"/>
            </w:r>
          </w:p>
          <w:p w14:paraId="61815D9A" w14:textId="77777777" w:rsidR="001E1CE7" w:rsidRPr="00B51181" w:rsidRDefault="001E1CE7"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AF0D5A8" w14:textId="77777777" w:rsidR="001E1CE7" w:rsidRPr="00B51181" w:rsidRDefault="001E1CE7" w:rsidP="00AE07F2">
            <w:pPr>
              <w:widowControl w:val="0"/>
              <w:jc w:val="center"/>
              <w:rPr>
                <w:rFonts w:ascii="Calibri" w:hAnsi="Calibri" w:cs="Calibri"/>
                <w:b/>
                <w:color w:val="FFFFFF"/>
                <w:sz w:val="22"/>
                <w:szCs w:val="22"/>
              </w:rPr>
            </w:pPr>
          </w:p>
          <w:p w14:paraId="44415969" w14:textId="77777777" w:rsidR="001E1CE7" w:rsidRPr="00B51181" w:rsidRDefault="001E1CE7"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1A0FE0A5" w14:textId="77777777" w:rsidR="001E1CE7" w:rsidRPr="00B51181" w:rsidRDefault="001E1CE7" w:rsidP="00AE07F2">
            <w:pPr>
              <w:widowControl w:val="0"/>
              <w:jc w:val="center"/>
              <w:rPr>
                <w:rFonts w:ascii="Calibri" w:hAnsi="Calibri" w:cs="Calibri"/>
                <w:b/>
                <w:color w:val="FFFFFF"/>
                <w:sz w:val="22"/>
                <w:szCs w:val="22"/>
              </w:rPr>
            </w:pPr>
          </w:p>
          <w:p w14:paraId="6E29E910" w14:textId="77777777" w:rsidR="001E1CE7" w:rsidRPr="00B51181" w:rsidRDefault="001E1CE7"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58DF03D2" w14:textId="77777777" w:rsidR="001E1CE7" w:rsidRPr="00B51181" w:rsidRDefault="001E1CE7" w:rsidP="00AE07F2">
            <w:pPr>
              <w:widowControl w:val="0"/>
              <w:jc w:val="center"/>
              <w:rPr>
                <w:rFonts w:ascii="Calibri" w:hAnsi="Calibri" w:cs="Calibri"/>
                <w:b/>
                <w:color w:val="FFFFFF"/>
                <w:sz w:val="22"/>
                <w:szCs w:val="22"/>
              </w:rPr>
            </w:pPr>
            <w:r w:rsidRPr="00B51181">
              <w:rPr>
                <w:rFonts w:ascii="Calibri" w:hAnsi="Calibri" w:cs="Calibr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7EA2769D" w14:textId="77777777" w:rsidR="001E1CE7" w:rsidRPr="00B51181" w:rsidRDefault="001E1CE7" w:rsidP="00AE07F2">
            <w:pPr>
              <w:widowControl w:val="0"/>
              <w:jc w:val="center"/>
              <w:rPr>
                <w:rFonts w:ascii="Calibri" w:hAnsi="Calibri" w:cs="Calibri"/>
                <w:b/>
                <w:color w:val="FFFFFF"/>
                <w:sz w:val="22"/>
                <w:szCs w:val="22"/>
              </w:rPr>
            </w:pPr>
            <w:r w:rsidRPr="00B51181">
              <w:rPr>
                <w:rFonts w:ascii="Calibri" w:hAnsi="Calibri" w:cs="Calibri"/>
                <w:b/>
                <w:sz w:val="22"/>
                <w:szCs w:val="22"/>
              </w:rPr>
              <w:t>Comment Letter Page Number</w:t>
            </w:r>
          </w:p>
        </w:tc>
      </w:tr>
      <w:tr w:rsidR="001E1CE7" w:rsidRPr="00F00E36" w14:paraId="3DD6CE19" w14:textId="77777777" w:rsidTr="004D15A4">
        <w:trPr>
          <w:trHeight w:val="800"/>
        </w:trPr>
        <w:tc>
          <w:tcPr>
            <w:tcW w:w="1615" w:type="dxa"/>
            <w:tcBorders>
              <w:top w:val="single" w:sz="4" w:space="0" w:color="FFFFFF"/>
            </w:tcBorders>
            <w:shd w:val="clear" w:color="auto" w:fill="F2F2F2"/>
            <w:vAlign w:val="center"/>
          </w:tcPr>
          <w:p w14:paraId="4917E941" w14:textId="27DE16CF" w:rsidR="001E1CE7" w:rsidRPr="00B51181" w:rsidRDefault="001557CE" w:rsidP="00AE07F2">
            <w:pPr>
              <w:widowControl w:val="0"/>
              <w:jc w:val="center"/>
              <w:rPr>
                <w:rFonts w:ascii="Calibri" w:hAnsi="Calibri" w:cs="Calibri"/>
                <w:b/>
                <w:sz w:val="22"/>
                <w:szCs w:val="22"/>
              </w:rPr>
            </w:pPr>
            <w:r w:rsidRPr="00B51181">
              <w:rPr>
                <w:rFonts w:ascii="Calibri" w:hAnsi="Calibri" w:cs="Calibri"/>
                <w:b/>
                <w:sz w:val="22"/>
                <w:szCs w:val="22"/>
              </w:rPr>
              <w:t>202</w:t>
            </w:r>
            <w:r w:rsidR="00A071C1" w:rsidRPr="00B51181">
              <w:rPr>
                <w:rFonts w:ascii="Calibri" w:hAnsi="Calibri" w:cs="Calibri"/>
                <w:b/>
                <w:sz w:val="22"/>
                <w:szCs w:val="22"/>
              </w:rPr>
              <w:t>4</w:t>
            </w:r>
            <w:r w:rsidRPr="00B51181">
              <w:rPr>
                <w:rFonts w:ascii="Calibri" w:hAnsi="Calibri" w:cs="Calibri"/>
                <w:b/>
                <w:sz w:val="22"/>
                <w:szCs w:val="22"/>
              </w:rPr>
              <w:t>-21</w:t>
            </w:r>
          </w:p>
          <w:p w14:paraId="355C357C" w14:textId="43C92D4D" w:rsidR="001E1CE7" w:rsidRPr="00B51181" w:rsidRDefault="001E1CE7" w:rsidP="00AE07F2">
            <w:pPr>
              <w:widowControl w:val="0"/>
              <w:jc w:val="center"/>
              <w:rPr>
                <w:rFonts w:ascii="Calibri" w:hAnsi="Calibri" w:cs="Calibri"/>
                <w:b/>
                <w:sz w:val="22"/>
                <w:szCs w:val="22"/>
              </w:rPr>
            </w:pPr>
            <w:r w:rsidRPr="00B51181">
              <w:rPr>
                <w:rFonts w:ascii="Calibri" w:hAnsi="Calibri" w:cs="Calibri"/>
                <w:b/>
                <w:sz w:val="22"/>
                <w:szCs w:val="22"/>
              </w:rPr>
              <w:t>(</w:t>
            </w:r>
            <w:r w:rsidR="001557CE" w:rsidRPr="00B51181">
              <w:rPr>
                <w:rFonts w:ascii="Calibri" w:hAnsi="Calibri" w:cs="Calibri"/>
                <w:b/>
                <w:sz w:val="22"/>
                <w:szCs w:val="22"/>
              </w:rPr>
              <w:t>Julie</w:t>
            </w:r>
            <w:r w:rsidRPr="00B51181">
              <w:rPr>
                <w:rFonts w:ascii="Calibri" w:hAnsi="Calibri" w:cs="Calibri"/>
                <w:b/>
                <w:sz w:val="22"/>
                <w:szCs w:val="22"/>
              </w:rPr>
              <w:t>)</w:t>
            </w:r>
          </w:p>
        </w:tc>
        <w:tc>
          <w:tcPr>
            <w:tcW w:w="3198" w:type="dxa"/>
            <w:tcBorders>
              <w:top w:val="single" w:sz="4" w:space="0" w:color="FFFFFF"/>
            </w:tcBorders>
            <w:shd w:val="clear" w:color="auto" w:fill="F2F2F2"/>
            <w:vAlign w:val="center"/>
          </w:tcPr>
          <w:p w14:paraId="2D7CABD7" w14:textId="1D2E3EB1" w:rsidR="001E1CE7" w:rsidRPr="00B51181" w:rsidRDefault="001557CE" w:rsidP="00AE07F2">
            <w:pPr>
              <w:pStyle w:val="Heading2"/>
              <w:rPr>
                <w:rFonts w:ascii="Calibri" w:hAnsi="Calibri" w:cs="Calibri"/>
                <w:sz w:val="22"/>
                <w:szCs w:val="22"/>
              </w:rPr>
            </w:pPr>
            <w:r w:rsidRPr="00B51181">
              <w:rPr>
                <w:rFonts w:ascii="Calibri" w:hAnsi="Calibri" w:cs="Calibri"/>
                <w:sz w:val="22"/>
                <w:szCs w:val="22"/>
              </w:rPr>
              <w:t>Investment Subsidiaries</w:t>
            </w:r>
          </w:p>
        </w:tc>
        <w:tc>
          <w:tcPr>
            <w:tcW w:w="2112" w:type="dxa"/>
            <w:tcBorders>
              <w:top w:val="single" w:sz="4" w:space="0" w:color="FFFFFF"/>
            </w:tcBorders>
            <w:shd w:val="clear" w:color="auto" w:fill="F2F2F2"/>
            <w:vAlign w:val="center"/>
          </w:tcPr>
          <w:p w14:paraId="22D9301F" w14:textId="5D3FCD0F" w:rsidR="001E1CE7" w:rsidRPr="00B51181" w:rsidRDefault="001F57C1" w:rsidP="00AE07F2">
            <w:pPr>
              <w:widowControl w:val="0"/>
              <w:jc w:val="center"/>
              <w:rPr>
                <w:rFonts w:ascii="Calibri" w:hAnsi="Calibri" w:cs="Calibri"/>
                <w:b/>
                <w:sz w:val="22"/>
                <w:szCs w:val="22"/>
                <w:highlight w:val="yellow"/>
              </w:rPr>
            </w:pPr>
            <w:r w:rsidRPr="00B51181">
              <w:rPr>
                <w:rFonts w:ascii="Calibri" w:hAnsi="Calibri" w:cs="Calibri"/>
                <w:b/>
                <w:sz w:val="22"/>
                <w:szCs w:val="22"/>
              </w:rPr>
              <w:t xml:space="preserve">5 </w:t>
            </w:r>
            <w:r w:rsidR="002B4F7A" w:rsidRPr="00B51181">
              <w:rPr>
                <w:rFonts w:ascii="Calibri" w:hAnsi="Calibri" w:cs="Calibri"/>
                <w:b/>
                <w:sz w:val="22"/>
                <w:szCs w:val="22"/>
              </w:rPr>
              <w:t>– Agenda Item</w:t>
            </w:r>
          </w:p>
        </w:tc>
        <w:tc>
          <w:tcPr>
            <w:tcW w:w="1710" w:type="dxa"/>
            <w:tcBorders>
              <w:top w:val="single" w:sz="4" w:space="0" w:color="FFFFFF"/>
            </w:tcBorders>
            <w:shd w:val="clear" w:color="auto" w:fill="F2F2F2"/>
            <w:vAlign w:val="center"/>
          </w:tcPr>
          <w:p w14:paraId="0117E703" w14:textId="3001A75C" w:rsidR="001E1CE7" w:rsidRPr="00B51181" w:rsidRDefault="0038074D" w:rsidP="00AE07F2">
            <w:pPr>
              <w:widowControl w:val="0"/>
              <w:jc w:val="center"/>
              <w:rPr>
                <w:rFonts w:ascii="Calibri" w:hAnsi="Calibri" w:cs="Calibri"/>
                <w:b/>
                <w:sz w:val="22"/>
                <w:szCs w:val="22"/>
                <w:highlight w:val="yellow"/>
              </w:rPr>
            </w:pPr>
            <w:r w:rsidRPr="00B51181">
              <w:rPr>
                <w:rFonts w:ascii="Calibri" w:hAnsi="Calibri" w:cs="Calibri"/>
                <w:b/>
                <w:sz w:val="22"/>
                <w:szCs w:val="22"/>
              </w:rPr>
              <w:t xml:space="preserve">No </w:t>
            </w:r>
            <w:r w:rsidR="001E1CE7" w:rsidRPr="00B51181">
              <w:rPr>
                <w:rFonts w:ascii="Calibri" w:hAnsi="Calibri" w:cs="Calibri"/>
                <w:b/>
                <w:sz w:val="22"/>
                <w:szCs w:val="22"/>
              </w:rPr>
              <w:t>Comments</w:t>
            </w:r>
          </w:p>
        </w:tc>
        <w:tc>
          <w:tcPr>
            <w:tcW w:w="1440" w:type="dxa"/>
            <w:tcBorders>
              <w:top w:val="single" w:sz="4" w:space="0" w:color="FFFFFF"/>
            </w:tcBorders>
            <w:shd w:val="clear" w:color="auto" w:fill="F2F2F2"/>
            <w:vAlign w:val="center"/>
          </w:tcPr>
          <w:p w14:paraId="0D061816" w14:textId="21B5A946" w:rsidR="001E1CE7" w:rsidRPr="00B51181" w:rsidRDefault="001E1CE7" w:rsidP="00AE07F2">
            <w:pPr>
              <w:widowControl w:val="0"/>
              <w:jc w:val="center"/>
              <w:rPr>
                <w:rFonts w:ascii="Calibri" w:hAnsi="Calibri" w:cs="Calibri"/>
                <w:b/>
                <w:sz w:val="22"/>
                <w:szCs w:val="22"/>
                <w:highlight w:val="yellow"/>
              </w:rPr>
            </w:pPr>
            <w:r w:rsidRPr="00B51181">
              <w:rPr>
                <w:rFonts w:ascii="Calibri" w:hAnsi="Calibri" w:cs="Calibri"/>
                <w:b/>
                <w:sz w:val="22"/>
                <w:szCs w:val="22"/>
              </w:rPr>
              <w:t xml:space="preserve">IP – </w:t>
            </w:r>
            <w:r w:rsidR="00716B5D" w:rsidRPr="00B51181">
              <w:rPr>
                <w:rFonts w:ascii="Calibri" w:hAnsi="Calibri" w:cs="Calibri"/>
                <w:b/>
                <w:sz w:val="22"/>
                <w:szCs w:val="22"/>
              </w:rPr>
              <w:t>5</w:t>
            </w:r>
          </w:p>
        </w:tc>
      </w:tr>
    </w:tbl>
    <w:p w14:paraId="74AD6CB5" w14:textId="77777777" w:rsidR="001E1CE7" w:rsidRPr="00B51181" w:rsidRDefault="001E1CE7" w:rsidP="001E1CE7">
      <w:pPr>
        <w:rPr>
          <w:rFonts w:ascii="Calibri" w:hAnsi="Calibri" w:cs="Calibri"/>
          <w:sz w:val="22"/>
          <w:szCs w:val="22"/>
          <w:lang w:eastAsia="zh-CN"/>
        </w:rPr>
      </w:pPr>
    </w:p>
    <w:p w14:paraId="3C30592F" w14:textId="77777777" w:rsidR="001E1CE7" w:rsidRPr="00B51181" w:rsidRDefault="001E1CE7" w:rsidP="001E1CE7">
      <w:pPr>
        <w:pStyle w:val="BodyTextIndent"/>
        <w:ind w:left="0" w:firstLine="0"/>
        <w:jc w:val="both"/>
        <w:rPr>
          <w:rFonts w:ascii="Calibri" w:hAnsi="Calibri" w:cs="Calibri"/>
          <w:i/>
          <w:sz w:val="22"/>
          <w:szCs w:val="22"/>
          <w:u w:val="single"/>
        </w:rPr>
      </w:pPr>
      <w:r w:rsidRPr="00B51181">
        <w:rPr>
          <w:rFonts w:ascii="Calibri" w:hAnsi="Calibri" w:cs="Calibri"/>
          <w:i/>
          <w:sz w:val="22"/>
          <w:szCs w:val="22"/>
          <w:u w:val="single"/>
        </w:rPr>
        <w:t>Summary:</w:t>
      </w:r>
    </w:p>
    <w:p w14:paraId="282D7A97" w14:textId="77B6D213" w:rsidR="00C504DF" w:rsidRPr="00B51181" w:rsidRDefault="00C504DF" w:rsidP="00C504DF">
      <w:pPr>
        <w:jc w:val="both"/>
        <w:rPr>
          <w:rFonts w:ascii="Calibri" w:hAnsi="Calibri" w:cs="Calibri"/>
          <w:sz w:val="22"/>
        </w:rPr>
      </w:pPr>
      <w:r w:rsidRPr="00B51181">
        <w:rPr>
          <w:rFonts w:ascii="Calibri" w:hAnsi="Calibri" w:cs="Calibri"/>
          <w:sz w:val="22"/>
        </w:rPr>
        <w:t xml:space="preserve">On August 11, 2025, the Working Group exposed revisions to eliminate the investment subsidiary concept from the annual statement instructions, effective December 31, 2026, and directed NAIC staff to sponsor a corresponding Blanks proposal. </w:t>
      </w:r>
      <w:r w:rsidR="00B675F8" w:rsidRPr="00B51181">
        <w:rPr>
          <w:rFonts w:ascii="Calibri" w:hAnsi="Calibri" w:cs="Calibri"/>
          <w:sz w:val="22"/>
        </w:rPr>
        <w:t>The Working Group also directed NAIC staff to draft and</w:t>
      </w:r>
      <w:r w:rsidRPr="00B51181">
        <w:rPr>
          <w:rFonts w:ascii="Calibri" w:hAnsi="Calibri" w:cs="Calibri"/>
          <w:sz w:val="22"/>
        </w:rPr>
        <w:t xml:space="preserve"> send a referral to the Life Risk-Based Capital (E) Working Group upon adoption of the agenda item, along with suggested RBC instruction changes </w:t>
      </w:r>
      <w:r w:rsidR="000033E6" w:rsidRPr="00B51181">
        <w:rPr>
          <w:rFonts w:ascii="Calibri" w:hAnsi="Calibri" w:cs="Calibri"/>
          <w:sz w:val="22"/>
        </w:rPr>
        <w:t>which are</w:t>
      </w:r>
      <w:r w:rsidR="00B675F8" w:rsidRPr="00B51181">
        <w:rPr>
          <w:rFonts w:ascii="Calibri" w:hAnsi="Calibri" w:cs="Calibri"/>
          <w:sz w:val="22"/>
        </w:rPr>
        <w:t xml:space="preserve"> included in the</w:t>
      </w:r>
      <w:r w:rsidRPr="00B51181">
        <w:rPr>
          <w:rFonts w:ascii="Calibri" w:hAnsi="Calibri" w:cs="Calibri"/>
          <w:sz w:val="22"/>
        </w:rPr>
        <w:t xml:space="preserve"> exposed</w:t>
      </w:r>
      <w:r w:rsidR="00B675F8" w:rsidRPr="00B51181">
        <w:rPr>
          <w:rFonts w:ascii="Calibri" w:hAnsi="Calibri" w:cs="Calibri"/>
          <w:sz w:val="22"/>
        </w:rPr>
        <w:t xml:space="preserve"> agenda item</w:t>
      </w:r>
      <w:r w:rsidRPr="00B51181">
        <w:rPr>
          <w:rFonts w:ascii="Calibri" w:hAnsi="Calibri" w:cs="Calibri"/>
          <w:sz w:val="22"/>
        </w:rPr>
        <w:t xml:space="preserve">. </w:t>
      </w:r>
    </w:p>
    <w:p w14:paraId="3EF12996" w14:textId="77777777" w:rsidR="00C504DF" w:rsidRPr="00B51181" w:rsidRDefault="00C504DF" w:rsidP="00C504DF">
      <w:pPr>
        <w:jc w:val="both"/>
        <w:rPr>
          <w:rFonts w:ascii="Calibri" w:hAnsi="Calibri" w:cs="Calibri"/>
          <w:sz w:val="22"/>
        </w:rPr>
      </w:pPr>
    </w:p>
    <w:p w14:paraId="0C47CDFF" w14:textId="5FCDBB0A" w:rsidR="00702531" w:rsidRPr="00B51181" w:rsidRDefault="00540DCA" w:rsidP="00702531">
      <w:pPr>
        <w:contextualSpacing/>
        <w:jc w:val="both"/>
        <w:rPr>
          <w:rFonts w:ascii="Calibri" w:hAnsi="Calibri" w:cs="Calibri"/>
          <w:sz w:val="22"/>
          <w:szCs w:val="22"/>
        </w:rPr>
      </w:pPr>
      <w:r w:rsidRPr="00B51181">
        <w:rPr>
          <w:rFonts w:ascii="Calibri" w:hAnsi="Calibri" w:cs="Calibri"/>
          <w:sz w:val="22"/>
          <w:szCs w:val="22"/>
        </w:rPr>
        <w:t xml:space="preserve">This agenda item was </w:t>
      </w:r>
      <w:r w:rsidR="00BE5F98" w:rsidRPr="00B51181">
        <w:rPr>
          <w:rFonts w:ascii="Calibri" w:hAnsi="Calibri" w:cs="Calibri"/>
          <w:sz w:val="22"/>
          <w:szCs w:val="22"/>
        </w:rPr>
        <w:t>first exposed on March 24, 2025</w:t>
      </w:r>
      <w:r w:rsidR="000033E6" w:rsidRPr="00B51181">
        <w:rPr>
          <w:rFonts w:ascii="Calibri" w:hAnsi="Calibri" w:cs="Calibri"/>
          <w:sz w:val="22"/>
          <w:szCs w:val="22"/>
        </w:rPr>
        <w:t>,</w:t>
      </w:r>
      <w:r w:rsidR="00BE5F98" w:rsidRPr="00B51181">
        <w:rPr>
          <w:rFonts w:ascii="Calibri" w:hAnsi="Calibri" w:cs="Calibri"/>
          <w:sz w:val="22"/>
          <w:szCs w:val="22"/>
        </w:rPr>
        <w:t xml:space="preserve"> and was </w:t>
      </w:r>
      <w:r w:rsidRPr="00B51181">
        <w:rPr>
          <w:rFonts w:ascii="Calibri" w:hAnsi="Calibri" w:cs="Calibri"/>
          <w:sz w:val="22"/>
          <w:szCs w:val="22"/>
        </w:rPr>
        <w:t>drafted to address questions and concerns which came up regarding the classification of investments as “investment subsidiaries” in Schedule D-6-</w:t>
      </w:r>
      <w:r w:rsidRPr="00B51181">
        <w:rPr>
          <w:rFonts w:ascii="Calibri" w:hAnsi="Calibri" w:cs="Calibri"/>
          <w:sz w:val="22"/>
          <w:szCs w:val="22"/>
        </w:rPr>
        <w:lastRenderedPageBreak/>
        <w:t>1: Valuation of Shares of Subsidiary, Controlled or Affiliated Companies</w:t>
      </w:r>
      <w:r w:rsidR="00136AFF" w:rsidRPr="00B51181">
        <w:rPr>
          <w:rFonts w:ascii="Calibri" w:hAnsi="Calibri" w:cs="Calibri"/>
          <w:sz w:val="22"/>
          <w:szCs w:val="22"/>
        </w:rPr>
        <w:t>, in the AVR</w:t>
      </w:r>
      <w:r w:rsidRPr="00B51181">
        <w:rPr>
          <w:rFonts w:ascii="Calibri" w:hAnsi="Calibri" w:cs="Calibri"/>
          <w:sz w:val="22"/>
          <w:szCs w:val="22"/>
        </w:rPr>
        <w:t xml:space="preserve"> and in the Life RBC formula on pages LR042, LR043 and LR044. The concept of an "investment subsidiary", (an SCA that solely holds assets for the benefit of the reporting entity) was originally recognized in SSAP No. 46, which required these entities to be measured using the equity method adjusted to statutory accounting principles. This approach </w:t>
      </w:r>
      <w:r w:rsidR="00AC2359" w:rsidRPr="00B51181">
        <w:rPr>
          <w:rFonts w:ascii="Calibri" w:hAnsi="Calibri" w:cs="Calibri"/>
          <w:sz w:val="22"/>
          <w:szCs w:val="22"/>
        </w:rPr>
        <w:t xml:space="preserve">was </w:t>
      </w:r>
      <w:r w:rsidRPr="00B51181">
        <w:rPr>
          <w:rFonts w:ascii="Calibri" w:hAnsi="Calibri" w:cs="Calibri"/>
          <w:sz w:val="22"/>
          <w:szCs w:val="22"/>
        </w:rPr>
        <w:t xml:space="preserve">aimed at aligning the SCA’s valuation with what it would </w:t>
      </w:r>
      <w:proofErr w:type="gramStart"/>
      <w:r w:rsidRPr="00B51181">
        <w:rPr>
          <w:rFonts w:ascii="Calibri" w:hAnsi="Calibri" w:cs="Calibri"/>
          <w:sz w:val="22"/>
          <w:szCs w:val="22"/>
        </w:rPr>
        <w:t>be</w:t>
      </w:r>
      <w:proofErr w:type="gramEnd"/>
      <w:r w:rsidR="00AC2359" w:rsidRPr="00B51181">
        <w:rPr>
          <w:rFonts w:ascii="Calibri" w:hAnsi="Calibri" w:cs="Calibri"/>
          <w:sz w:val="22"/>
          <w:szCs w:val="22"/>
        </w:rPr>
        <w:t xml:space="preserve"> </w:t>
      </w:r>
      <w:r w:rsidR="004F0A86" w:rsidRPr="00B51181">
        <w:rPr>
          <w:rFonts w:ascii="Calibri" w:hAnsi="Calibri" w:cs="Calibri"/>
          <w:sz w:val="22"/>
          <w:szCs w:val="22"/>
        </w:rPr>
        <w:t>if</w:t>
      </w:r>
      <w:r w:rsidRPr="00B51181">
        <w:rPr>
          <w:rFonts w:ascii="Calibri" w:hAnsi="Calibri" w:cs="Calibri"/>
          <w:sz w:val="22"/>
          <w:szCs w:val="22"/>
        </w:rPr>
        <w:t xml:space="preserve"> the underlying assets </w:t>
      </w:r>
      <w:r w:rsidR="004F0A86" w:rsidRPr="00B51181">
        <w:rPr>
          <w:rFonts w:ascii="Calibri" w:hAnsi="Calibri" w:cs="Calibri"/>
          <w:sz w:val="22"/>
          <w:szCs w:val="22"/>
        </w:rPr>
        <w:t xml:space="preserve">were </w:t>
      </w:r>
      <w:r w:rsidRPr="00B51181">
        <w:rPr>
          <w:rFonts w:ascii="Calibri" w:hAnsi="Calibri" w:cs="Calibri"/>
          <w:sz w:val="22"/>
          <w:szCs w:val="22"/>
        </w:rPr>
        <w:t>held directly</w:t>
      </w:r>
      <w:r w:rsidR="00AC2359" w:rsidRPr="00B51181">
        <w:rPr>
          <w:rFonts w:ascii="Calibri" w:hAnsi="Calibri" w:cs="Calibri"/>
          <w:sz w:val="22"/>
          <w:szCs w:val="22"/>
        </w:rPr>
        <w:t xml:space="preserve"> by the insurer</w:t>
      </w:r>
      <w:r w:rsidRPr="00B51181">
        <w:rPr>
          <w:rFonts w:ascii="Calibri" w:hAnsi="Calibri" w:cs="Calibri"/>
          <w:sz w:val="22"/>
          <w:szCs w:val="22"/>
        </w:rPr>
        <w:t xml:space="preserve">. SSAP No. 46 was </w:t>
      </w:r>
      <w:r w:rsidR="00C05145" w:rsidRPr="00B51181">
        <w:rPr>
          <w:rFonts w:ascii="Calibri" w:hAnsi="Calibri" w:cs="Calibri"/>
          <w:sz w:val="22"/>
          <w:szCs w:val="22"/>
        </w:rPr>
        <w:t xml:space="preserve">then </w:t>
      </w:r>
      <w:r w:rsidRPr="00B51181">
        <w:rPr>
          <w:rFonts w:ascii="Calibri" w:hAnsi="Calibri" w:cs="Calibri"/>
          <w:sz w:val="22"/>
          <w:szCs w:val="22"/>
        </w:rPr>
        <w:t>replaced by SSAP No. 88 in 2005, which</w:t>
      </w:r>
      <w:r w:rsidR="0038535D" w:rsidRPr="00B51181">
        <w:rPr>
          <w:rFonts w:ascii="Calibri" w:hAnsi="Calibri" w:cs="Calibri"/>
          <w:sz w:val="22"/>
          <w:szCs w:val="22"/>
        </w:rPr>
        <w:t xml:space="preserve"> effectively eliminated the concept as</w:t>
      </w:r>
      <w:r w:rsidRPr="00B51181">
        <w:rPr>
          <w:rFonts w:ascii="Calibri" w:hAnsi="Calibri" w:cs="Calibri"/>
          <w:sz w:val="22"/>
          <w:szCs w:val="22"/>
        </w:rPr>
        <w:t xml:space="preserve"> investment subsidiary </w:t>
      </w:r>
      <w:r w:rsidR="0038535D" w:rsidRPr="00B51181">
        <w:rPr>
          <w:rFonts w:ascii="Calibri" w:hAnsi="Calibri" w:cs="Calibri"/>
          <w:sz w:val="22"/>
          <w:szCs w:val="22"/>
        </w:rPr>
        <w:t xml:space="preserve">guidance was </w:t>
      </w:r>
      <w:r w:rsidR="00895BF5" w:rsidRPr="00B51181">
        <w:rPr>
          <w:rFonts w:ascii="Calibri" w:hAnsi="Calibri" w:cs="Calibri"/>
          <w:sz w:val="22"/>
          <w:szCs w:val="22"/>
        </w:rPr>
        <w:t xml:space="preserve">not </w:t>
      </w:r>
      <w:r w:rsidR="0038535D" w:rsidRPr="00B51181">
        <w:rPr>
          <w:rFonts w:ascii="Calibri" w:hAnsi="Calibri" w:cs="Calibri"/>
          <w:sz w:val="22"/>
          <w:szCs w:val="22"/>
        </w:rPr>
        <w:t>included in the new SSAP</w:t>
      </w:r>
      <w:r w:rsidRPr="00B51181">
        <w:rPr>
          <w:rFonts w:ascii="Calibri" w:hAnsi="Calibri" w:cs="Calibri"/>
          <w:sz w:val="22"/>
          <w:szCs w:val="22"/>
        </w:rPr>
        <w:t xml:space="preserve">. </w:t>
      </w:r>
      <w:r w:rsidR="0038535D" w:rsidRPr="00B51181">
        <w:rPr>
          <w:rFonts w:ascii="Calibri" w:hAnsi="Calibri" w:cs="Calibri"/>
          <w:sz w:val="22"/>
          <w:szCs w:val="22"/>
        </w:rPr>
        <w:t>However, t</w:t>
      </w:r>
      <w:r w:rsidRPr="00B51181">
        <w:rPr>
          <w:rFonts w:ascii="Calibri" w:hAnsi="Calibri" w:cs="Calibri"/>
          <w:sz w:val="22"/>
          <w:szCs w:val="22"/>
        </w:rPr>
        <w:t xml:space="preserve">he investment subsidiary guidance in the annual statement instructions was not deleted when the concept was eliminated from statutory accounting guidance. </w:t>
      </w:r>
      <w:r w:rsidR="001F35E6" w:rsidRPr="00B51181">
        <w:rPr>
          <w:rFonts w:ascii="Calibri" w:hAnsi="Calibri" w:cs="Calibri"/>
          <w:sz w:val="22"/>
          <w:szCs w:val="22"/>
        </w:rPr>
        <w:t xml:space="preserve">In 2007, </w:t>
      </w:r>
      <w:r w:rsidRPr="00B51181">
        <w:rPr>
          <w:rFonts w:ascii="Calibri" w:hAnsi="Calibri" w:cs="Calibri"/>
          <w:sz w:val="22"/>
          <w:szCs w:val="22"/>
        </w:rPr>
        <w:t>SSAP No. 88 was superseded by SSAP No. 97</w:t>
      </w:r>
      <w:r w:rsidR="000033E6" w:rsidRPr="00B51181">
        <w:rPr>
          <w:rFonts w:ascii="Calibri" w:hAnsi="Calibri" w:cs="Calibri"/>
          <w:sz w:val="22"/>
          <w:szCs w:val="22"/>
        </w:rPr>
        <w:t xml:space="preserve"> which did not reincorporate</w:t>
      </w:r>
      <w:r w:rsidRPr="00B51181">
        <w:rPr>
          <w:rFonts w:ascii="Calibri" w:hAnsi="Calibri" w:cs="Calibri"/>
          <w:sz w:val="22"/>
          <w:szCs w:val="22"/>
        </w:rPr>
        <w:t xml:space="preserve"> the</w:t>
      </w:r>
      <w:r w:rsidR="00801B8D" w:rsidRPr="00B51181">
        <w:rPr>
          <w:rFonts w:ascii="Calibri" w:hAnsi="Calibri" w:cs="Calibri"/>
          <w:sz w:val="22"/>
          <w:szCs w:val="22"/>
        </w:rPr>
        <w:t xml:space="preserve"> investment subsidiary</w:t>
      </w:r>
      <w:r w:rsidRPr="00B51181">
        <w:rPr>
          <w:rFonts w:ascii="Calibri" w:hAnsi="Calibri" w:cs="Calibri"/>
          <w:sz w:val="22"/>
          <w:szCs w:val="22"/>
        </w:rPr>
        <w:t xml:space="preserve"> concept.</w:t>
      </w:r>
      <w:r w:rsidR="000033E6" w:rsidRPr="00B51181">
        <w:rPr>
          <w:rFonts w:ascii="Calibri" w:hAnsi="Calibri" w:cs="Calibri"/>
          <w:sz w:val="22"/>
          <w:szCs w:val="22"/>
        </w:rPr>
        <w:t xml:space="preserve"> Under SSAP No. 97, SCAs that merely hold assets and do not conduct insurance or conduct specified activities or meet the revenue test are reported under paragraph 8.b.iii using audited U.S. GAAP equity value.</w:t>
      </w:r>
      <w:r w:rsidR="00702531" w:rsidRPr="00B51181">
        <w:rPr>
          <w:rFonts w:ascii="Calibri" w:hAnsi="Calibri" w:cs="Calibri"/>
          <w:sz w:val="22"/>
          <w:szCs w:val="22"/>
        </w:rPr>
        <w:t xml:space="preserve"> It should be noted that </w:t>
      </w:r>
      <w:r w:rsidR="00702531" w:rsidRPr="00B51181">
        <w:rPr>
          <w:rFonts w:ascii="Calibri" w:hAnsi="Calibri" w:cs="Calibri"/>
          <w:i/>
          <w:sz w:val="22"/>
          <w:szCs w:val="22"/>
        </w:rPr>
        <w:t>SSAP No. 25—Affiliates and Other Related Parties</w:t>
      </w:r>
      <w:r w:rsidR="00702531" w:rsidRPr="00B51181">
        <w:rPr>
          <w:rFonts w:ascii="Calibri" w:hAnsi="Calibri" w:cs="Calibri"/>
          <w:sz w:val="22"/>
          <w:szCs w:val="22"/>
        </w:rPr>
        <w:t xml:space="preserve"> is the only SSAP which retains references to investment subsidiaries and does so as part of the guidance for non-economic transactions, where gains on asset transfers are deferred until permanence is confirmed.</w:t>
      </w:r>
    </w:p>
    <w:p w14:paraId="37DE9BA4" w14:textId="77777777" w:rsidR="000033E6" w:rsidRPr="00B51181" w:rsidRDefault="000033E6" w:rsidP="00540DCA">
      <w:pPr>
        <w:contextualSpacing/>
        <w:jc w:val="both"/>
        <w:rPr>
          <w:rFonts w:ascii="Calibri" w:hAnsi="Calibri" w:cs="Calibri"/>
          <w:sz w:val="22"/>
          <w:szCs w:val="22"/>
        </w:rPr>
      </w:pPr>
    </w:p>
    <w:p w14:paraId="61AF9FD1" w14:textId="6C666DFB" w:rsidR="000033E6" w:rsidRPr="00B51181" w:rsidRDefault="001B18BA" w:rsidP="00540DCA">
      <w:pPr>
        <w:contextualSpacing/>
        <w:jc w:val="both"/>
        <w:rPr>
          <w:rFonts w:ascii="Calibri" w:hAnsi="Calibri" w:cs="Calibri"/>
          <w:sz w:val="22"/>
          <w:szCs w:val="22"/>
        </w:rPr>
      </w:pPr>
      <w:r w:rsidRPr="00B51181">
        <w:rPr>
          <w:rFonts w:ascii="Calibri" w:hAnsi="Calibri" w:cs="Calibri"/>
          <w:sz w:val="22"/>
          <w:szCs w:val="22"/>
        </w:rPr>
        <w:t xml:space="preserve">It was noted by both regulators and NAIC staff that the </w:t>
      </w:r>
      <w:r w:rsidR="00BA0364" w:rsidRPr="00B51181">
        <w:rPr>
          <w:rFonts w:ascii="Calibri" w:hAnsi="Calibri" w:cs="Calibri"/>
          <w:sz w:val="22"/>
          <w:szCs w:val="22"/>
        </w:rPr>
        <w:t xml:space="preserve">current reporting of “investment subsidiaries” lacks transparency for regulators and allows companies to </w:t>
      </w:r>
      <w:r w:rsidR="00666042" w:rsidRPr="00B51181">
        <w:rPr>
          <w:rFonts w:ascii="Calibri" w:hAnsi="Calibri" w:cs="Calibri"/>
          <w:sz w:val="22"/>
          <w:szCs w:val="22"/>
        </w:rPr>
        <w:t>self-calculate the</w:t>
      </w:r>
      <w:r w:rsidR="00BA0364" w:rsidRPr="00B51181">
        <w:rPr>
          <w:rFonts w:ascii="Calibri" w:hAnsi="Calibri" w:cs="Calibri"/>
          <w:sz w:val="22"/>
          <w:szCs w:val="22"/>
        </w:rPr>
        <w:t xml:space="preserve"> RBC treatment simply by placing the investment in an investment subsidiary rather than directly holding the investment.</w:t>
      </w:r>
      <w:r w:rsidR="009E73AF" w:rsidRPr="00B51181">
        <w:rPr>
          <w:rFonts w:ascii="Calibri" w:hAnsi="Calibri" w:cs="Calibri"/>
          <w:sz w:val="22"/>
          <w:szCs w:val="22"/>
        </w:rPr>
        <w:t xml:space="preserve"> Placing investments within an investment subsidiary </w:t>
      </w:r>
      <w:r w:rsidR="00666042" w:rsidRPr="00B51181">
        <w:rPr>
          <w:rFonts w:ascii="Calibri" w:hAnsi="Calibri" w:cs="Calibri"/>
          <w:sz w:val="22"/>
          <w:szCs w:val="22"/>
        </w:rPr>
        <w:t xml:space="preserve">could </w:t>
      </w:r>
      <w:r w:rsidR="009E73AF" w:rsidRPr="00B51181">
        <w:rPr>
          <w:rFonts w:ascii="Calibri" w:hAnsi="Calibri" w:cs="Calibri"/>
          <w:sz w:val="22"/>
          <w:szCs w:val="22"/>
        </w:rPr>
        <w:t>allow companies to obtain favorable look-through treatment by circumventing specific asset and SSAP treatment of that investment</w:t>
      </w:r>
      <w:r w:rsidR="005C2EC7" w:rsidRPr="00B51181">
        <w:rPr>
          <w:rFonts w:ascii="Calibri" w:hAnsi="Calibri" w:cs="Calibri"/>
          <w:sz w:val="22"/>
          <w:szCs w:val="22"/>
        </w:rPr>
        <w:t xml:space="preserve">, as there is no </w:t>
      </w:r>
      <w:r w:rsidR="009E73AF" w:rsidRPr="00B51181">
        <w:rPr>
          <w:rFonts w:ascii="Calibri" w:hAnsi="Calibri" w:cs="Calibri"/>
          <w:sz w:val="22"/>
          <w:szCs w:val="22"/>
        </w:rPr>
        <w:t xml:space="preserve">explicit asset detail to ensure compliance with SSAP requirements, state investment limitations, or </w:t>
      </w:r>
      <w:r w:rsidR="009961E5" w:rsidRPr="00B51181">
        <w:rPr>
          <w:rFonts w:ascii="Calibri" w:hAnsi="Calibri" w:cs="Calibri"/>
          <w:sz w:val="22"/>
          <w:szCs w:val="22"/>
        </w:rPr>
        <w:t>NAIC designation determination requirements</w:t>
      </w:r>
      <w:r w:rsidR="009E73AF" w:rsidRPr="00B51181">
        <w:rPr>
          <w:rFonts w:ascii="Calibri" w:hAnsi="Calibri" w:cs="Calibri"/>
          <w:sz w:val="22"/>
          <w:szCs w:val="22"/>
        </w:rPr>
        <w:t>. For example, if an investment held a private letter rating and was placed in an investment subsidiary, there would be no way to verify whether that security had complied with the SVO PLR reporting requirements. The same could be true of debt securities and whether they reflect bonds under the principles-based bond definition or if they should be captured as non-bond debt securities. Furthermore, Schedule D-6-1’s instruction requires reporting entities to measure investment subsidiaries using “imputed statutory value” which is an undefined term in the instructions and conflicts with SSAP No. 97 which requires measurement based on audited U.S. GAAP. Reporting of the imputed SAP valuation for RBC also relies solely on company-provided records, meaning the calculation cannot be verified using information contained on Schedule D-6-1.</w:t>
      </w:r>
    </w:p>
    <w:p w14:paraId="7DECD425" w14:textId="77777777" w:rsidR="00540DCA" w:rsidRPr="00B51181" w:rsidRDefault="00540DCA" w:rsidP="00540DCA">
      <w:pPr>
        <w:contextualSpacing/>
        <w:jc w:val="both"/>
        <w:rPr>
          <w:rFonts w:ascii="Calibri" w:hAnsi="Calibri" w:cs="Calibri"/>
          <w:sz w:val="22"/>
          <w:szCs w:val="22"/>
        </w:rPr>
      </w:pPr>
    </w:p>
    <w:p w14:paraId="65A90605" w14:textId="77777777" w:rsidR="001E1CE7" w:rsidRPr="00B51181" w:rsidRDefault="001E1CE7" w:rsidP="001E1CE7">
      <w:pPr>
        <w:pStyle w:val="paragraph"/>
        <w:keepNext/>
        <w:spacing w:before="0" w:beforeAutospacing="0" w:after="0" w:afterAutospacing="0"/>
        <w:jc w:val="both"/>
        <w:textAlignment w:val="baseline"/>
        <w:rPr>
          <w:rFonts w:ascii="Calibri" w:hAnsi="Calibri" w:cs="Calibri"/>
          <w:i/>
          <w:sz w:val="22"/>
          <w:szCs w:val="22"/>
          <w:u w:val="single"/>
        </w:rPr>
      </w:pPr>
      <w:r w:rsidRPr="00B51181">
        <w:rPr>
          <w:rFonts w:ascii="Calibri" w:hAnsi="Calibri" w:cs="Calibri"/>
          <w:i/>
          <w:sz w:val="22"/>
          <w:szCs w:val="22"/>
          <w:u w:val="single"/>
        </w:rPr>
        <w:t>Interested Parties’ Comments:</w:t>
      </w:r>
    </w:p>
    <w:p w14:paraId="2058D346" w14:textId="159F0558" w:rsidR="001E1CE7" w:rsidRPr="00B51181" w:rsidRDefault="001E1CE7" w:rsidP="001E1CE7">
      <w:pPr>
        <w:widowControl w:val="0"/>
        <w:jc w:val="both"/>
        <w:rPr>
          <w:rFonts w:ascii="Calibri" w:hAnsi="Calibri" w:cs="Calibri"/>
          <w:color w:val="000000" w:themeColor="text1"/>
          <w:sz w:val="22"/>
          <w:szCs w:val="22"/>
        </w:rPr>
      </w:pPr>
      <w:r w:rsidRPr="00B51181">
        <w:rPr>
          <w:rFonts w:ascii="Calibri" w:hAnsi="Calibri" w:cs="Calibri"/>
          <w:color w:val="000000" w:themeColor="text1"/>
          <w:sz w:val="22"/>
          <w:szCs w:val="22"/>
        </w:rPr>
        <w:t>Interested parties have no comment on this item</w:t>
      </w:r>
      <w:r w:rsidR="004B376A" w:rsidRPr="00B51181">
        <w:rPr>
          <w:rFonts w:ascii="Calibri" w:hAnsi="Calibri" w:cs="Calibri"/>
          <w:color w:val="000000" w:themeColor="text1"/>
          <w:sz w:val="22"/>
          <w:szCs w:val="22"/>
        </w:rPr>
        <w:t xml:space="preserve">. </w:t>
      </w:r>
    </w:p>
    <w:p w14:paraId="0AADD5A9" w14:textId="77777777" w:rsidR="001E1CE7" w:rsidRPr="00B51181" w:rsidRDefault="001E1CE7" w:rsidP="001E1CE7">
      <w:pPr>
        <w:widowControl w:val="0"/>
        <w:jc w:val="both"/>
        <w:rPr>
          <w:rFonts w:ascii="Calibri" w:hAnsi="Calibri" w:cs="Calibri"/>
          <w:sz w:val="22"/>
          <w:szCs w:val="22"/>
        </w:rPr>
      </w:pPr>
    </w:p>
    <w:p w14:paraId="49EA74D5" w14:textId="77777777" w:rsidR="001E1CE7" w:rsidRPr="00B51181" w:rsidRDefault="001E1CE7" w:rsidP="001E1CE7">
      <w:pPr>
        <w:pStyle w:val="ListContinue"/>
        <w:keepNext/>
        <w:keepLines/>
        <w:numPr>
          <w:ilvl w:val="0"/>
          <w:numId w:val="0"/>
        </w:numPr>
        <w:spacing w:after="0"/>
        <w:jc w:val="both"/>
        <w:rPr>
          <w:rFonts w:ascii="Calibri" w:hAnsi="Calibri" w:cs="Calibri"/>
          <w:i/>
          <w:kern w:val="32"/>
          <w:sz w:val="22"/>
          <w:szCs w:val="22"/>
          <w:u w:val="single"/>
        </w:rPr>
      </w:pPr>
      <w:r w:rsidRPr="00B51181">
        <w:rPr>
          <w:rFonts w:ascii="Calibri" w:hAnsi="Calibri" w:cs="Calibri"/>
          <w:i/>
          <w:kern w:val="32"/>
          <w:sz w:val="22"/>
          <w:szCs w:val="22"/>
          <w:u w:val="single"/>
        </w:rPr>
        <w:t>Recommendation:</w:t>
      </w:r>
    </w:p>
    <w:p w14:paraId="7FEC5CD2" w14:textId="7B63CDEB" w:rsidR="009E5239" w:rsidRPr="00B51181" w:rsidRDefault="00B740A4" w:rsidP="009E5239">
      <w:pPr>
        <w:pStyle w:val="BodyTextIndent"/>
        <w:ind w:left="0" w:firstLine="0"/>
        <w:jc w:val="both"/>
        <w:rPr>
          <w:rFonts w:ascii="Calibri" w:hAnsi="Calibri" w:cs="Calibri"/>
          <w:b/>
          <w:color w:val="000000" w:themeColor="text1"/>
          <w:sz w:val="22"/>
          <w:szCs w:val="22"/>
        </w:rPr>
      </w:pPr>
      <w:r w:rsidRPr="00B51181">
        <w:rPr>
          <w:rFonts w:ascii="Calibri" w:hAnsi="Calibri" w:cs="Calibri"/>
          <w:b/>
          <w:color w:val="000000" w:themeColor="text1"/>
          <w:sz w:val="22"/>
          <w:szCs w:val="22"/>
        </w:rPr>
        <w:t xml:space="preserve">NAIC staff recommend that the Statutory Accounting Principles (E) Working Group adopt </w:t>
      </w:r>
      <w:r w:rsidR="002B4F7A" w:rsidRPr="00B51181">
        <w:rPr>
          <w:rFonts w:ascii="Calibri" w:hAnsi="Calibri" w:cs="Calibri"/>
          <w:b/>
          <w:color w:val="000000" w:themeColor="text1"/>
          <w:sz w:val="22"/>
          <w:szCs w:val="22"/>
        </w:rPr>
        <w:t xml:space="preserve">this agenda item and communicate support for the </w:t>
      </w:r>
      <w:r w:rsidR="00F737AA" w:rsidRPr="00B51181">
        <w:rPr>
          <w:rFonts w:ascii="Calibri" w:hAnsi="Calibri" w:cs="Calibri"/>
          <w:b/>
          <w:color w:val="000000" w:themeColor="text1"/>
          <w:sz w:val="22"/>
          <w:szCs w:val="22"/>
        </w:rPr>
        <w:t>Blanks proposal to eliminate investment sub reporting</w:t>
      </w:r>
      <w:r w:rsidR="00510D3F" w:rsidRPr="00B51181">
        <w:rPr>
          <w:rFonts w:ascii="Calibri" w:hAnsi="Calibri" w:cs="Calibri"/>
          <w:b/>
          <w:color w:val="000000" w:themeColor="text1"/>
          <w:sz w:val="22"/>
          <w:szCs w:val="22"/>
        </w:rPr>
        <w:t xml:space="preserve"> in the AVR and D-6-1</w:t>
      </w:r>
      <w:r w:rsidR="00F737AA" w:rsidRPr="00B51181">
        <w:rPr>
          <w:rFonts w:ascii="Calibri" w:hAnsi="Calibri" w:cs="Calibri"/>
          <w:b/>
          <w:color w:val="000000" w:themeColor="text1"/>
          <w:sz w:val="22"/>
          <w:szCs w:val="22"/>
        </w:rPr>
        <w:t xml:space="preserve">, as well as send a referral to the Life Risk-Based Capital (E) Working Group </w:t>
      </w:r>
      <w:r w:rsidR="00365B91" w:rsidRPr="00B51181">
        <w:rPr>
          <w:rFonts w:ascii="Calibri" w:hAnsi="Calibri" w:cs="Calibri"/>
          <w:b/>
          <w:color w:val="000000" w:themeColor="text1"/>
          <w:sz w:val="22"/>
          <w:szCs w:val="22"/>
        </w:rPr>
        <w:t xml:space="preserve">with suggested changes </w:t>
      </w:r>
      <w:r w:rsidR="00C41E42" w:rsidRPr="00B51181">
        <w:rPr>
          <w:rFonts w:ascii="Calibri" w:hAnsi="Calibri" w:cs="Calibri"/>
          <w:b/>
          <w:color w:val="000000" w:themeColor="text1"/>
          <w:sz w:val="22"/>
          <w:szCs w:val="22"/>
        </w:rPr>
        <w:t>to remove the concept of an investment subsidiary from the RBC instructions. The</w:t>
      </w:r>
      <w:r w:rsidR="005B139F" w:rsidRPr="00B51181">
        <w:rPr>
          <w:rFonts w:ascii="Calibri" w:hAnsi="Calibri" w:cs="Calibri"/>
          <w:b/>
          <w:color w:val="000000" w:themeColor="text1"/>
          <w:sz w:val="22"/>
          <w:szCs w:val="22"/>
        </w:rPr>
        <w:t xml:space="preserve"> suggested changes to the Life RBC formula are detailed in the agenda item and were included in the exposure</w:t>
      </w:r>
      <w:r w:rsidR="00BE456C" w:rsidRPr="00B51181">
        <w:rPr>
          <w:rFonts w:ascii="Calibri" w:hAnsi="Calibri" w:cs="Calibri"/>
          <w:b/>
          <w:color w:val="000000" w:themeColor="text1"/>
          <w:sz w:val="22"/>
          <w:szCs w:val="22"/>
        </w:rPr>
        <w:t xml:space="preserve"> to be effective December 31, 2026</w:t>
      </w:r>
      <w:r w:rsidR="005B139F" w:rsidRPr="00B51181">
        <w:rPr>
          <w:rFonts w:ascii="Calibri" w:hAnsi="Calibri" w:cs="Calibri"/>
          <w:b/>
          <w:color w:val="000000" w:themeColor="text1"/>
          <w:sz w:val="22"/>
          <w:szCs w:val="22"/>
        </w:rPr>
        <w:t xml:space="preserve">. </w:t>
      </w:r>
    </w:p>
    <w:p w14:paraId="5D91DB3C" w14:textId="77777777" w:rsidR="000C0FC4" w:rsidRDefault="000C0FC4" w:rsidP="003622DE">
      <w:pPr>
        <w:rPr>
          <w:rFonts w:ascii="Calibri" w:hAnsi="Calibri" w:cs="Calibri"/>
          <w:sz w:val="22"/>
          <w:szCs w:val="22"/>
        </w:rPr>
      </w:pPr>
    </w:p>
    <w:p w14:paraId="5EA6B37F" w14:textId="77777777" w:rsidR="0095062A" w:rsidRDefault="0095062A" w:rsidP="003622DE">
      <w:pPr>
        <w:rPr>
          <w:rFonts w:ascii="Calibri" w:hAnsi="Calibri" w:cs="Calibri"/>
          <w:sz w:val="22"/>
          <w:szCs w:val="22"/>
        </w:rPr>
      </w:pPr>
    </w:p>
    <w:p w14:paraId="20F75357" w14:textId="77777777" w:rsidR="0095062A" w:rsidRDefault="0095062A" w:rsidP="003622DE">
      <w:pPr>
        <w:rPr>
          <w:rFonts w:ascii="Calibri" w:hAnsi="Calibri" w:cs="Calibri"/>
          <w:sz w:val="22"/>
          <w:szCs w:val="22"/>
        </w:rPr>
      </w:pPr>
    </w:p>
    <w:p w14:paraId="2EF43406" w14:textId="77777777" w:rsidR="0095062A" w:rsidRDefault="0095062A" w:rsidP="003622DE">
      <w:pPr>
        <w:rPr>
          <w:rFonts w:ascii="Calibri" w:hAnsi="Calibri" w:cs="Calibri"/>
          <w:sz w:val="22"/>
          <w:szCs w:val="22"/>
        </w:rPr>
      </w:pPr>
    </w:p>
    <w:p w14:paraId="6BAD7C82" w14:textId="77777777" w:rsidR="0095062A" w:rsidRPr="00B51181" w:rsidRDefault="0095062A" w:rsidP="003622DE">
      <w:pPr>
        <w:rPr>
          <w:rFonts w:ascii="Calibri" w:hAnsi="Calibri" w:cs="Calibri"/>
          <w:sz w:val="22"/>
          <w:szCs w:val="22"/>
        </w:rPr>
      </w:pPr>
    </w:p>
    <w:tbl>
      <w:tblPr>
        <w:tblW w:w="10075"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0E7C49" w:rsidRPr="00F00E36" w14:paraId="5B16F422" w14:textId="77777777" w:rsidTr="004D15A4">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4977C45C" w14:textId="77777777" w:rsidR="000E7C49" w:rsidRPr="00B51181" w:rsidRDefault="000E7C49" w:rsidP="00AE07F2">
            <w:pPr>
              <w:widowControl w:val="0"/>
              <w:jc w:val="center"/>
              <w:rPr>
                <w:rFonts w:ascii="Calibri" w:hAnsi="Calibri" w:cs="Calibri"/>
                <w:b/>
                <w:color w:val="FFFFFF"/>
                <w:sz w:val="22"/>
                <w:szCs w:val="22"/>
              </w:rPr>
            </w:pPr>
            <w:r w:rsidRPr="00B51181">
              <w:rPr>
                <w:rFonts w:ascii="Calibri" w:hAnsi="Calibri" w:cs="Calibri"/>
                <w:b/>
                <w:color w:val="000000"/>
                <w:sz w:val="22"/>
                <w:szCs w:val="22"/>
              </w:rPr>
              <w:lastRenderedPageBreak/>
              <w:br w:type="page"/>
            </w:r>
          </w:p>
          <w:p w14:paraId="12B4DDDC" w14:textId="77777777" w:rsidR="000E7C49" w:rsidRPr="00B51181" w:rsidRDefault="000E7C49"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3FAFEBA2" w14:textId="77777777" w:rsidR="000E7C49" w:rsidRPr="00B51181" w:rsidRDefault="000E7C49" w:rsidP="00AE07F2">
            <w:pPr>
              <w:widowControl w:val="0"/>
              <w:jc w:val="center"/>
              <w:rPr>
                <w:rFonts w:ascii="Calibri" w:hAnsi="Calibri" w:cs="Calibri"/>
                <w:b/>
                <w:color w:val="FFFFFF"/>
                <w:sz w:val="22"/>
                <w:szCs w:val="22"/>
              </w:rPr>
            </w:pPr>
          </w:p>
          <w:p w14:paraId="5AEF6DDB" w14:textId="77777777" w:rsidR="000E7C49" w:rsidRPr="00B51181" w:rsidRDefault="000E7C49"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2E5659C1" w14:textId="77777777" w:rsidR="000E7C49" w:rsidRPr="00B51181" w:rsidRDefault="000E7C49" w:rsidP="00AE07F2">
            <w:pPr>
              <w:widowControl w:val="0"/>
              <w:jc w:val="center"/>
              <w:rPr>
                <w:rFonts w:ascii="Calibri" w:hAnsi="Calibri" w:cs="Calibri"/>
                <w:b/>
                <w:color w:val="FFFFFF"/>
                <w:sz w:val="22"/>
                <w:szCs w:val="22"/>
              </w:rPr>
            </w:pPr>
          </w:p>
          <w:p w14:paraId="41BE09DE" w14:textId="77777777" w:rsidR="000E7C49" w:rsidRPr="00B51181" w:rsidRDefault="000E7C49"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328D71CD" w14:textId="77777777" w:rsidR="000E7C49" w:rsidRPr="00B51181" w:rsidRDefault="000E7C49" w:rsidP="00AE07F2">
            <w:pPr>
              <w:widowControl w:val="0"/>
              <w:jc w:val="center"/>
              <w:rPr>
                <w:rFonts w:ascii="Calibri" w:hAnsi="Calibri" w:cs="Calibri"/>
                <w:b/>
                <w:color w:val="FFFFFF"/>
                <w:sz w:val="22"/>
                <w:szCs w:val="22"/>
              </w:rPr>
            </w:pPr>
            <w:r w:rsidRPr="00B51181">
              <w:rPr>
                <w:rFonts w:ascii="Calibri" w:hAnsi="Calibri" w:cs="Calibr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77538B61" w14:textId="77777777" w:rsidR="000E7C49" w:rsidRPr="00B51181" w:rsidRDefault="000E7C49" w:rsidP="00AE07F2">
            <w:pPr>
              <w:widowControl w:val="0"/>
              <w:jc w:val="center"/>
              <w:rPr>
                <w:rFonts w:ascii="Calibri" w:hAnsi="Calibri" w:cs="Calibri"/>
                <w:b/>
                <w:color w:val="FFFFFF"/>
                <w:sz w:val="22"/>
                <w:szCs w:val="22"/>
              </w:rPr>
            </w:pPr>
            <w:r w:rsidRPr="00B51181">
              <w:rPr>
                <w:rFonts w:ascii="Calibri" w:hAnsi="Calibri" w:cs="Calibri"/>
                <w:b/>
                <w:sz w:val="22"/>
                <w:szCs w:val="22"/>
              </w:rPr>
              <w:t>Comment Letter Page Number</w:t>
            </w:r>
          </w:p>
        </w:tc>
      </w:tr>
      <w:tr w:rsidR="000E7C49" w:rsidRPr="00F00E36" w14:paraId="4A56AF84" w14:textId="77777777" w:rsidTr="004D15A4">
        <w:trPr>
          <w:trHeight w:val="800"/>
        </w:trPr>
        <w:tc>
          <w:tcPr>
            <w:tcW w:w="1615" w:type="dxa"/>
            <w:tcBorders>
              <w:top w:val="single" w:sz="4" w:space="0" w:color="FFFFFF"/>
            </w:tcBorders>
            <w:shd w:val="clear" w:color="auto" w:fill="F2F2F2"/>
            <w:vAlign w:val="center"/>
          </w:tcPr>
          <w:p w14:paraId="1AA0ABC6" w14:textId="2D18E3CC" w:rsidR="000E7C49" w:rsidRPr="00B51181" w:rsidRDefault="000E7C49" w:rsidP="00AE07F2">
            <w:pPr>
              <w:widowControl w:val="0"/>
              <w:jc w:val="center"/>
              <w:rPr>
                <w:rFonts w:ascii="Calibri" w:hAnsi="Calibri" w:cs="Calibri"/>
                <w:b/>
                <w:sz w:val="22"/>
                <w:szCs w:val="22"/>
              </w:rPr>
            </w:pPr>
            <w:r w:rsidRPr="00B51181">
              <w:rPr>
                <w:rFonts w:ascii="Calibri" w:hAnsi="Calibri" w:cs="Calibri"/>
                <w:b/>
                <w:sz w:val="22"/>
                <w:szCs w:val="22"/>
              </w:rPr>
              <w:t>2025-</w:t>
            </w:r>
            <w:r w:rsidR="00EC0882" w:rsidRPr="00B51181">
              <w:rPr>
                <w:rFonts w:ascii="Calibri" w:hAnsi="Calibri" w:cs="Calibri"/>
                <w:b/>
                <w:sz w:val="22"/>
                <w:szCs w:val="22"/>
              </w:rPr>
              <w:t>18</w:t>
            </w:r>
          </w:p>
          <w:p w14:paraId="20EA823B" w14:textId="028D24B2" w:rsidR="000E7C49" w:rsidRPr="00B51181" w:rsidRDefault="000E7C49" w:rsidP="00AE07F2">
            <w:pPr>
              <w:widowControl w:val="0"/>
              <w:jc w:val="center"/>
              <w:rPr>
                <w:rFonts w:ascii="Calibri" w:hAnsi="Calibri" w:cs="Calibri"/>
                <w:b/>
                <w:sz w:val="22"/>
                <w:szCs w:val="22"/>
              </w:rPr>
            </w:pPr>
            <w:r w:rsidRPr="00B51181">
              <w:rPr>
                <w:rFonts w:ascii="Calibri" w:hAnsi="Calibri" w:cs="Calibri"/>
                <w:b/>
                <w:sz w:val="22"/>
                <w:szCs w:val="22"/>
              </w:rPr>
              <w:t>(</w:t>
            </w:r>
            <w:r w:rsidR="00B56510" w:rsidRPr="00B51181">
              <w:rPr>
                <w:rFonts w:ascii="Calibri" w:hAnsi="Calibri" w:cs="Calibri"/>
                <w:b/>
                <w:sz w:val="22"/>
                <w:szCs w:val="22"/>
              </w:rPr>
              <w:t>Wil</w:t>
            </w:r>
            <w:r w:rsidRPr="00B51181">
              <w:rPr>
                <w:rFonts w:ascii="Calibri" w:hAnsi="Calibri" w:cs="Calibri"/>
                <w:b/>
                <w:sz w:val="22"/>
                <w:szCs w:val="22"/>
              </w:rPr>
              <w:t>)</w:t>
            </w:r>
          </w:p>
        </w:tc>
        <w:tc>
          <w:tcPr>
            <w:tcW w:w="3198" w:type="dxa"/>
            <w:tcBorders>
              <w:top w:val="single" w:sz="4" w:space="0" w:color="FFFFFF"/>
            </w:tcBorders>
            <w:shd w:val="clear" w:color="auto" w:fill="F2F2F2"/>
            <w:vAlign w:val="center"/>
          </w:tcPr>
          <w:p w14:paraId="5F92C6DB" w14:textId="4654DA15" w:rsidR="000E7C49" w:rsidRPr="00B51181" w:rsidRDefault="00EC0882" w:rsidP="00EC0882">
            <w:pPr>
              <w:widowControl w:val="0"/>
              <w:jc w:val="center"/>
              <w:rPr>
                <w:rFonts w:ascii="Calibri" w:hAnsi="Calibri" w:cs="Calibri"/>
                <w:i/>
                <w:sz w:val="22"/>
                <w:szCs w:val="22"/>
              </w:rPr>
            </w:pPr>
            <w:r w:rsidRPr="00B51181">
              <w:rPr>
                <w:rFonts w:ascii="Calibri" w:hAnsi="Calibri" w:cs="Calibri"/>
                <w:b/>
                <w:sz w:val="22"/>
                <w:szCs w:val="22"/>
              </w:rPr>
              <w:t>ASU 2019-12, Simplifying the Accounting for Income Taxes</w:t>
            </w:r>
          </w:p>
        </w:tc>
        <w:tc>
          <w:tcPr>
            <w:tcW w:w="2112" w:type="dxa"/>
            <w:tcBorders>
              <w:top w:val="single" w:sz="4" w:space="0" w:color="FFFFFF"/>
            </w:tcBorders>
            <w:shd w:val="clear" w:color="auto" w:fill="F2F2F2"/>
            <w:vAlign w:val="center"/>
          </w:tcPr>
          <w:p w14:paraId="1CE3ACF5" w14:textId="6DA8B715" w:rsidR="000E7C49" w:rsidRPr="00B51181" w:rsidRDefault="001F57C1" w:rsidP="008E2A86">
            <w:pPr>
              <w:widowControl w:val="0"/>
              <w:jc w:val="center"/>
              <w:rPr>
                <w:rFonts w:ascii="Calibri" w:hAnsi="Calibri" w:cs="Calibri"/>
                <w:b/>
                <w:sz w:val="22"/>
                <w:szCs w:val="22"/>
                <w:highlight w:val="yellow"/>
              </w:rPr>
            </w:pPr>
            <w:r w:rsidRPr="00B51181">
              <w:rPr>
                <w:rFonts w:ascii="Calibri" w:hAnsi="Calibri" w:cs="Calibri"/>
                <w:b/>
                <w:sz w:val="22"/>
                <w:szCs w:val="22"/>
              </w:rPr>
              <w:t>6</w:t>
            </w:r>
            <w:r w:rsidR="000E7C49" w:rsidRPr="00B51181">
              <w:rPr>
                <w:rFonts w:ascii="Calibri" w:hAnsi="Calibri" w:cs="Calibri"/>
                <w:b/>
                <w:sz w:val="22"/>
                <w:szCs w:val="22"/>
              </w:rPr>
              <w:t xml:space="preserve"> – Agenda Item</w:t>
            </w:r>
          </w:p>
        </w:tc>
        <w:tc>
          <w:tcPr>
            <w:tcW w:w="1710" w:type="dxa"/>
            <w:tcBorders>
              <w:top w:val="single" w:sz="4" w:space="0" w:color="FFFFFF"/>
            </w:tcBorders>
            <w:shd w:val="clear" w:color="auto" w:fill="F2F2F2"/>
            <w:vAlign w:val="center"/>
          </w:tcPr>
          <w:p w14:paraId="656EEDF8" w14:textId="4D06F3D1" w:rsidR="000E7C49" w:rsidRPr="00B51181" w:rsidRDefault="00EC0882" w:rsidP="00AE07F2">
            <w:pPr>
              <w:widowControl w:val="0"/>
              <w:jc w:val="center"/>
              <w:rPr>
                <w:rFonts w:ascii="Calibri" w:hAnsi="Calibri" w:cs="Calibri"/>
                <w:b/>
                <w:sz w:val="22"/>
                <w:szCs w:val="22"/>
                <w:highlight w:val="yellow"/>
              </w:rPr>
            </w:pPr>
            <w:r w:rsidRPr="00B51181">
              <w:rPr>
                <w:rFonts w:ascii="Calibri" w:hAnsi="Calibri" w:cs="Calibri"/>
                <w:b/>
                <w:sz w:val="22"/>
                <w:szCs w:val="22"/>
              </w:rPr>
              <w:t>Agreement</w:t>
            </w:r>
          </w:p>
        </w:tc>
        <w:tc>
          <w:tcPr>
            <w:tcW w:w="1440" w:type="dxa"/>
            <w:tcBorders>
              <w:top w:val="single" w:sz="4" w:space="0" w:color="FFFFFF"/>
            </w:tcBorders>
            <w:shd w:val="clear" w:color="auto" w:fill="F2F2F2"/>
            <w:vAlign w:val="center"/>
          </w:tcPr>
          <w:p w14:paraId="6BAC416C" w14:textId="0C472249" w:rsidR="000E7C49" w:rsidRPr="00B51181" w:rsidRDefault="000E7C49" w:rsidP="00AE07F2">
            <w:pPr>
              <w:widowControl w:val="0"/>
              <w:jc w:val="center"/>
              <w:rPr>
                <w:rFonts w:ascii="Calibri" w:hAnsi="Calibri" w:cs="Calibri"/>
                <w:b/>
                <w:sz w:val="22"/>
                <w:szCs w:val="22"/>
                <w:highlight w:val="yellow"/>
              </w:rPr>
            </w:pPr>
            <w:r w:rsidRPr="00B51181">
              <w:rPr>
                <w:rFonts w:ascii="Calibri" w:hAnsi="Calibri" w:cs="Calibri"/>
                <w:b/>
                <w:sz w:val="22"/>
                <w:szCs w:val="22"/>
              </w:rPr>
              <w:t xml:space="preserve">IP – </w:t>
            </w:r>
            <w:r w:rsidR="00716B5D" w:rsidRPr="00B51181">
              <w:rPr>
                <w:rFonts w:ascii="Calibri" w:hAnsi="Calibri" w:cs="Calibri"/>
                <w:b/>
                <w:sz w:val="22"/>
                <w:szCs w:val="22"/>
              </w:rPr>
              <w:t>7</w:t>
            </w:r>
          </w:p>
        </w:tc>
      </w:tr>
    </w:tbl>
    <w:p w14:paraId="7A98285A" w14:textId="77777777" w:rsidR="000E7C49" w:rsidRPr="00B51181" w:rsidRDefault="000E7C49" w:rsidP="000E7C49">
      <w:pPr>
        <w:rPr>
          <w:rFonts w:ascii="Calibri" w:hAnsi="Calibri" w:cs="Calibri"/>
          <w:sz w:val="22"/>
          <w:szCs w:val="22"/>
          <w:lang w:eastAsia="zh-CN"/>
        </w:rPr>
      </w:pPr>
    </w:p>
    <w:p w14:paraId="3A50F6E3" w14:textId="77777777" w:rsidR="000E7C49" w:rsidRPr="00B51181" w:rsidRDefault="000E7C49" w:rsidP="000E7C49">
      <w:pPr>
        <w:pStyle w:val="BodyTextIndent"/>
        <w:ind w:left="0" w:firstLine="0"/>
        <w:jc w:val="both"/>
        <w:rPr>
          <w:rFonts w:ascii="Calibri" w:hAnsi="Calibri" w:cs="Calibri"/>
          <w:i/>
          <w:sz w:val="22"/>
          <w:szCs w:val="22"/>
          <w:u w:val="single"/>
        </w:rPr>
      </w:pPr>
      <w:r w:rsidRPr="00B51181">
        <w:rPr>
          <w:rFonts w:ascii="Calibri" w:hAnsi="Calibri" w:cs="Calibri"/>
          <w:i/>
          <w:sz w:val="22"/>
          <w:szCs w:val="22"/>
          <w:u w:val="single"/>
        </w:rPr>
        <w:t>Summary:</w:t>
      </w:r>
    </w:p>
    <w:p w14:paraId="71426729" w14:textId="78A10A09" w:rsidR="005F46EC" w:rsidRPr="00B51181" w:rsidRDefault="005F46EC" w:rsidP="00585B12">
      <w:pPr>
        <w:pStyle w:val="BodyText2"/>
        <w:jc w:val="both"/>
        <w:rPr>
          <w:rFonts w:ascii="Calibri" w:hAnsi="Calibri" w:cs="Calibri"/>
          <w:b/>
          <w:sz w:val="22"/>
          <w:szCs w:val="22"/>
        </w:rPr>
      </w:pPr>
      <w:r w:rsidRPr="00B51181">
        <w:rPr>
          <w:rFonts w:ascii="Calibri" w:hAnsi="Calibri" w:cs="Calibri"/>
          <w:sz w:val="22"/>
          <w:szCs w:val="22"/>
        </w:rPr>
        <w:t xml:space="preserve">On August 11, 2025, the Working Group exposed revisions to </w:t>
      </w:r>
      <w:r w:rsidR="00FA43E4" w:rsidRPr="00B51181">
        <w:rPr>
          <w:rFonts w:ascii="Calibri" w:hAnsi="Calibri" w:cs="Calibri"/>
          <w:i/>
          <w:sz w:val="22"/>
          <w:szCs w:val="22"/>
        </w:rPr>
        <w:t>SSAP No. 101—Income Taxes</w:t>
      </w:r>
      <w:r w:rsidR="00FA43E4" w:rsidRPr="00B51181">
        <w:rPr>
          <w:rFonts w:ascii="Calibri" w:hAnsi="Calibri" w:cs="Calibri"/>
          <w:sz w:val="22"/>
          <w:szCs w:val="22"/>
        </w:rPr>
        <w:t xml:space="preserve"> </w:t>
      </w:r>
      <w:bookmarkStart w:id="0" w:name="_Hlk213001082"/>
      <w:r w:rsidRPr="00B51181">
        <w:rPr>
          <w:rFonts w:ascii="Calibri" w:hAnsi="Calibri" w:cs="Calibri"/>
          <w:sz w:val="22"/>
          <w:szCs w:val="22"/>
        </w:rPr>
        <w:t xml:space="preserve">to adopt with modification </w:t>
      </w:r>
      <w:r w:rsidRPr="00B51181">
        <w:rPr>
          <w:rFonts w:ascii="Calibri" w:hAnsi="Calibri" w:cs="Calibri"/>
          <w:i/>
          <w:sz w:val="22"/>
          <w:szCs w:val="22"/>
        </w:rPr>
        <w:t>ASU 2019-12 Simplifying the Accounting for Income Taxes</w:t>
      </w:r>
      <w:bookmarkEnd w:id="0"/>
      <w:r w:rsidRPr="00B51181">
        <w:rPr>
          <w:rFonts w:ascii="Calibri" w:hAnsi="Calibri" w:cs="Calibri"/>
          <w:sz w:val="22"/>
          <w:szCs w:val="22"/>
        </w:rPr>
        <w:t>.</w:t>
      </w:r>
    </w:p>
    <w:p w14:paraId="2D677625" w14:textId="77777777" w:rsidR="00C504DF" w:rsidRPr="00B51181" w:rsidRDefault="00C504DF" w:rsidP="00C504DF">
      <w:pPr>
        <w:jc w:val="both"/>
        <w:rPr>
          <w:rFonts w:ascii="Calibri" w:hAnsi="Calibri" w:cs="Calibri"/>
          <w:sz w:val="22"/>
          <w:szCs w:val="22"/>
        </w:rPr>
      </w:pPr>
    </w:p>
    <w:p w14:paraId="0839D9E9" w14:textId="54C1AC7B" w:rsidR="000E7C49" w:rsidRPr="00B51181" w:rsidRDefault="00EB2986" w:rsidP="000E7C49">
      <w:pPr>
        <w:pStyle w:val="BodyTextIndent"/>
        <w:ind w:left="0" w:firstLine="0"/>
        <w:jc w:val="both"/>
        <w:rPr>
          <w:rFonts w:ascii="Calibri" w:hAnsi="Calibri" w:cs="Calibri"/>
          <w:sz w:val="22"/>
          <w:szCs w:val="22"/>
        </w:rPr>
      </w:pPr>
      <w:r w:rsidRPr="00B51181">
        <w:rPr>
          <w:rFonts w:ascii="Calibri" w:hAnsi="Calibri" w:cs="Calibri"/>
          <w:sz w:val="22"/>
          <w:szCs w:val="22"/>
        </w:rPr>
        <w:t xml:space="preserve">The Financial Accounting Standards Board (FASB) issued </w:t>
      </w:r>
      <w:r w:rsidRPr="00B51181">
        <w:rPr>
          <w:rFonts w:ascii="Calibri" w:hAnsi="Calibri" w:cs="Calibri"/>
          <w:i/>
          <w:sz w:val="22"/>
          <w:szCs w:val="22"/>
        </w:rPr>
        <w:t>Accounting Standards Update (ASU) 2019-12, Income Taxes (Topic 740), Simplifying the Accounting for Income Taxes</w:t>
      </w:r>
      <w:r w:rsidRPr="00B51181">
        <w:rPr>
          <w:rFonts w:ascii="Calibri" w:hAnsi="Calibri" w:cs="Calibri"/>
          <w:sz w:val="22"/>
          <w:szCs w:val="22"/>
        </w:rPr>
        <w:t xml:space="preserve"> (the ASU) in December 2019 to reduce complexity in income tax accounting standards. The ASU removes several exceptions to calculating and assessing income taxes and tax deferrals</w:t>
      </w:r>
      <w:r w:rsidR="00387528" w:rsidRPr="00B51181">
        <w:rPr>
          <w:rFonts w:ascii="Calibri" w:hAnsi="Calibri" w:cs="Calibri"/>
          <w:sz w:val="22"/>
          <w:szCs w:val="22"/>
        </w:rPr>
        <w:t xml:space="preserve"> </w:t>
      </w:r>
      <w:proofErr w:type="gramStart"/>
      <w:r w:rsidR="00387528" w:rsidRPr="00B51181">
        <w:rPr>
          <w:rFonts w:ascii="Calibri" w:hAnsi="Calibri" w:cs="Calibri"/>
          <w:sz w:val="22"/>
          <w:szCs w:val="22"/>
        </w:rPr>
        <w:t>and</w:t>
      </w:r>
      <w:r w:rsidRPr="00B51181">
        <w:rPr>
          <w:rFonts w:ascii="Calibri" w:hAnsi="Calibri" w:cs="Calibri"/>
          <w:sz w:val="22"/>
          <w:szCs w:val="22"/>
        </w:rPr>
        <w:t xml:space="preserve"> also</w:t>
      </w:r>
      <w:proofErr w:type="gramEnd"/>
      <w:r w:rsidRPr="00B51181">
        <w:rPr>
          <w:rFonts w:ascii="Calibri" w:hAnsi="Calibri" w:cs="Calibri"/>
          <w:sz w:val="22"/>
          <w:szCs w:val="22"/>
        </w:rPr>
        <w:t xml:space="preserve"> simplifies the guidance for franchise (non-income based) taxes, goodwill tax basis step-ups, allocation of deferred tax to subsidiaries, reflection of changes to tax law in the interim period calculation of the effective tax rate, and other minor improvements.</w:t>
      </w:r>
      <w:r w:rsidR="00387528" w:rsidRPr="00B51181">
        <w:rPr>
          <w:rFonts w:ascii="Calibri" w:hAnsi="Calibri" w:cs="Calibri"/>
          <w:sz w:val="22"/>
          <w:szCs w:val="22"/>
        </w:rPr>
        <w:t xml:space="preserve"> This agenda item </w:t>
      </w:r>
      <w:r w:rsidR="0099622D" w:rsidRPr="00B51181">
        <w:rPr>
          <w:rFonts w:ascii="Calibri" w:hAnsi="Calibri" w:cs="Calibri"/>
          <w:sz w:val="22"/>
          <w:szCs w:val="22"/>
        </w:rPr>
        <w:t>adopts</w:t>
      </w:r>
      <w:r w:rsidR="00387528" w:rsidRPr="00B51181">
        <w:rPr>
          <w:rFonts w:ascii="Calibri" w:hAnsi="Calibri" w:cs="Calibri"/>
          <w:sz w:val="22"/>
          <w:szCs w:val="22"/>
        </w:rPr>
        <w:t xml:space="preserve"> one of </w:t>
      </w:r>
      <w:r w:rsidR="0099622D" w:rsidRPr="00B51181">
        <w:rPr>
          <w:rFonts w:ascii="Calibri" w:hAnsi="Calibri" w:cs="Calibri"/>
          <w:sz w:val="22"/>
          <w:szCs w:val="22"/>
        </w:rPr>
        <w:t>the</w:t>
      </w:r>
      <w:r w:rsidR="00387528" w:rsidRPr="00B51181">
        <w:rPr>
          <w:rFonts w:ascii="Calibri" w:hAnsi="Calibri" w:cs="Calibri"/>
          <w:sz w:val="22"/>
          <w:szCs w:val="22"/>
        </w:rPr>
        <w:t xml:space="preserve"> revisions</w:t>
      </w:r>
      <w:r w:rsidR="0099622D" w:rsidRPr="00B51181">
        <w:rPr>
          <w:rFonts w:ascii="Calibri" w:hAnsi="Calibri" w:cs="Calibri"/>
          <w:sz w:val="22"/>
          <w:szCs w:val="22"/>
        </w:rPr>
        <w:t xml:space="preserve"> detailed in the ASU</w:t>
      </w:r>
      <w:r w:rsidR="00387528" w:rsidRPr="00B51181">
        <w:rPr>
          <w:rFonts w:ascii="Calibri" w:hAnsi="Calibri" w:cs="Calibri"/>
          <w:sz w:val="22"/>
          <w:szCs w:val="22"/>
        </w:rPr>
        <w:t xml:space="preserve"> </w:t>
      </w:r>
      <w:r w:rsidR="009E3B51" w:rsidRPr="00B51181">
        <w:rPr>
          <w:rFonts w:ascii="Calibri" w:hAnsi="Calibri" w:cs="Calibri"/>
          <w:sz w:val="22"/>
          <w:szCs w:val="22"/>
        </w:rPr>
        <w:t>and</w:t>
      </w:r>
      <w:r w:rsidR="00387528" w:rsidRPr="00B51181">
        <w:rPr>
          <w:rFonts w:ascii="Calibri" w:hAnsi="Calibri" w:cs="Calibri"/>
          <w:sz w:val="22"/>
          <w:szCs w:val="22"/>
        </w:rPr>
        <w:t xml:space="preserve"> fully incorporates </w:t>
      </w:r>
      <w:r w:rsidR="00FD2C0D" w:rsidRPr="00B51181">
        <w:rPr>
          <w:rFonts w:ascii="Calibri" w:hAnsi="Calibri" w:cs="Calibri"/>
          <w:sz w:val="22"/>
          <w:szCs w:val="22"/>
        </w:rPr>
        <w:t>guidance from APB Opinion N</w:t>
      </w:r>
      <w:r w:rsidR="009E3B51" w:rsidRPr="00B51181">
        <w:rPr>
          <w:rFonts w:ascii="Calibri" w:hAnsi="Calibri" w:cs="Calibri"/>
          <w:sz w:val="22"/>
          <w:szCs w:val="22"/>
        </w:rPr>
        <w:t>o</w:t>
      </w:r>
      <w:r w:rsidR="00FD2C0D" w:rsidRPr="00B51181">
        <w:rPr>
          <w:rFonts w:ascii="Calibri" w:hAnsi="Calibri" w:cs="Calibri"/>
          <w:sz w:val="22"/>
          <w:szCs w:val="22"/>
        </w:rPr>
        <w:t xml:space="preserve">. 28 which </w:t>
      </w:r>
      <w:r w:rsidR="009E3B51" w:rsidRPr="00B51181">
        <w:rPr>
          <w:rFonts w:ascii="Calibri" w:hAnsi="Calibri" w:cs="Calibri"/>
          <w:sz w:val="22"/>
          <w:szCs w:val="22"/>
        </w:rPr>
        <w:t>had previously been adopted</w:t>
      </w:r>
      <w:r w:rsidR="00FD2C0D" w:rsidRPr="00B51181">
        <w:rPr>
          <w:rFonts w:ascii="Calibri" w:hAnsi="Calibri" w:cs="Calibri"/>
          <w:sz w:val="22"/>
          <w:szCs w:val="22"/>
        </w:rPr>
        <w:t xml:space="preserve"> by reference</w:t>
      </w:r>
      <w:r w:rsidR="009E3B51" w:rsidRPr="00B51181">
        <w:rPr>
          <w:rFonts w:ascii="Calibri" w:hAnsi="Calibri" w:cs="Calibri"/>
          <w:sz w:val="22"/>
          <w:szCs w:val="22"/>
        </w:rPr>
        <w:t>. This revision was deemed necessary as stat accounting generally does not incorporates U.S. GAAP guidance by reference anyone and the referenced guidance is part of the language u</w:t>
      </w:r>
      <w:r w:rsidR="00577975" w:rsidRPr="00B51181">
        <w:rPr>
          <w:rFonts w:ascii="Calibri" w:hAnsi="Calibri" w:cs="Calibri"/>
          <w:sz w:val="22"/>
          <w:szCs w:val="22"/>
        </w:rPr>
        <w:t>pdated by the ASU.</w:t>
      </w:r>
    </w:p>
    <w:p w14:paraId="3B9B8703" w14:textId="77777777" w:rsidR="00EB2986" w:rsidRPr="00B51181" w:rsidRDefault="00EB2986" w:rsidP="000E7C49">
      <w:pPr>
        <w:pStyle w:val="BodyTextIndent"/>
        <w:ind w:left="0" w:firstLine="0"/>
        <w:jc w:val="both"/>
        <w:rPr>
          <w:rFonts w:ascii="Calibri" w:hAnsi="Calibri" w:cs="Calibri"/>
          <w:b/>
          <w:sz w:val="22"/>
          <w:szCs w:val="22"/>
        </w:rPr>
      </w:pPr>
    </w:p>
    <w:p w14:paraId="2E696E2D" w14:textId="77777777" w:rsidR="000E7C49" w:rsidRPr="00B51181" w:rsidRDefault="000E7C49" w:rsidP="000E7C49">
      <w:pPr>
        <w:pStyle w:val="paragraph"/>
        <w:keepNext/>
        <w:spacing w:before="0" w:beforeAutospacing="0" w:after="0" w:afterAutospacing="0"/>
        <w:jc w:val="both"/>
        <w:textAlignment w:val="baseline"/>
        <w:rPr>
          <w:rFonts w:ascii="Calibri" w:hAnsi="Calibri" w:cs="Calibri"/>
          <w:i/>
          <w:sz w:val="22"/>
          <w:szCs w:val="22"/>
          <w:u w:val="single"/>
        </w:rPr>
      </w:pPr>
      <w:r w:rsidRPr="00B51181">
        <w:rPr>
          <w:rFonts w:ascii="Calibri" w:hAnsi="Calibri" w:cs="Calibri"/>
          <w:i/>
          <w:sz w:val="22"/>
          <w:szCs w:val="22"/>
          <w:u w:val="single"/>
        </w:rPr>
        <w:t>Interested Parties’ Comments:</w:t>
      </w:r>
    </w:p>
    <w:p w14:paraId="1DB48679" w14:textId="796D557E" w:rsidR="000E7C49" w:rsidRPr="00B51181" w:rsidRDefault="000E7C49" w:rsidP="000E7C49">
      <w:pPr>
        <w:widowControl w:val="0"/>
        <w:jc w:val="both"/>
        <w:rPr>
          <w:rFonts w:ascii="Calibri" w:hAnsi="Calibri" w:cs="Calibri"/>
          <w:color w:val="000000" w:themeColor="text1"/>
          <w:sz w:val="22"/>
          <w:szCs w:val="22"/>
        </w:rPr>
      </w:pPr>
      <w:r w:rsidRPr="00B51181">
        <w:rPr>
          <w:rFonts w:ascii="Calibri" w:hAnsi="Calibri" w:cs="Calibri"/>
          <w:color w:val="000000" w:themeColor="text1"/>
          <w:sz w:val="22"/>
          <w:szCs w:val="22"/>
        </w:rPr>
        <w:t xml:space="preserve">Interested parties </w:t>
      </w:r>
      <w:r w:rsidR="00EC0882" w:rsidRPr="00B51181">
        <w:rPr>
          <w:rFonts w:ascii="Calibri" w:hAnsi="Calibri" w:cs="Calibri"/>
          <w:color w:val="000000" w:themeColor="text1"/>
          <w:sz w:val="22"/>
          <w:szCs w:val="22"/>
        </w:rPr>
        <w:t xml:space="preserve">agree with the proposed revisions to this item. </w:t>
      </w:r>
    </w:p>
    <w:p w14:paraId="3197866E" w14:textId="77777777" w:rsidR="000E7C49" w:rsidRPr="00B51181" w:rsidRDefault="000E7C49" w:rsidP="000E7C49">
      <w:pPr>
        <w:widowControl w:val="0"/>
        <w:jc w:val="both"/>
        <w:rPr>
          <w:rFonts w:ascii="Calibri" w:hAnsi="Calibri" w:cs="Calibri"/>
          <w:sz w:val="22"/>
          <w:szCs w:val="22"/>
          <w:highlight w:val="yellow"/>
        </w:rPr>
      </w:pPr>
    </w:p>
    <w:p w14:paraId="1D0D05D3" w14:textId="77777777" w:rsidR="000E7C49" w:rsidRPr="00B51181" w:rsidRDefault="000E7C49" w:rsidP="000E7C49">
      <w:pPr>
        <w:pStyle w:val="ListContinue"/>
        <w:keepNext/>
        <w:keepLines/>
        <w:numPr>
          <w:ilvl w:val="0"/>
          <w:numId w:val="0"/>
        </w:numPr>
        <w:spacing w:after="0"/>
        <w:jc w:val="both"/>
        <w:rPr>
          <w:rFonts w:ascii="Calibri" w:hAnsi="Calibri" w:cs="Calibri"/>
          <w:i/>
          <w:kern w:val="32"/>
          <w:sz w:val="22"/>
          <w:szCs w:val="22"/>
          <w:u w:val="single"/>
        </w:rPr>
      </w:pPr>
      <w:r w:rsidRPr="00B51181">
        <w:rPr>
          <w:rFonts w:ascii="Calibri" w:hAnsi="Calibri" w:cs="Calibri"/>
          <w:i/>
          <w:kern w:val="32"/>
          <w:sz w:val="22"/>
          <w:szCs w:val="22"/>
          <w:u w:val="single"/>
        </w:rPr>
        <w:t>Recommendation:</w:t>
      </w:r>
    </w:p>
    <w:p w14:paraId="2D1F3646" w14:textId="2FB1C07E" w:rsidR="00ED46F5" w:rsidRPr="00B51181" w:rsidRDefault="00ED46F5" w:rsidP="00ED46F5">
      <w:pPr>
        <w:jc w:val="both"/>
        <w:rPr>
          <w:rFonts w:ascii="Calibri" w:hAnsi="Calibri" w:cs="Calibri"/>
          <w:sz w:val="22"/>
          <w:szCs w:val="22"/>
        </w:rPr>
      </w:pPr>
      <w:r w:rsidRPr="00B51181">
        <w:rPr>
          <w:rFonts w:ascii="Calibri" w:hAnsi="Calibri" w:cs="Calibri"/>
          <w:b/>
          <w:sz w:val="22"/>
          <w:szCs w:val="22"/>
        </w:rPr>
        <w:t xml:space="preserve">NAIC staff recommends that the Working Group adopt </w:t>
      </w:r>
      <w:r w:rsidR="00A459EE" w:rsidRPr="00B51181">
        <w:rPr>
          <w:rFonts w:ascii="Calibri" w:hAnsi="Calibri" w:cs="Calibri"/>
          <w:b/>
          <w:sz w:val="22"/>
          <w:szCs w:val="22"/>
        </w:rPr>
        <w:t xml:space="preserve">the exposed </w:t>
      </w:r>
      <w:r w:rsidRPr="00B51181">
        <w:rPr>
          <w:rFonts w:ascii="Calibri" w:hAnsi="Calibri" w:cs="Calibri"/>
          <w:b/>
          <w:sz w:val="22"/>
          <w:szCs w:val="22"/>
        </w:rPr>
        <w:t>revisions to</w:t>
      </w:r>
      <w:r w:rsidRPr="00B51181">
        <w:rPr>
          <w:rFonts w:ascii="Calibri" w:hAnsi="Calibri" w:cs="Calibri"/>
          <w:b/>
          <w:i/>
          <w:sz w:val="22"/>
          <w:szCs w:val="22"/>
        </w:rPr>
        <w:t xml:space="preserve"> </w:t>
      </w:r>
      <w:r w:rsidR="005F46EC" w:rsidRPr="00B51181">
        <w:rPr>
          <w:rFonts w:ascii="Calibri" w:hAnsi="Calibri" w:cs="Calibri"/>
          <w:b/>
          <w:sz w:val="22"/>
          <w:szCs w:val="22"/>
        </w:rPr>
        <w:t xml:space="preserve">SSAP No. 101 </w:t>
      </w:r>
      <w:r w:rsidR="0058414E" w:rsidRPr="00B51181">
        <w:rPr>
          <w:rFonts w:ascii="Calibri" w:hAnsi="Calibri" w:cs="Calibri"/>
          <w:b/>
          <w:sz w:val="22"/>
          <w:szCs w:val="22"/>
        </w:rPr>
        <w:t xml:space="preserve">to adopt with modification </w:t>
      </w:r>
      <w:r w:rsidR="0058414E" w:rsidRPr="00B51181">
        <w:rPr>
          <w:rFonts w:ascii="Calibri" w:hAnsi="Calibri" w:cs="Calibri"/>
          <w:b/>
          <w:i/>
          <w:sz w:val="22"/>
          <w:szCs w:val="22"/>
        </w:rPr>
        <w:t>ASU 2019-12 Simplifying the Accounting for Income Taxes</w:t>
      </w:r>
      <w:r w:rsidR="005F46EC" w:rsidRPr="00B51181">
        <w:rPr>
          <w:rFonts w:ascii="Calibri" w:hAnsi="Calibri" w:cs="Calibri"/>
          <w:b/>
          <w:sz w:val="22"/>
          <w:szCs w:val="22"/>
        </w:rPr>
        <w:t>.</w:t>
      </w:r>
      <w:r w:rsidR="005F46EC" w:rsidRPr="00B51181">
        <w:rPr>
          <w:rFonts w:ascii="Calibri" w:hAnsi="Calibri" w:cs="Calibri"/>
          <w:sz w:val="22"/>
          <w:szCs w:val="22"/>
        </w:rPr>
        <w:t xml:space="preserve"> </w:t>
      </w:r>
    </w:p>
    <w:p w14:paraId="17A53DA8" w14:textId="755A87F8" w:rsidR="000E7C49" w:rsidRPr="00B51181" w:rsidRDefault="000E7C49" w:rsidP="000E7C49">
      <w:pPr>
        <w:rPr>
          <w:rFonts w:ascii="Calibri" w:hAnsi="Calibri" w:cs="Calibri"/>
          <w:sz w:val="22"/>
          <w:szCs w:val="22"/>
        </w:rPr>
      </w:pPr>
    </w:p>
    <w:tbl>
      <w:tblPr>
        <w:tblW w:w="10075"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B56510" w:rsidRPr="00F00E36" w14:paraId="6DE7C53F" w14:textId="77777777" w:rsidTr="004D15A4">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76D41CD" w14:textId="77777777" w:rsidR="00B56510" w:rsidRPr="00B51181" w:rsidRDefault="00B56510" w:rsidP="00AE07F2">
            <w:pPr>
              <w:widowControl w:val="0"/>
              <w:jc w:val="center"/>
              <w:rPr>
                <w:rFonts w:ascii="Calibri" w:hAnsi="Calibri" w:cs="Calibri"/>
                <w:b/>
                <w:color w:val="FFFFFF"/>
                <w:sz w:val="22"/>
                <w:szCs w:val="22"/>
              </w:rPr>
            </w:pPr>
            <w:r w:rsidRPr="00B51181">
              <w:rPr>
                <w:rFonts w:ascii="Calibri" w:hAnsi="Calibri" w:cs="Calibri"/>
                <w:b/>
                <w:color w:val="000000"/>
                <w:sz w:val="22"/>
                <w:szCs w:val="22"/>
              </w:rPr>
              <w:br w:type="page"/>
            </w:r>
          </w:p>
          <w:p w14:paraId="05821D08" w14:textId="77777777" w:rsidR="00B56510" w:rsidRPr="00B51181" w:rsidRDefault="00B56510"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6BA0814A" w14:textId="77777777" w:rsidR="00B56510" w:rsidRPr="00B51181" w:rsidRDefault="00B56510" w:rsidP="00AE07F2">
            <w:pPr>
              <w:widowControl w:val="0"/>
              <w:jc w:val="center"/>
              <w:rPr>
                <w:rFonts w:ascii="Calibri" w:hAnsi="Calibri" w:cs="Calibri"/>
                <w:b/>
                <w:color w:val="FFFFFF"/>
                <w:sz w:val="22"/>
                <w:szCs w:val="22"/>
              </w:rPr>
            </w:pPr>
          </w:p>
          <w:p w14:paraId="078CD55E" w14:textId="77777777" w:rsidR="00B56510" w:rsidRPr="00B51181" w:rsidRDefault="00B56510"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40E236C3" w14:textId="77777777" w:rsidR="00B56510" w:rsidRPr="00B51181" w:rsidRDefault="00B56510" w:rsidP="00AE07F2">
            <w:pPr>
              <w:widowControl w:val="0"/>
              <w:jc w:val="center"/>
              <w:rPr>
                <w:rFonts w:ascii="Calibri" w:hAnsi="Calibri" w:cs="Calibri"/>
                <w:b/>
                <w:color w:val="FFFFFF"/>
                <w:sz w:val="22"/>
                <w:szCs w:val="22"/>
              </w:rPr>
            </w:pPr>
          </w:p>
          <w:p w14:paraId="415BB8D9" w14:textId="77777777" w:rsidR="00B56510" w:rsidRPr="00B51181" w:rsidRDefault="00B56510"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76CF26C9" w14:textId="77777777" w:rsidR="00B56510" w:rsidRPr="00B51181" w:rsidRDefault="00B56510" w:rsidP="00AE07F2">
            <w:pPr>
              <w:widowControl w:val="0"/>
              <w:jc w:val="center"/>
              <w:rPr>
                <w:rFonts w:ascii="Calibri" w:hAnsi="Calibri" w:cs="Calibri"/>
                <w:b/>
                <w:color w:val="FFFFFF"/>
                <w:sz w:val="22"/>
                <w:szCs w:val="22"/>
              </w:rPr>
            </w:pPr>
            <w:r w:rsidRPr="00B51181">
              <w:rPr>
                <w:rFonts w:ascii="Calibri" w:hAnsi="Calibri" w:cs="Calibr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040FD194" w14:textId="77777777" w:rsidR="00B56510" w:rsidRPr="00B51181" w:rsidRDefault="00B56510" w:rsidP="00AE07F2">
            <w:pPr>
              <w:widowControl w:val="0"/>
              <w:jc w:val="center"/>
              <w:rPr>
                <w:rFonts w:ascii="Calibri" w:hAnsi="Calibri" w:cs="Calibri"/>
                <w:b/>
                <w:color w:val="FFFFFF"/>
                <w:sz w:val="22"/>
                <w:szCs w:val="22"/>
              </w:rPr>
            </w:pPr>
            <w:r w:rsidRPr="00B51181">
              <w:rPr>
                <w:rFonts w:ascii="Calibri" w:hAnsi="Calibri" w:cs="Calibri"/>
                <w:b/>
                <w:sz w:val="22"/>
                <w:szCs w:val="22"/>
              </w:rPr>
              <w:t>Comment Letter Page Number</w:t>
            </w:r>
          </w:p>
        </w:tc>
      </w:tr>
      <w:tr w:rsidR="00B56510" w:rsidRPr="00F00E36" w14:paraId="383A5CAF" w14:textId="77777777" w:rsidTr="004D15A4">
        <w:trPr>
          <w:trHeight w:val="800"/>
        </w:trPr>
        <w:tc>
          <w:tcPr>
            <w:tcW w:w="1615" w:type="dxa"/>
            <w:tcBorders>
              <w:top w:val="single" w:sz="4" w:space="0" w:color="FFFFFF"/>
            </w:tcBorders>
            <w:shd w:val="clear" w:color="auto" w:fill="F2F2F2"/>
            <w:vAlign w:val="center"/>
          </w:tcPr>
          <w:p w14:paraId="6F8701B6" w14:textId="4F380F05" w:rsidR="00B56510" w:rsidRPr="00B51181" w:rsidRDefault="00B56510" w:rsidP="00AE07F2">
            <w:pPr>
              <w:widowControl w:val="0"/>
              <w:jc w:val="center"/>
              <w:rPr>
                <w:rFonts w:ascii="Calibri" w:hAnsi="Calibri" w:cs="Calibri"/>
                <w:b/>
                <w:sz w:val="22"/>
                <w:szCs w:val="22"/>
              </w:rPr>
            </w:pPr>
            <w:r w:rsidRPr="00B51181">
              <w:rPr>
                <w:rFonts w:ascii="Calibri" w:hAnsi="Calibri" w:cs="Calibri"/>
                <w:b/>
                <w:sz w:val="22"/>
                <w:szCs w:val="22"/>
              </w:rPr>
              <w:t>2025-</w:t>
            </w:r>
            <w:r w:rsidR="00EC0882" w:rsidRPr="00B51181">
              <w:rPr>
                <w:rFonts w:ascii="Calibri" w:hAnsi="Calibri" w:cs="Calibri"/>
                <w:b/>
                <w:sz w:val="22"/>
                <w:szCs w:val="22"/>
              </w:rPr>
              <w:t>20</w:t>
            </w:r>
          </w:p>
          <w:p w14:paraId="29599ED3" w14:textId="48DFC245" w:rsidR="00B56510" w:rsidRPr="00B51181" w:rsidRDefault="00B56510" w:rsidP="00AE07F2">
            <w:pPr>
              <w:widowControl w:val="0"/>
              <w:jc w:val="center"/>
              <w:rPr>
                <w:rFonts w:ascii="Calibri" w:hAnsi="Calibri" w:cs="Calibri"/>
                <w:b/>
                <w:sz w:val="22"/>
                <w:szCs w:val="22"/>
              </w:rPr>
            </w:pPr>
            <w:r w:rsidRPr="00B51181">
              <w:rPr>
                <w:rFonts w:ascii="Calibri" w:hAnsi="Calibri" w:cs="Calibri"/>
                <w:b/>
                <w:sz w:val="22"/>
                <w:szCs w:val="22"/>
              </w:rPr>
              <w:t>(</w:t>
            </w:r>
            <w:r w:rsidR="00EC0882" w:rsidRPr="00B51181">
              <w:rPr>
                <w:rFonts w:ascii="Calibri" w:hAnsi="Calibri" w:cs="Calibri"/>
                <w:b/>
                <w:sz w:val="22"/>
                <w:szCs w:val="22"/>
              </w:rPr>
              <w:t>Julie</w:t>
            </w:r>
            <w:r w:rsidRPr="00B51181">
              <w:rPr>
                <w:rFonts w:ascii="Calibri" w:hAnsi="Calibri" w:cs="Calibri"/>
                <w:b/>
                <w:sz w:val="22"/>
                <w:szCs w:val="22"/>
              </w:rPr>
              <w:t>)</w:t>
            </w:r>
          </w:p>
        </w:tc>
        <w:tc>
          <w:tcPr>
            <w:tcW w:w="3198" w:type="dxa"/>
            <w:tcBorders>
              <w:top w:val="single" w:sz="4" w:space="0" w:color="FFFFFF"/>
            </w:tcBorders>
            <w:shd w:val="clear" w:color="auto" w:fill="F2F2F2"/>
            <w:vAlign w:val="center"/>
          </w:tcPr>
          <w:p w14:paraId="6E2EDA4B" w14:textId="55B24A32" w:rsidR="00B56510" w:rsidRPr="00B51181" w:rsidRDefault="00EC0882" w:rsidP="00EC0882">
            <w:pPr>
              <w:widowControl w:val="0"/>
              <w:jc w:val="center"/>
              <w:rPr>
                <w:rFonts w:ascii="Calibri" w:hAnsi="Calibri" w:cs="Calibri"/>
                <w:b/>
                <w:sz w:val="22"/>
                <w:szCs w:val="22"/>
              </w:rPr>
            </w:pPr>
            <w:r w:rsidRPr="00B51181">
              <w:rPr>
                <w:rFonts w:ascii="Calibri" w:hAnsi="Calibri" w:cs="Calibri"/>
                <w:b/>
                <w:sz w:val="22"/>
                <w:szCs w:val="22"/>
              </w:rPr>
              <w:t>Debt</w:t>
            </w:r>
            <w:r w:rsidR="00A26BEF">
              <w:rPr>
                <w:rFonts w:ascii="Calibri" w:hAnsi="Calibri" w:cs="Calibri"/>
                <w:b/>
                <w:sz w:val="22"/>
                <w:szCs w:val="22"/>
              </w:rPr>
              <w:t xml:space="preserve"> Security</w:t>
            </w:r>
            <w:r w:rsidRPr="00B51181">
              <w:rPr>
                <w:rFonts w:ascii="Calibri" w:hAnsi="Calibri" w:cs="Calibri"/>
                <w:b/>
                <w:sz w:val="22"/>
                <w:szCs w:val="22"/>
              </w:rPr>
              <w:t xml:space="preserve"> </w:t>
            </w:r>
            <w:r w:rsidR="00A26BEF">
              <w:rPr>
                <w:rFonts w:ascii="Calibri" w:hAnsi="Calibri" w:cs="Calibri"/>
                <w:b/>
                <w:sz w:val="22"/>
                <w:szCs w:val="22"/>
              </w:rPr>
              <w:t xml:space="preserve">&amp; Residual Interest </w:t>
            </w:r>
            <w:r w:rsidR="00A26BEF" w:rsidRPr="00B51181">
              <w:rPr>
                <w:rFonts w:ascii="Calibri" w:hAnsi="Calibri" w:cs="Calibri"/>
                <w:b/>
                <w:sz w:val="22"/>
                <w:szCs w:val="22"/>
              </w:rPr>
              <w:t>Disclosures</w:t>
            </w:r>
          </w:p>
        </w:tc>
        <w:tc>
          <w:tcPr>
            <w:tcW w:w="2112" w:type="dxa"/>
            <w:tcBorders>
              <w:top w:val="single" w:sz="4" w:space="0" w:color="FFFFFF"/>
            </w:tcBorders>
            <w:shd w:val="clear" w:color="auto" w:fill="F2F2F2"/>
            <w:vAlign w:val="center"/>
          </w:tcPr>
          <w:p w14:paraId="167960B1" w14:textId="61F61E29" w:rsidR="00B56510" w:rsidRPr="00B51181" w:rsidRDefault="001F57C1" w:rsidP="00AE07F2">
            <w:pPr>
              <w:widowControl w:val="0"/>
              <w:jc w:val="center"/>
              <w:rPr>
                <w:rFonts w:ascii="Calibri" w:hAnsi="Calibri" w:cs="Calibri"/>
                <w:b/>
                <w:sz w:val="22"/>
                <w:szCs w:val="22"/>
                <w:highlight w:val="yellow"/>
              </w:rPr>
            </w:pPr>
            <w:r w:rsidRPr="00B51181">
              <w:rPr>
                <w:rFonts w:ascii="Calibri" w:hAnsi="Calibri" w:cs="Calibri"/>
                <w:b/>
                <w:sz w:val="22"/>
                <w:szCs w:val="22"/>
              </w:rPr>
              <w:t>7</w:t>
            </w:r>
            <w:r w:rsidR="00B56510" w:rsidRPr="00B51181">
              <w:rPr>
                <w:rFonts w:ascii="Calibri" w:hAnsi="Calibri" w:cs="Calibri"/>
                <w:b/>
                <w:sz w:val="22"/>
                <w:szCs w:val="22"/>
              </w:rPr>
              <w:t xml:space="preserve"> – Agenda Item </w:t>
            </w:r>
          </w:p>
        </w:tc>
        <w:tc>
          <w:tcPr>
            <w:tcW w:w="1710" w:type="dxa"/>
            <w:tcBorders>
              <w:top w:val="single" w:sz="4" w:space="0" w:color="FFFFFF"/>
            </w:tcBorders>
            <w:shd w:val="clear" w:color="auto" w:fill="F2F2F2"/>
            <w:vAlign w:val="center"/>
          </w:tcPr>
          <w:p w14:paraId="497F1A13" w14:textId="1F24E419" w:rsidR="00B56510" w:rsidRPr="00B51181" w:rsidRDefault="0038074D" w:rsidP="00AE07F2">
            <w:pPr>
              <w:widowControl w:val="0"/>
              <w:jc w:val="center"/>
              <w:rPr>
                <w:rFonts w:ascii="Calibri" w:hAnsi="Calibri" w:cs="Calibri"/>
                <w:b/>
                <w:sz w:val="22"/>
                <w:szCs w:val="22"/>
                <w:highlight w:val="yellow"/>
              </w:rPr>
            </w:pPr>
            <w:r w:rsidRPr="00B51181">
              <w:rPr>
                <w:rFonts w:ascii="Calibri" w:hAnsi="Calibri" w:cs="Calibri"/>
                <w:b/>
                <w:sz w:val="22"/>
                <w:szCs w:val="22"/>
              </w:rPr>
              <w:t xml:space="preserve">No </w:t>
            </w:r>
            <w:r w:rsidR="00B56510" w:rsidRPr="00B51181">
              <w:rPr>
                <w:rFonts w:ascii="Calibri" w:hAnsi="Calibri" w:cs="Calibri"/>
                <w:b/>
                <w:sz w:val="22"/>
                <w:szCs w:val="22"/>
              </w:rPr>
              <w:t>Comments</w:t>
            </w:r>
          </w:p>
        </w:tc>
        <w:tc>
          <w:tcPr>
            <w:tcW w:w="1440" w:type="dxa"/>
            <w:tcBorders>
              <w:top w:val="single" w:sz="4" w:space="0" w:color="FFFFFF"/>
            </w:tcBorders>
            <w:shd w:val="clear" w:color="auto" w:fill="F2F2F2"/>
            <w:vAlign w:val="center"/>
          </w:tcPr>
          <w:p w14:paraId="2C183873" w14:textId="24C764CC" w:rsidR="00B56510" w:rsidRPr="00B51181" w:rsidRDefault="00B56510" w:rsidP="00AE07F2">
            <w:pPr>
              <w:widowControl w:val="0"/>
              <w:jc w:val="center"/>
              <w:rPr>
                <w:rFonts w:ascii="Calibri" w:hAnsi="Calibri" w:cs="Calibri"/>
                <w:b/>
                <w:sz w:val="22"/>
                <w:szCs w:val="22"/>
                <w:highlight w:val="yellow"/>
              </w:rPr>
            </w:pPr>
            <w:r w:rsidRPr="00B51181">
              <w:rPr>
                <w:rFonts w:ascii="Calibri" w:hAnsi="Calibri" w:cs="Calibri"/>
                <w:b/>
                <w:sz w:val="22"/>
                <w:szCs w:val="22"/>
              </w:rPr>
              <w:t xml:space="preserve">IP – </w:t>
            </w:r>
            <w:r w:rsidR="00716B5D" w:rsidRPr="00B51181">
              <w:rPr>
                <w:rFonts w:ascii="Calibri" w:hAnsi="Calibri" w:cs="Calibri"/>
                <w:b/>
                <w:sz w:val="22"/>
                <w:szCs w:val="22"/>
              </w:rPr>
              <w:t>7</w:t>
            </w:r>
          </w:p>
        </w:tc>
      </w:tr>
    </w:tbl>
    <w:p w14:paraId="235AC8A4" w14:textId="77777777" w:rsidR="00B56510" w:rsidRPr="00B51181" w:rsidRDefault="00B56510" w:rsidP="00B56510">
      <w:pPr>
        <w:pStyle w:val="BodyTextIndent"/>
        <w:ind w:left="0" w:firstLine="0"/>
        <w:jc w:val="both"/>
        <w:rPr>
          <w:rFonts w:ascii="Calibri" w:hAnsi="Calibri" w:cs="Calibri"/>
          <w:i/>
          <w:sz w:val="22"/>
          <w:szCs w:val="22"/>
          <w:u w:val="single"/>
        </w:rPr>
      </w:pPr>
      <w:r w:rsidRPr="00B51181">
        <w:rPr>
          <w:rFonts w:ascii="Calibri" w:hAnsi="Calibri" w:cs="Calibri"/>
          <w:i/>
          <w:sz w:val="22"/>
          <w:szCs w:val="22"/>
          <w:u w:val="single"/>
        </w:rPr>
        <w:t>Summary:</w:t>
      </w:r>
    </w:p>
    <w:p w14:paraId="07C02517" w14:textId="214894B3" w:rsidR="0066613D" w:rsidRPr="00B51181" w:rsidRDefault="0066613D" w:rsidP="0066613D">
      <w:pPr>
        <w:pStyle w:val="BodyText2"/>
        <w:jc w:val="both"/>
        <w:rPr>
          <w:rFonts w:ascii="Calibri" w:hAnsi="Calibri" w:cs="Calibri"/>
          <w:sz w:val="22"/>
          <w:szCs w:val="22"/>
        </w:rPr>
      </w:pPr>
      <w:r w:rsidRPr="00B51181">
        <w:rPr>
          <w:rFonts w:ascii="Calibri" w:hAnsi="Calibri" w:cs="Calibri"/>
          <w:sz w:val="22"/>
          <w:szCs w:val="22"/>
        </w:rPr>
        <w:t>On August 11, 2025, the Working Group exposed revisions to improve utilization of existing disclosures, clarify guidance, and incorporate consistent locations and frequency for specific debt security disclosures. As detailed in the agenda item, the exposure also include</w:t>
      </w:r>
      <w:r w:rsidR="00C96B45" w:rsidRPr="00B51181">
        <w:rPr>
          <w:rFonts w:ascii="Calibri" w:hAnsi="Calibri" w:cs="Calibri"/>
          <w:sz w:val="22"/>
          <w:szCs w:val="22"/>
        </w:rPr>
        <w:t>d</w:t>
      </w:r>
      <w:r w:rsidRPr="00B51181">
        <w:rPr>
          <w:rFonts w:ascii="Calibri" w:hAnsi="Calibri" w:cs="Calibri"/>
          <w:sz w:val="22"/>
          <w:szCs w:val="22"/>
        </w:rPr>
        <w:t xml:space="preserve"> disclosures for residuals to identify the company’s measurement method, whether the company is transitioning from the practical expedient to the allowable earned yield (AEY) method, and for those following the AEY method, information comparable to SSAP No. 43 for impaired securities. With exposure, the Working Group directed staff to sponsor a blanks proposal with the intent for the disclosure revisions to be in effect December 31, 2026. </w:t>
      </w:r>
    </w:p>
    <w:p w14:paraId="21946B8B" w14:textId="77777777" w:rsidR="00C96B45" w:rsidRPr="00B51181" w:rsidRDefault="00C96B45" w:rsidP="0066613D">
      <w:pPr>
        <w:pStyle w:val="BodyText2"/>
        <w:jc w:val="both"/>
        <w:rPr>
          <w:rFonts w:ascii="Calibri" w:hAnsi="Calibri" w:cs="Calibri"/>
          <w:b/>
          <w:sz w:val="22"/>
          <w:szCs w:val="22"/>
        </w:rPr>
      </w:pPr>
    </w:p>
    <w:p w14:paraId="09106780" w14:textId="77777777" w:rsidR="00B56510" w:rsidRPr="00B51181" w:rsidRDefault="00B56510" w:rsidP="00B56510">
      <w:pPr>
        <w:pStyle w:val="paragraph"/>
        <w:keepNext/>
        <w:spacing w:before="0" w:beforeAutospacing="0" w:after="0" w:afterAutospacing="0"/>
        <w:jc w:val="both"/>
        <w:textAlignment w:val="baseline"/>
        <w:rPr>
          <w:rFonts w:ascii="Calibri" w:hAnsi="Calibri" w:cs="Calibri"/>
          <w:i/>
          <w:sz w:val="22"/>
          <w:szCs w:val="22"/>
          <w:u w:val="single"/>
        </w:rPr>
      </w:pPr>
      <w:r w:rsidRPr="00B51181">
        <w:rPr>
          <w:rFonts w:ascii="Calibri" w:hAnsi="Calibri" w:cs="Calibri"/>
          <w:i/>
          <w:sz w:val="22"/>
          <w:szCs w:val="22"/>
          <w:u w:val="single"/>
        </w:rPr>
        <w:t>Interested Parties’ Comments:</w:t>
      </w:r>
    </w:p>
    <w:p w14:paraId="555F59A4" w14:textId="272B0C28" w:rsidR="00B56510" w:rsidRPr="00B51181" w:rsidRDefault="00B56510" w:rsidP="00B56510">
      <w:pPr>
        <w:widowControl w:val="0"/>
        <w:jc w:val="both"/>
        <w:rPr>
          <w:rFonts w:ascii="Calibri" w:hAnsi="Calibri" w:cs="Calibri"/>
          <w:color w:val="000000" w:themeColor="text1"/>
          <w:sz w:val="22"/>
          <w:szCs w:val="22"/>
        </w:rPr>
      </w:pPr>
      <w:r w:rsidRPr="00B51181">
        <w:rPr>
          <w:rFonts w:ascii="Calibri" w:hAnsi="Calibri" w:cs="Calibri"/>
          <w:color w:val="000000" w:themeColor="text1"/>
          <w:sz w:val="22"/>
          <w:szCs w:val="22"/>
        </w:rPr>
        <w:t>Interested parties have no comment</w:t>
      </w:r>
      <w:r w:rsidR="00EC0882" w:rsidRPr="00B51181">
        <w:rPr>
          <w:rFonts w:ascii="Calibri" w:hAnsi="Calibri" w:cs="Calibri"/>
          <w:color w:val="000000" w:themeColor="text1"/>
          <w:sz w:val="22"/>
          <w:szCs w:val="22"/>
        </w:rPr>
        <w:t xml:space="preserve">s at this time but are continuing to evaluate the data that would be required. Any further comments, if any, will be made during the blanks exposure. </w:t>
      </w:r>
    </w:p>
    <w:p w14:paraId="45FEC5A1" w14:textId="77777777" w:rsidR="00B56510" w:rsidRPr="00B51181" w:rsidRDefault="00B56510" w:rsidP="00B56510">
      <w:pPr>
        <w:widowControl w:val="0"/>
        <w:jc w:val="both"/>
        <w:rPr>
          <w:rFonts w:ascii="Calibri" w:hAnsi="Calibri" w:cs="Calibri"/>
          <w:sz w:val="22"/>
          <w:szCs w:val="22"/>
          <w:highlight w:val="yellow"/>
        </w:rPr>
      </w:pPr>
    </w:p>
    <w:p w14:paraId="59F092F8" w14:textId="77777777" w:rsidR="00B56510" w:rsidRPr="00B51181" w:rsidRDefault="00B56510" w:rsidP="00B56510">
      <w:pPr>
        <w:pStyle w:val="ListContinue"/>
        <w:keepNext/>
        <w:keepLines/>
        <w:numPr>
          <w:ilvl w:val="0"/>
          <w:numId w:val="0"/>
        </w:numPr>
        <w:spacing w:after="0"/>
        <w:jc w:val="both"/>
        <w:rPr>
          <w:rFonts w:ascii="Calibri" w:hAnsi="Calibri" w:cs="Calibri"/>
          <w:i/>
          <w:kern w:val="32"/>
          <w:sz w:val="22"/>
          <w:szCs w:val="22"/>
          <w:u w:val="single"/>
        </w:rPr>
      </w:pPr>
      <w:r w:rsidRPr="00B51181">
        <w:rPr>
          <w:rFonts w:ascii="Calibri" w:hAnsi="Calibri" w:cs="Calibri"/>
          <w:i/>
          <w:kern w:val="32"/>
          <w:sz w:val="22"/>
          <w:szCs w:val="22"/>
          <w:u w:val="single"/>
        </w:rPr>
        <w:t>Recommendation:</w:t>
      </w:r>
    </w:p>
    <w:p w14:paraId="3A5F9985" w14:textId="7D190BB8" w:rsidR="00C21A0B" w:rsidRPr="00B51181" w:rsidRDefault="00E83A54" w:rsidP="00141864">
      <w:pPr>
        <w:jc w:val="both"/>
        <w:rPr>
          <w:rFonts w:ascii="Calibri" w:hAnsi="Calibri" w:cs="Calibri"/>
          <w:b/>
          <w:sz w:val="22"/>
          <w:szCs w:val="22"/>
        </w:rPr>
      </w:pPr>
      <w:r w:rsidRPr="00B51181">
        <w:rPr>
          <w:rFonts w:ascii="Calibri" w:hAnsi="Calibri" w:cs="Calibri"/>
          <w:b/>
          <w:sz w:val="22"/>
          <w:szCs w:val="22"/>
        </w:rPr>
        <w:t xml:space="preserve">NAIC staff </w:t>
      </w:r>
      <w:r w:rsidR="00A236F5" w:rsidRPr="00B51181">
        <w:rPr>
          <w:rFonts w:ascii="Calibri" w:hAnsi="Calibri" w:cs="Calibri"/>
          <w:b/>
          <w:sz w:val="22"/>
          <w:szCs w:val="22"/>
        </w:rPr>
        <w:t>recommend</w:t>
      </w:r>
      <w:r w:rsidRPr="00B51181">
        <w:rPr>
          <w:rFonts w:ascii="Calibri" w:hAnsi="Calibri" w:cs="Calibri"/>
          <w:b/>
          <w:sz w:val="22"/>
          <w:szCs w:val="22"/>
        </w:rPr>
        <w:t xml:space="preserve"> that the Working Group adopt </w:t>
      </w:r>
      <w:r w:rsidR="00141864" w:rsidRPr="00B51181">
        <w:rPr>
          <w:rFonts w:ascii="Calibri" w:hAnsi="Calibri" w:cs="Calibri"/>
          <w:b/>
          <w:sz w:val="22"/>
          <w:szCs w:val="22"/>
        </w:rPr>
        <w:t xml:space="preserve">the exposed </w:t>
      </w:r>
      <w:r w:rsidRPr="00B51181">
        <w:rPr>
          <w:rFonts w:ascii="Calibri" w:hAnsi="Calibri" w:cs="Calibri"/>
          <w:b/>
          <w:sz w:val="22"/>
          <w:szCs w:val="22"/>
        </w:rPr>
        <w:t>revision</w:t>
      </w:r>
      <w:r w:rsidR="0066613D" w:rsidRPr="00B51181">
        <w:rPr>
          <w:rFonts w:ascii="Calibri" w:hAnsi="Calibri" w:cs="Calibri"/>
          <w:b/>
          <w:sz w:val="22"/>
          <w:szCs w:val="22"/>
        </w:rPr>
        <w:t xml:space="preserve">s </w:t>
      </w:r>
      <w:r w:rsidR="0058414E" w:rsidRPr="00B51181">
        <w:rPr>
          <w:rFonts w:ascii="Calibri" w:hAnsi="Calibri" w:cs="Calibri"/>
          <w:b/>
          <w:sz w:val="22"/>
          <w:szCs w:val="22"/>
        </w:rPr>
        <w:t xml:space="preserve">to </w:t>
      </w:r>
      <w:r w:rsidR="0058414E" w:rsidRPr="00B51181">
        <w:rPr>
          <w:rFonts w:ascii="Calibri" w:hAnsi="Calibri" w:cs="Calibri"/>
          <w:b/>
          <w:i/>
          <w:sz w:val="22"/>
          <w:szCs w:val="22"/>
        </w:rPr>
        <w:t>SSAP No. 26—Bonds; SSAP No. 43</w:t>
      </w:r>
      <w:r w:rsidR="00901F12" w:rsidRPr="00B51181">
        <w:rPr>
          <w:rFonts w:ascii="Calibri" w:hAnsi="Calibri" w:cs="Calibri"/>
          <w:b/>
          <w:i/>
          <w:sz w:val="22"/>
          <w:szCs w:val="22"/>
        </w:rPr>
        <w:t>—Asset-Backed Securities</w:t>
      </w:r>
      <w:r w:rsidR="00901F12" w:rsidRPr="00B51181">
        <w:rPr>
          <w:rFonts w:ascii="Calibri" w:hAnsi="Calibri" w:cs="Calibri"/>
          <w:b/>
          <w:sz w:val="22"/>
          <w:szCs w:val="22"/>
        </w:rPr>
        <w:t xml:space="preserve">; </w:t>
      </w:r>
      <w:r w:rsidR="00901F12" w:rsidRPr="00B51181">
        <w:rPr>
          <w:rFonts w:ascii="Calibri" w:hAnsi="Calibri" w:cs="Calibri"/>
          <w:b/>
          <w:i/>
          <w:sz w:val="22"/>
          <w:szCs w:val="22"/>
        </w:rPr>
        <w:t xml:space="preserve">SSAP No. 21—Other Admitted Assets </w:t>
      </w:r>
      <w:r w:rsidR="00901F12" w:rsidRPr="00B51181">
        <w:rPr>
          <w:rFonts w:ascii="Calibri" w:hAnsi="Calibri" w:cs="Calibri"/>
          <w:b/>
          <w:sz w:val="22"/>
          <w:szCs w:val="22"/>
        </w:rPr>
        <w:t xml:space="preserve">and </w:t>
      </w:r>
      <w:r w:rsidR="00901F12" w:rsidRPr="00B51181">
        <w:rPr>
          <w:rFonts w:ascii="Calibri" w:hAnsi="Calibri" w:cs="Calibri"/>
          <w:b/>
          <w:i/>
          <w:sz w:val="22"/>
          <w:szCs w:val="22"/>
        </w:rPr>
        <w:t>SSAP No. 2—Cash, Cash Equivalents, Drafts and short-Term Investments</w:t>
      </w:r>
      <w:r w:rsidR="0066613D" w:rsidRPr="00B51181">
        <w:rPr>
          <w:rFonts w:ascii="Calibri" w:hAnsi="Calibri" w:cs="Calibri"/>
          <w:b/>
          <w:i/>
          <w:sz w:val="22"/>
          <w:szCs w:val="22"/>
        </w:rPr>
        <w:t>.</w:t>
      </w:r>
      <w:r w:rsidR="0066613D" w:rsidRPr="00B51181">
        <w:rPr>
          <w:rFonts w:ascii="Calibri" w:hAnsi="Calibri" w:cs="Calibri"/>
          <w:b/>
          <w:sz w:val="22"/>
          <w:szCs w:val="22"/>
        </w:rPr>
        <w:t xml:space="preserve"> These revisions</w:t>
      </w:r>
      <w:r w:rsidR="004B3D68" w:rsidRPr="00B51181">
        <w:rPr>
          <w:rFonts w:ascii="Calibri" w:hAnsi="Calibri" w:cs="Calibri"/>
          <w:b/>
          <w:sz w:val="22"/>
          <w:szCs w:val="22"/>
        </w:rPr>
        <w:t xml:space="preserve"> to improve consistency</w:t>
      </w:r>
      <w:r w:rsidR="005E5EBD" w:rsidRPr="00B51181">
        <w:rPr>
          <w:rFonts w:ascii="Calibri" w:hAnsi="Calibri" w:cs="Calibri"/>
          <w:b/>
          <w:sz w:val="22"/>
          <w:szCs w:val="22"/>
        </w:rPr>
        <w:t xml:space="preserve"> and utilization of existing disclosures</w:t>
      </w:r>
      <w:r w:rsidR="00E63857" w:rsidRPr="00B51181">
        <w:rPr>
          <w:rFonts w:ascii="Calibri" w:hAnsi="Calibri" w:cs="Calibri"/>
          <w:b/>
          <w:sz w:val="22"/>
          <w:szCs w:val="22"/>
        </w:rPr>
        <w:t xml:space="preserve">, clarify guidance, and incorporate consistent locations and frequency for specific debt disclosures. </w:t>
      </w:r>
      <w:r w:rsidR="00995AC7" w:rsidRPr="00B51181">
        <w:rPr>
          <w:rFonts w:ascii="Calibri" w:hAnsi="Calibri" w:cs="Calibri"/>
          <w:b/>
          <w:sz w:val="22"/>
          <w:szCs w:val="22"/>
        </w:rPr>
        <w:t>Additionally, the exposure also include</w:t>
      </w:r>
      <w:r w:rsidR="00822EF6" w:rsidRPr="00B51181">
        <w:rPr>
          <w:rFonts w:ascii="Calibri" w:hAnsi="Calibri" w:cs="Calibri"/>
          <w:b/>
          <w:sz w:val="22"/>
          <w:szCs w:val="22"/>
        </w:rPr>
        <w:t>d</w:t>
      </w:r>
      <w:r w:rsidR="00995AC7" w:rsidRPr="00B51181">
        <w:rPr>
          <w:rFonts w:ascii="Calibri" w:hAnsi="Calibri" w:cs="Calibri"/>
          <w:b/>
          <w:sz w:val="22"/>
          <w:szCs w:val="22"/>
        </w:rPr>
        <w:t xml:space="preserve"> disclosures for residuals to identify the company’s measurement method, whether the company is transitioning </w:t>
      </w:r>
      <w:r w:rsidR="00954E75" w:rsidRPr="00B51181">
        <w:rPr>
          <w:rFonts w:ascii="Calibri" w:hAnsi="Calibri" w:cs="Calibri"/>
          <w:b/>
          <w:sz w:val="22"/>
          <w:szCs w:val="22"/>
        </w:rPr>
        <w:t xml:space="preserve">from the practical expedient to the allowable earned yield (AEY) method and for those following the AEY method, information comparable to SSAP No. 43 for impaired securities. </w:t>
      </w:r>
      <w:r w:rsidR="00AB2980" w:rsidRPr="00B51181">
        <w:rPr>
          <w:rFonts w:ascii="Calibri" w:hAnsi="Calibri" w:cs="Calibri"/>
          <w:i/>
          <w:sz w:val="22"/>
          <w:szCs w:val="22"/>
        </w:rPr>
        <w:t>For this item, the blanks proposal was already sponsored and exposed by the Blanks (E) Working Group’s on Nov. 5, 2025.</w:t>
      </w:r>
      <w:r w:rsidR="00AB2980" w:rsidRPr="00B51181">
        <w:rPr>
          <w:rFonts w:ascii="Calibri" w:hAnsi="Calibri" w:cs="Calibri"/>
          <w:b/>
          <w:sz w:val="22"/>
          <w:szCs w:val="22"/>
        </w:rPr>
        <w:t xml:space="preserve"> </w:t>
      </w:r>
    </w:p>
    <w:p w14:paraId="2F813EC1" w14:textId="77777777" w:rsidR="00A371EB" w:rsidRPr="00B51181" w:rsidRDefault="00A371EB" w:rsidP="00B56510">
      <w:pPr>
        <w:rPr>
          <w:rFonts w:ascii="Calibri" w:hAnsi="Calibri" w:cs="Calibri"/>
          <w:b/>
          <w:sz w:val="22"/>
          <w:szCs w:val="22"/>
        </w:rPr>
      </w:pPr>
    </w:p>
    <w:tbl>
      <w:tblPr>
        <w:tblW w:w="1007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420"/>
        <w:gridCol w:w="1890"/>
        <w:gridCol w:w="1710"/>
        <w:gridCol w:w="1440"/>
      </w:tblGrid>
      <w:tr w:rsidR="00A371EB" w:rsidRPr="00F00E36" w14:paraId="31E0BB71" w14:textId="77777777" w:rsidTr="004D15A4">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7938F1C2" w14:textId="77777777" w:rsidR="00A371EB" w:rsidRPr="00B51181" w:rsidRDefault="00A371EB" w:rsidP="00AE07F2">
            <w:pPr>
              <w:widowControl w:val="0"/>
              <w:jc w:val="center"/>
              <w:rPr>
                <w:rFonts w:ascii="Calibri" w:hAnsi="Calibri" w:cs="Calibri"/>
                <w:b/>
                <w:color w:val="FFFFFF"/>
                <w:sz w:val="22"/>
                <w:szCs w:val="22"/>
              </w:rPr>
            </w:pPr>
            <w:r w:rsidRPr="00B51181">
              <w:rPr>
                <w:rFonts w:ascii="Calibri" w:hAnsi="Calibri" w:cs="Calibri"/>
                <w:b/>
                <w:color w:val="000000"/>
                <w:sz w:val="22"/>
                <w:szCs w:val="22"/>
              </w:rPr>
              <w:br w:type="page"/>
            </w:r>
          </w:p>
          <w:p w14:paraId="189F9198" w14:textId="77777777" w:rsidR="00A371EB" w:rsidRPr="00B51181" w:rsidRDefault="00A371EB"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Ref #</w:t>
            </w:r>
          </w:p>
        </w:tc>
        <w:tc>
          <w:tcPr>
            <w:tcW w:w="3420" w:type="dxa"/>
            <w:tcBorders>
              <w:top w:val="nil"/>
              <w:left w:val="single" w:sz="4" w:space="0" w:color="FFFFFF"/>
              <w:bottom w:val="single" w:sz="4" w:space="0" w:color="FFFFFF"/>
              <w:right w:val="single" w:sz="4" w:space="0" w:color="FFFFFF"/>
            </w:tcBorders>
            <w:shd w:val="solid" w:color="auto" w:fill="auto"/>
          </w:tcPr>
          <w:p w14:paraId="3CA14046" w14:textId="77777777" w:rsidR="00A371EB" w:rsidRPr="00B51181" w:rsidRDefault="00A371EB" w:rsidP="00AE07F2">
            <w:pPr>
              <w:widowControl w:val="0"/>
              <w:jc w:val="center"/>
              <w:rPr>
                <w:rFonts w:ascii="Calibri" w:hAnsi="Calibri" w:cs="Calibri"/>
                <w:b/>
                <w:color w:val="FFFFFF"/>
                <w:sz w:val="22"/>
                <w:szCs w:val="22"/>
              </w:rPr>
            </w:pPr>
          </w:p>
          <w:p w14:paraId="112B7EEC" w14:textId="77777777" w:rsidR="00A371EB" w:rsidRPr="00B51181" w:rsidRDefault="00A371EB"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Title</w:t>
            </w:r>
          </w:p>
        </w:tc>
        <w:tc>
          <w:tcPr>
            <w:tcW w:w="1890" w:type="dxa"/>
            <w:tcBorders>
              <w:top w:val="nil"/>
              <w:left w:val="single" w:sz="4" w:space="0" w:color="FFFFFF"/>
              <w:bottom w:val="single" w:sz="4" w:space="0" w:color="FFFFFF"/>
              <w:right w:val="single" w:sz="4" w:space="0" w:color="FFFFFF"/>
            </w:tcBorders>
            <w:shd w:val="solid" w:color="auto" w:fill="auto"/>
          </w:tcPr>
          <w:p w14:paraId="4CB0CDC5" w14:textId="77777777" w:rsidR="00A371EB" w:rsidRPr="00B51181" w:rsidRDefault="00A371EB" w:rsidP="00AE07F2">
            <w:pPr>
              <w:widowControl w:val="0"/>
              <w:jc w:val="center"/>
              <w:rPr>
                <w:rFonts w:ascii="Calibri" w:hAnsi="Calibri" w:cs="Calibri"/>
                <w:b/>
                <w:color w:val="FFFFFF"/>
                <w:sz w:val="22"/>
                <w:szCs w:val="22"/>
              </w:rPr>
            </w:pPr>
          </w:p>
          <w:p w14:paraId="35D2D496" w14:textId="77777777" w:rsidR="00A371EB" w:rsidRPr="00B51181" w:rsidRDefault="00A371EB"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7432460C" w14:textId="77777777" w:rsidR="00A371EB" w:rsidRPr="00B51181" w:rsidRDefault="00A371EB" w:rsidP="00AE07F2">
            <w:pPr>
              <w:widowControl w:val="0"/>
              <w:jc w:val="center"/>
              <w:rPr>
                <w:rFonts w:ascii="Calibri" w:hAnsi="Calibri" w:cs="Calibri"/>
                <w:b/>
                <w:color w:val="FFFFFF"/>
                <w:sz w:val="22"/>
                <w:szCs w:val="22"/>
              </w:rPr>
            </w:pPr>
            <w:r w:rsidRPr="00B51181">
              <w:rPr>
                <w:rFonts w:ascii="Calibri" w:hAnsi="Calibri" w:cs="Calibr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47B6261B" w14:textId="77777777" w:rsidR="00A371EB" w:rsidRPr="00B51181" w:rsidRDefault="00A371EB" w:rsidP="00AE07F2">
            <w:pPr>
              <w:widowControl w:val="0"/>
              <w:jc w:val="center"/>
              <w:rPr>
                <w:rFonts w:ascii="Calibri" w:hAnsi="Calibri" w:cs="Calibri"/>
                <w:b/>
                <w:color w:val="FFFFFF"/>
                <w:sz w:val="22"/>
                <w:szCs w:val="22"/>
              </w:rPr>
            </w:pPr>
            <w:r w:rsidRPr="00B51181">
              <w:rPr>
                <w:rFonts w:ascii="Calibri" w:hAnsi="Calibri" w:cs="Calibri"/>
                <w:b/>
                <w:sz w:val="22"/>
                <w:szCs w:val="22"/>
              </w:rPr>
              <w:t>Comment Letter Page Number</w:t>
            </w:r>
          </w:p>
        </w:tc>
      </w:tr>
      <w:tr w:rsidR="00A371EB" w:rsidRPr="00F00E36" w14:paraId="302D6407" w14:textId="77777777" w:rsidTr="004D15A4">
        <w:trPr>
          <w:trHeight w:val="800"/>
        </w:trPr>
        <w:tc>
          <w:tcPr>
            <w:tcW w:w="1615" w:type="dxa"/>
            <w:tcBorders>
              <w:top w:val="single" w:sz="4" w:space="0" w:color="FFFFFF"/>
            </w:tcBorders>
            <w:shd w:val="clear" w:color="auto" w:fill="F2F2F2"/>
            <w:vAlign w:val="center"/>
          </w:tcPr>
          <w:p w14:paraId="1583AB88" w14:textId="4AC3946D" w:rsidR="00A371EB" w:rsidRPr="00B51181" w:rsidRDefault="00A371EB" w:rsidP="00AE07F2">
            <w:pPr>
              <w:widowControl w:val="0"/>
              <w:jc w:val="center"/>
              <w:rPr>
                <w:rFonts w:ascii="Calibri" w:hAnsi="Calibri" w:cs="Calibri"/>
                <w:b/>
                <w:sz w:val="22"/>
                <w:szCs w:val="22"/>
              </w:rPr>
            </w:pPr>
            <w:r w:rsidRPr="00B51181">
              <w:rPr>
                <w:rFonts w:ascii="Calibri" w:hAnsi="Calibri" w:cs="Calibri"/>
                <w:b/>
                <w:sz w:val="22"/>
                <w:szCs w:val="22"/>
              </w:rPr>
              <w:t>2025-</w:t>
            </w:r>
            <w:r w:rsidR="00EC0882" w:rsidRPr="00B51181">
              <w:rPr>
                <w:rFonts w:ascii="Calibri" w:hAnsi="Calibri" w:cs="Calibri"/>
                <w:b/>
                <w:sz w:val="22"/>
                <w:szCs w:val="22"/>
              </w:rPr>
              <w:t>21</w:t>
            </w:r>
          </w:p>
          <w:p w14:paraId="77582CD6" w14:textId="4BCEB516" w:rsidR="00A371EB" w:rsidRPr="00B51181" w:rsidRDefault="00A371EB" w:rsidP="00AE07F2">
            <w:pPr>
              <w:widowControl w:val="0"/>
              <w:jc w:val="center"/>
              <w:rPr>
                <w:rFonts w:ascii="Calibri" w:hAnsi="Calibri" w:cs="Calibri"/>
                <w:b/>
                <w:sz w:val="22"/>
                <w:szCs w:val="22"/>
              </w:rPr>
            </w:pPr>
            <w:r w:rsidRPr="00B51181">
              <w:rPr>
                <w:rFonts w:ascii="Calibri" w:hAnsi="Calibri" w:cs="Calibri"/>
                <w:b/>
                <w:sz w:val="22"/>
                <w:szCs w:val="22"/>
              </w:rPr>
              <w:t>(</w:t>
            </w:r>
            <w:r w:rsidR="006C7B83" w:rsidRPr="00B51181">
              <w:rPr>
                <w:rFonts w:ascii="Calibri" w:hAnsi="Calibri" w:cs="Calibri"/>
                <w:b/>
                <w:sz w:val="22"/>
                <w:szCs w:val="22"/>
              </w:rPr>
              <w:t>Wil</w:t>
            </w:r>
            <w:r w:rsidRPr="00B51181">
              <w:rPr>
                <w:rFonts w:ascii="Calibri" w:hAnsi="Calibri" w:cs="Calibri"/>
                <w:b/>
                <w:sz w:val="22"/>
                <w:szCs w:val="22"/>
              </w:rPr>
              <w:t>)</w:t>
            </w:r>
          </w:p>
        </w:tc>
        <w:tc>
          <w:tcPr>
            <w:tcW w:w="3420" w:type="dxa"/>
            <w:tcBorders>
              <w:top w:val="single" w:sz="4" w:space="0" w:color="FFFFFF"/>
            </w:tcBorders>
            <w:shd w:val="clear" w:color="auto" w:fill="F2F2F2"/>
            <w:vAlign w:val="center"/>
          </w:tcPr>
          <w:p w14:paraId="0CBD02EF" w14:textId="5402F5DE" w:rsidR="00A371EB" w:rsidRPr="00B51181" w:rsidRDefault="00EC0882" w:rsidP="00AE07F2">
            <w:pPr>
              <w:pStyle w:val="Heading2"/>
              <w:rPr>
                <w:rFonts w:ascii="Calibri" w:hAnsi="Calibri" w:cs="Calibri"/>
                <w:i/>
                <w:sz w:val="22"/>
                <w:szCs w:val="22"/>
              </w:rPr>
            </w:pPr>
            <w:r w:rsidRPr="00B51181">
              <w:rPr>
                <w:rFonts w:ascii="Calibri" w:hAnsi="Calibri" w:cs="Calibri"/>
                <w:sz w:val="22"/>
                <w:szCs w:val="22"/>
              </w:rPr>
              <w:t>Retirement Plan Assets Held at NAV</w:t>
            </w:r>
          </w:p>
        </w:tc>
        <w:tc>
          <w:tcPr>
            <w:tcW w:w="1890" w:type="dxa"/>
            <w:tcBorders>
              <w:top w:val="single" w:sz="4" w:space="0" w:color="FFFFFF"/>
            </w:tcBorders>
            <w:shd w:val="clear" w:color="auto" w:fill="F2F2F2"/>
            <w:vAlign w:val="center"/>
          </w:tcPr>
          <w:p w14:paraId="4A264199" w14:textId="02B2AFA5" w:rsidR="00A371EB" w:rsidRPr="00B51181" w:rsidRDefault="001F57C1" w:rsidP="00AE07F2">
            <w:pPr>
              <w:widowControl w:val="0"/>
              <w:jc w:val="center"/>
              <w:rPr>
                <w:rFonts w:ascii="Calibri" w:hAnsi="Calibri" w:cs="Calibri"/>
                <w:b/>
                <w:sz w:val="22"/>
                <w:szCs w:val="22"/>
                <w:highlight w:val="yellow"/>
              </w:rPr>
            </w:pPr>
            <w:r w:rsidRPr="00B51181">
              <w:rPr>
                <w:rFonts w:ascii="Calibri" w:hAnsi="Calibri" w:cs="Calibri"/>
                <w:b/>
                <w:sz w:val="22"/>
                <w:szCs w:val="22"/>
              </w:rPr>
              <w:t>8</w:t>
            </w:r>
            <w:r w:rsidR="00A371EB" w:rsidRPr="00B51181">
              <w:rPr>
                <w:rFonts w:ascii="Calibri" w:hAnsi="Calibri" w:cs="Calibri"/>
                <w:b/>
                <w:sz w:val="22"/>
                <w:szCs w:val="22"/>
              </w:rPr>
              <w:t xml:space="preserve"> – Agenda Item </w:t>
            </w:r>
          </w:p>
        </w:tc>
        <w:tc>
          <w:tcPr>
            <w:tcW w:w="1710" w:type="dxa"/>
            <w:tcBorders>
              <w:top w:val="single" w:sz="4" w:space="0" w:color="FFFFFF"/>
            </w:tcBorders>
            <w:shd w:val="clear" w:color="auto" w:fill="F2F2F2"/>
            <w:vAlign w:val="center"/>
          </w:tcPr>
          <w:p w14:paraId="38AF5BF4" w14:textId="3C20F9FA" w:rsidR="00A371EB" w:rsidRPr="00B51181" w:rsidRDefault="004853B4" w:rsidP="00AE07F2">
            <w:pPr>
              <w:widowControl w:val="0"/>
              <w:jc w:val="center"/>
              <w:rPr>
                <w:rFonts w:ascii="Calibri" w:hAnsi="Calibri" w:cs="Calibri"/>
                <w:b/>
                <w:sz w:val="22"/>
                <w:szCs w:val="22"/>
                <w:highlight w:val="yellow"/>
              </w:rPr>
            </w:pPr>
            <w:r w:rsidRPr="00B51181">
              <w:rPr>
                <w:rFonts w:ascii="Calibri" w:hAnsi="Calibri" w:cs="Calibri"/>
                <w:b/>
                <w:sz w:val="22"/>
                <w:szCs w:val="22"/>
              </w:rPr>
              <w:t>Agreement</w:t>
            </w:r>
          </w:p>
        </w:tc>
        <w:tc>
          <w:tcPr>
            <w:tcW w:w="1440" w:type="dxa"/>
            <w:tcBorders>
              <w:top w:val="single" w:sz="4" w:space="0" w:color="FFFFFF"/>
            </w:tcBorders>
            <w:shd w:val="clear" w:color="auto" w:fill="F2F2F2"/>
            <w:vAlign w:val="center"/>
          </w:tcPr>
          <w:p w14:paraId="3A678385" w14:textId="727FA334" w:rsidR="00A371EB" w:rsidRPr="00B51181" w:rsidRDefault="00A371EB" w:rsidP="00AE07F2">
            <w:pPr>
              <w:widowControl w:val="0"/>
              <w:jc w:val="center"/>
              <w:rPr>
                <w:rFonts w:ascii="Calibri" w:hAnsi="Calibri" w:cs="Calibri"/>
                <w:b/>
                <w:sz w:val="22"/>
                <w:szCs w:val="22"/>
                <w:highlight w:val="yellow"/>
              </w:rPr>
            </w:pPr>
            <w:r w:rsidRPr="00B51181">
              <w:rPr>
                <w:rFonts w:ascii="Calibri" w:hAnsi="Calibri" w:cs="Calibri"/>
                <w:b/>
                <w:sz w:val="22"/>
                <w:szCs w:val="22"/>
              </w:rPr>
              <w:t xml:space="preserve">IP – </w:t>
            </w:r>
            <w:r w:rsidR="00BF2B89" w:rsidRPr="00B51181">
              <w:rPr>
                <w:rFonts w:ascii="Calibri" w:hAnsi="Calibri" w:cs="Calibri"/>
                <w:b/>
                <w:sz w:val="22"/>
                <w:szCs w:val="22"/>
              </w:rPr>
              <w:t>8</w:t>
            </w:r>
          </w:p>
        </w:tc>
      </w:tr>
    </w:tbl>
    <w:p w14:paraId="2178DA02" w14:textId="77777777" w:rsidR="00201270" w:rsidRPr="00B51181" w:rsidRDefault="00201270" w:rsidP="00A371EB">
      <w:pPr>
        <w:pStyle w:val="BodyTextIndent"/>
        <w:ind w:left="0" w:firstLine="0"/>
        <w:jc w:val="both"/>
        <w:rPr>
          <w:rFonts w:ascii="Calibri" w:hAnsi="Calibri" w:cs="Calibri"/>
          <w:i/>
          <w:sz w:val="22"/>
          <w:szCs w:val="22"/>
          <w:u w:val="single"/>
        </w:rPr>
      </w:pPr>
    </w:p>
    <w:p w14:paraId="6F6DAE2C" w14:textId="18D794EC" w:rsidR="00A371EB" w:rsidRPr="00B51181" w:rsidRDefault="00A371EB" w:rsidP="00A371EB">
      <w:pPr>
        <w:pStyle w:val="BodyTextIndent"/>
        <w:ind w:left="0" w:firstLine="0"/>
        <w:jc w:val="both"/>
        <w:rPr>
          <w:rFonts w:ascii="Calibri" w:hAnsi="Calibri" w:cs="Calibri"/>
          <w:i/>
          <w:sz w:val="22"/>
          <w:szCs w:val="22"/>
          <w:u w:val="single"/>
        </w:rPr>
      </w:pPr>
      <w:r w:rsidRPr="00B51181">
        <w:rPr>
          <w:rFonts w:ascii="Calibri" w:hAnsi="Calibri" w:cs="Calibri"/>
          <w:i/>
          <w:sz w:val="22"/>
          <w:szCs w:val="22"/>
          <w:u w:val="single"/>
        </w:rPr>
        <w:t>Summary:</w:t>
      </w:r>
    </w:p>
    <w:p w14:paraId="0CAE8785" w14:textId="6703CF99" w:rsidR="00FF3C27" w:rsidRPr="00B51181" w:rsidRDefault="00FF3C27" w:rsidP="00FF3C27">
      <w:pPr>
        <w:jc w:val="both"/>
        <w:rPr>
          <w:rFonts w:ascii="Calibri" w:hAnsi="Calibri" w:cs="Calibri"/>
          <w:sz w:val="22"/>
          <w:szCs w:val="22"/>
        </w:rPr>
      </w:pPr>
      <w:r w:rsidRPr="00B51181">
        <w:rPr>
          <w:rFonts w:ascii="Calibri" w:hAnsi="Calibri" w:cs="Calibri"/>
          <w:sz w:val="22"/>
          <w:szCs w:val="22"/>
        </w:rPr>
        <w:t>On August 11, 2025, the Working Group</w:t>
      </w:r>
      <w:r w:rsidRPr="00B51181">
        <w:rPr>
          <w:rFonts w:ascii="Calibri" w:hAnsi="Calibri" w:cs="Calibri"/>
          <w:b/>
          <w:sz w:val="22"/>
          <w:szCs w:val="22"/>
        </w:rPr>
        <w:t xml:space="preserve"> </w:t>
      </w:r>
      <w:r w:rsidRPr="00B51181">
        <w:rPr>
          <w:rFonts w:ascii="Calibri" w:hAnsi="Calibri" w:cs="Calibri"/>
          <w:sz w:val="22"/>
          <w:szCs w:val="22"/>
        </w:rPr>
        <w:t>exposed</w:t>
      </w:r>
      <w:r w:rsidRPr="00B51181">
        <w:rPr>
          <w:rFonts w:ascii="Calibri" w:hAnsi="Calibri" w:cs="Calibri"/>
        </w:rPr>
        <w:t xml:space="preserve"> </w:t>
      </w:r>
      <w:r w:rsidRPr="00B51181">
        <w:rPr>
          <w:rFonts w:ascii="Calibri" w:hAnsi="Calibri" w:cs="Calibri"/>
          <w:sz w:val="22"/>
          <w:szCs w:val="22"/>
        </w:rPr>
        <w:t>revisions to clarify that retirement plan assets can be held at net asset value (NAV) and shall be included in the required fair value disclosure.</w:t>
      </w:r>
    </w:p>
    <w:p w14:paraId="0840CE36" w14:textId="77777777" w:rsidR="008465AF" w:rsidRPr="00B51181" w:rsidRDefault="008465AF" w:rsidP="00FF3C27">
      <w:pPr>
        <w:jc w:val="both"/>
        <w:rPr>
          <w:rFonts w:ascii="Calibri" w:hAnsi="Calibri" w:cs="Calibri"/>
          <w:sz w:val="22"/>
          <w:szCs w:val="22"/>
        </w:rPr>
      </w:pPr>
    </w:p>
    <w:p w14:paraId="0DC8FB1C" w14:textId="34DD9A62" w:rsidR="008465AF" w:rsidRPr="00B51181" w:rsidRDefault="008465AF" w:rsidP="00FF3C27">
      <w:pPr>
        <w:jc w:val="both"/>
        <w:rPr>
          <w:rFonts w:ascii="Calibri" w:hAnsi="Calibri" w:cs="Calibri"/>
          <w:b/>
          <w:sz w:val="22"/>
          <w:szCs w:val="22"/>
        </w:rPr>
      </w:pPr>
      <w:r w:rsidRPr="00B51181">
        <w:rPr>
          <w:rFonts w:ascii="Calibri" w:hAnsi="Calibri" w:cs="Calibri"/>
          <w:sz w:val="22"/>
          <w:szCs w:val="22"/>
        </w:rPr>
        <w:t xml:space="preserve">This agenda item was drafted in response to informal comments received from industry requesting clarification on how to complete fair value disclosures for retirement plan assets measured at net asset value (NAV). The comment noted that certain retirement plan assets are most appropriately classified using the NAV practical expedient within the fair value hierarchy. While this approach aligns with the guidance in </w:t>
      </w:r>
      <w:r w:rsidRPr="00B51181">
        <w:rPr>
          <w:rFonts w:ascii="Calibri" w:hAnsi="Calibri" w:cs="Calibri"/>
          <w:i/>
          <w:sz w:val="22"/>
          <w:szCs w:val="22"/>
        </w:rPr>
        <w:t>SSAP No. 100—Fair Value</w:t>
      </w:r>
      <w:r w:rsidRPr="00B51181">
        <w:rPr>
          <w:rFonts w:ascii="Calibri" w:hAnsi="Calibri" w:cs="Calibri"/>
          <w:sz w:val="22"/>
          <w:szCs w:val="22"/>
        </w:rPr>
        <w:t xml:space="preserve">, NAV is not explicitly referenced as a leveling option in either </w:t>
      </w:r>
      <w:r w:rsidRPr="00B51181">
        <w:rPr>
          <w:rFonts w:ascii="Calibri" w:hAnsi="Calibri" w:cs="Calibri"/>
          <w:i/>
          <w:sz w:val="22"/>
          <w:szCs w:val="22"/>
        </w:rPr>
        <w:t xml:space="preserve">SSAP No. 92—Postretirement Benefits Other Than Pensions </w:t>
      </w:r>
      <w:r w:rsidRPr="00B51181">
        <w:rPr>
          <w:rFonts w:ascii="Calibri" w:hAnsi="Calibri" w:cs="Calibri"/>
          <w:sz w:val="22"/>
          <w:szCs w:val="22"/>
        </w:rPr>
        <w:t xml:space="preserve">or </w:t>
      </w:r>
      <w:r w:rsidRPr="00B51181">
        <w:rPr>
          <w:rFonts w:ascii="Calibri" w:hAnsi="Calibri" w:cs="Calibri"/>
          <w:i/>
          <w:sz w:val="22"/>
          <w:szCs w:val="22"/>
        </w:rPr>
        <w:t>SSAP No. 102—Pensions</w:t>
      </w:r>
      <w:r w:rsidRPr="00B51181">
        <w:rPr>
          <w:rFonts w:ascii="Calibri" w:hAnsi="Calibri" w:cs="Calibri"/>
          <w:sz w:val="22"/>
          <w:szCs w:val="22"/>
        </w:rPr>
        <w:t>. Although the use of NAV as a measurement method is strongly implied within SSAP Nos. 92 and 102, the absence of a direct reference to NAV has caused some confusion. Based on paragraph 3 of SSAP No. 100, NAIC staff agrees that the NAV practical expedient is an acceptable reporting method for retirement plan assets, and that the disclosure guidance in SSAP Nos. 92 and 102 can be clarified accordingly. NAIC staff also noted that under U.S. GAAP the NAV practical expedient is allowed to be used for plan assets held in defined benefit plans (ASC 960-325) or defined contribution plans (ASC 962-325).</w:t>
      </w:r>
    </w:p>
    <w:p w14:paraId="1E7EC56B" w14:textId="77777777" w:rsidR="00A371EB" w:rsidRPr="00B51181" w:rsidRDefault="00A371EB" w:rsidP="00A371EB">
      <w:pPr>
        <w:pStyle w:val="BodyTextIndent"/>
        <w:ind w:left="0" w:firstLine="0"/>
        <w:jc w:val="both"/>
        <w:rPr>
          <w:rFonts w:ascii="Calibri" w:hAnsi="Calibri" w:cs="Calibri"/>
          <w:b/>
          <w:sz w:val="22"/>
          <w:szCs w:val="22"/>
        </w:rPr>
      </w:pPr>
    </w:p>
    <w:p w14:paraId="006849D4" w14:textId="77777777" w:rsidR="00A371EB" w:rsidRPr="00B51181" w:rsidRDefault="00A371EB" w:rsidP="00A371EB">
      <w:pPr>
        <w:pStyle w:val="paragraph"/>
        <w:keepNext/>
        <w:spacing w:before="0" w:beforeAutospacing="0" w:after="0" w:afterAutospacing="0"/>
        <w:jc w:val="both"/>
        <w:textAlignment w:val="baseline"/>
        <w:rPr>
          <w:rFonts w:ascii="Calibri" w:hAnsi="Calibri" w:cs="Calibri"/>
          <w:i/>
          <w:sz w:val="22"/>
          <w:szCs w:val="22"/>
          <w:u w:val="single"/>
        </w:rPr>
      </w:pPr>
      <w:r w:rsidRPr="00B51181">
        <w:rPr>
          <w:rFonts w:ascii="Calibri" w:hAnsi="Calibri" w:cs="Calibri"/>
          <w:i/>
          <w:sz w:val="22"/>
          <w:szCs w:val="22"/>
          <w:u w:val="single"/>
        </w:rPr>
        <w:t>Interested Parties’ Comments:</w:t>
      </w:r>
    </w:p>
    <w:p w14:paraId="3BE50715" w14:textId="3664E415" w:rsidR="00A371EB" w:rsidRPr="00B51181" w:rsidRDefault="004853B4" w:rsidP="00A371EB">
      <w:pPr>
        <w:widowControl w:val="0"/>
        <w:jc w:val="both"/>
        <w:rPr>
          <w:rFonts w:ascii="Calibri" w:hAnsi="Calibri" w:cs="Calibri"/>
          <w:color w:val="000000" w:themeColor="text1"/>
          <w:sz w:val="22"/>
          <w:szCs w:val="22"/>
        </w:rPr>
      </w:pPr>
      <w:r w:rsidRPr="00B51181">
        <w:rPr>
          <w:rFonts w:ascii="Calibri" w:hAnsi="Calibri" w:cs="Calibri"/>
          <w:color w:val="000000" w:themeColor="text1"/>
          <w:sz w:val="22"/>
          <w:szCs w:val="22"/>
        </w:rPr>
        <w:t xml:space="preserve">Interested Parties agree with the recommended accounting conclusion in this item. </w:t>
      </w:r>
    </w:p>
    <w:p w14:paraId="5C4D8BE4" w14:textId="77777777" w:rsidR="00A371EB" w:rsidRPr="00B51181" w:rsidRDefault="00A371EB" w:rsidP="00A371EB">
      <w:pPr>
        <w:widowControl w:val="0"/>
        <w:jc w:val="both"/>
        <w:rPr>
          <w:rFonts w:ascii="Calibri" w:hAnsi="Calibri" w:cs="Calibri"/>
          <w:sz w:val="22"/>
          <w:szCs w:val="22"/>
          <w:highlight w:val="yellow"/>
        </w:rPr>
      </w:pPr>
    </w:p>
    <w:p w14:paraId="25FC9B32" w14:textId="77777777" w:rsidR="00A371EB" w:rsidRPr="00B51181" w:rsidRDefault="00A371EB" w:rsidP="00A371EB">
      <w:pPr>
        <w:pStyle w:val="ListContinue"/>
        <w:keepNext/>
        <w:keepLines/>
        <w:numPr>
          <w:ilvl w:val="0"/>
          <w:numId w:val="0"/>
        </w:numPr>
        <w:spacing w:after="0"/>
        <w:jc w:val="both"/>
        <w:rPr>
          <w:rFonts w:ascii="Calibri" w:hAnsi="Calibri" w:cs="Calibri"/>
          <w:i/>
          <w:kern w:val="32"/>
          <w:sz w:val="22"/>
          <w:szCs w:val="22"/>
          <w:u w:val="single"/>
        </w:rPr>
      </w:pPr>
      <w:r w:rsidRPr="00B51181">
        <w:rPr>
          <w:rFonts w:ascii="Calibri" w:hAnsi="Calibri" w:cs="Calibri"/>
          <w:i/>
          <w:kern w:val="32"/>
          <w:sz w:val="22"/>
          <w:szCs w:val="22"/>
          <w:u w:val="single"/>
        </w:rPr>
        <w:t>Recommendation:</w:t>
      </w:r>
    </w:p>
    <w:p w14:paraId="17ED1200" w14:textId="2E17206F" w:rsidR="00776D4E" w:rsidRPr="00B51181" w:rsidRDefault="00F00E36" w:rsidP="006F416B">
      <w:pPr>
        <w:jc w:val="both"/>
        <w:rPr>
          <w:rFonts w:ascii="Calibri" w:hAnsi="Calibri" w:cs="Calibri"/>
          <w:b/>
          <w:kern w:val="32"/>
          <w:sz w:val="22"/>
          <w:szCs w:val="22"/>
        </w:rPr>
      </w:pPr>
      <w:r w:rsidRPr="00B51181">
        <w:rPr>
          <w:rFonts w:ascii="Calibri" w:hAnsi="Calibri" w:cs="Calibri"/>
          <w:b/>
          <w:sz w:val="22"/>
          <w:szCs w:val="22"/>
        </w:rPr>
        <w:t xml:space="preserve">NAIC staff recommends that the Working Group adopt </w:t>
      </w:r>
      <w:r w:rsidR="006B2DE0" w:rsidRPr="00B51181">
        <w:rPr>
          <w:rFonts w:ascii="Calibri" w:hAnsi="Calibri" w:cs="Calibri"/>
          <w:b/>
          <w:sz w:val="22"/>
          <w:szCs w:val="22"/>
        </w:rPr>
        <w:t xml:space="preserve">the exposed </w:t>
      </w:r>
      <w:r w:rsidRPr="00B51181">
        <w:rPr>
          <w:rFonts w:ascii="Calibri" w:hAnsi="Calibri" w:cs="Calibri"/>
          <w:b/>
          <w:sz w:val="22"/>
          <w:szCs w:val="22"/>
        </w:rPr>
        <w:t xml:space="preserve">revisions </w:t>
      </w:r>
      <w:r w:rsidR="00FF3C27" w:rsidRPr="00B51181">
        <w:rPr>
          <w:rFonts w:ascii="Calibri" w:hAnsi="Calibri" w:cs="Calibri"/>
          <w:b/>
          <w:sz w:val="22"/>
          <w:szCs w:val="22"/>
        </w:rPr>
        <w:t xml:space="preserve">to </w:t>
      </w:r>
      <w:r w:rsidR="006F416B" w:rsidRPr="00B51181">
        <w:rPr>
          <w:rFonts w:ascii="Calibri" w:hAnsi="Calibri" w:cs="Calibri"/>
          <w:b/>
          <w:i/>
          <w:kern w:val="32"/>
          <w:sz w:val="22"/>
          <w:szCs w:val="22"/>
        </w:rPr>
        <w:t>SSAP No. 92—Postretirement Benefits Other Than Pensions</w:t>
      </w:r>
      <w:r w:rsidR="006F416B" w:rsidRPr="00B51181">
        <w:rPr>
          <w:rFonts w:ascii="Calibri" w:hAnsi="Calibri" w:cs="Calibri"/>
          <w:b/>
          <w:kern w:val="32"/>
          <w:sz w:val="22"/>
          <w:szCs w:val="22"/>
        </w:rPr>
        <w:t xml:space="preserve"> and </w:t>
      </w:r>
      <w:r w:rsidR="006F416B" w:rsidRPr="00B51181">
        <w:rPr>
          <w:rFonts w:ascii="Calibri" w:hAnsi="Calibri" w:cs="Calibri"/>
          <w:b/>
          <w:i/>
          <w:kern w:val="32"/>
          <w:sz w:val="22"/>
          <w:szCs w:val="22"/>
        </w:rPr>
        <w:t xml:space="preserve">SSAP No. 102—Pensions </w:t>
      </w:r>
      <w:r w:rsidR="001F6B23" w:rsidRPr="00B51181">
        <w:rPr>
          <w:rFonts w:ascii="Calibri" w:hAnsi="Calibri" w:cs="Calibri"/>
          <w:b/>
          <w:kern w:val="32"/>
          <w:sz w:val="22"/>
          <w:szCs w:val="22"/>
        </w:rPr>
        <w:t xml:space="preserve">to allow NAV </w:t>
      </w:r>
      <w:r w:rsidR="00123055" w:rsidRPr="00B51181">
        <w:rPr>
          <w:rFonts w:ascii="Calibri" w:hAnsi="Calibri" w:cs="Calibri"/>
          <w:b/>
          <w:kern w:val="32"/>
          <w:sz w:val="22"/>
          <w:szCs w:val="22"/>
        </w:rPr>
        <w:t>in the required fair value disclosure</w:t>
      </w:r>
      <w:r w:rsidR="001F6B23" w:rsidRPr="00B51181">
        <w:rPr>
          <w:rFonts w:ascii="Calibri" w:hAnsi="Calibri" w:cs="Calibri"/>
          <w:b/>
          <w:i/>
          <w:kern w:val="32"/>
          <w:sz w:val="22"/>
          <w:szCs w:val="22"/>
        </w:rPr>
        <w:t xml:space="preserve"> </w:t>
      </w:r>
      <w:r w:rsidR="006F416B" w:rsidRPr="00B51181">
        <w:rPr>
          <w:rFonts w:ascii="Calibri" w:hAnsi="Calibri" w:cs="Calibri"/>
          <w:b/>
          <w:kern w:val="32"/>
          <w:sz w:val="22"/>
          <w:szCs w:val="22"/>
        </w:rPr>
        <w:t>as</w:t>
      </w:r>
      <w:r w:rsidR="006F416B" w:rsidRPr="00B51181">
        <w:rPr>
          <w:rFonts w:ascii="Calibri" w:hAnsi="Calibri" w:cs="Calibri"/>
          <w:b/>
          <w:i/>
          <w:kern w:val="32"/>
          <w:sz w:val="22"/>
          <w:szCs w:val="22"/>
        </w:rPr>
        <w:t xml:space="preserve"> </w:t>
      </w:r>
      <w:r w:rsidR="006F416B" w:rsidRPr="00B51181">
        <w:rPr>
          <w:rFonts w:ascii="Calibri" w:hAnsi="Calibri" w:cs="Calibri"/>
          <w:b/>
          <w:kern w:val="32"/>
          <w:sz w:val="22"/>
          <w:szCs w:val="22"/>
        </w:rPr>
        <w:t xml:space="preserve">detailed in the agenda item. With adoption, the Working Group will sponsor a blanks proposal to update the corresponding </w:t>
      </w:r>
      <w:r w:rsidR="00681D61" w:rsidRPr="00B51181">
        <w:rPr>
          <w:rFonts w:ascii="Calibri" w:hAnsi="Calibri" w:cs="Calibri"/>
          <w:b/>
          <w:kern w:val="32"/>
          <w:sz w:val="22"/>
          <w:szCs w:val="22"/>
        </w:rPr>
        <w:t xml:space="preserve">notes to financial statements. </w:t>
      </w:r>
    </w:p>
    <w:p w14:paraId="66D0D05D" w14:textId="77777777" w:rsidR="005D4DBB" w:rsidRPr="00B51181" w:rsidRDefault="005D4DBB" w:rsidP="006F416B">
      <w:pPr>
        <w:jc w:val="both"/>
        <w:rPr>
          <w:rFonts w:ascii="Calibri" w:hAnsi="Calibri" w:cs="Calibri"/>
          <w:b/>
          <w:sz w:val="22"/>
          <w:szCs w:val="22"/>
          <w:u w:val="single"/>
        </w:rPr>
      </w:pPr>
    </w:p>
    <w:p w14:paraId="65C83E0C" w14:textId="77777777" w:rsidR="0095062A" w:rsidRDefault="0095062A" w:rsidP="006004D2">
      <w:pPr>
        <w:jc w:val="center"/>
        <w:rPr>
          <w:rFonts w:ascii="Calibri" w:hAnsi="Calibri" w:cs="Calibri"/>
          <w:b/>
          <w:bCs/>
          <w:sz w:val="22"/>
          <w:szCs w:val="22"/>
          <w:u w:val="single"/>
        </w:rPr>
      </w:pPr>
    </w:p>
    <w:p w14:paraId="1A119ED9" w14:textId="77777777" w:rsidR="00302A90" w:rsidRDefault="00302A90" w:rsidP="006004D2">
      <w:pPr>
        <w:jc w:val="center"/>
        <w:rPr>
          <w:rFonts w:ascii="Calibri" w:hAnsi="Calibri" w:cs="Calibri"/>
          <w:b/>
          <w:sz w:val="22"/>
          <w:szCs w:val="22"/>
          <w:u w:val="single"/>
        </w:rPr>
      </w:pPr>
    </w:p>
    <w:p w14:paraId="0ABB65AE" w14:textId="44615A0B" w:rsidR="00C44F55" w:rsidRPr="00B51181" w:rsidRDefault="00C44F55" w:rsidP="006004D2">
      <w:pPr>
        <w:jc w:val="center"/>
        <w:rPr>
          <w:rFonts w:ascii="Calibri" w:hAnsi="Calibri" w:cs="Calibri"/>
          <w:b/>
          <w:sz w:val="22"/>
          <w:szCs w:val="22"/>
          <w:u w:val="single"/>
        </w:rPr>
      </w:pPr>
      <w:r w:rsidRPr="00B51181">
        <w:rPr>
          <w:rFonts w:ascii="Calibri" w:hAnsi="Calibri" w:cs="Calibri"/>
          <w:b/>
          <w:sz w:val="22"/>
          <w:szCs w:val="22"/>
          <w:u w:val="single"/>
        </w:rPr>
        <w:lastRenderedPageBreak/>
        <w:t>REVIEW of COMMENTS on EXPOSED ITEMS</w:t>
      </w:r>
    </w:p>
    <w:p w14:paraId="12B69B0D" w14:textId="77777777" w:rsidR="00322143" w:rsidRPr="00B51181" w:rsidRDefault="00322143" w:rsidP="006004D2">
      <w:pPr>
        <w:jc w:val="center"/>
        <w:rPr>
          <w:rFonts w:ascii="Calibri" w:hAnsi="Calibri" w:cs="Calibri"/>
          <w:b/>
          <w:sz w:val="22"/>
          <w:szCs w:val="22"/>
          <w:u w:val="single"/>
        </w:rPr>
      </w:pPr>
    </w:p>
    <w:p w14:paraId="32846BED" w14:textId="77777777" w:rsidR="00C44F55" w:rsidRPr="00B51181" w:rsidRDefault="00C44F55" w:rsidP="00686A8B">
      <w:pPr>
        <w:jc w:val="both"/>
        <w:rPr>
          <w:rFonts w:ascii="Calibri" w:hAnsi="Calibri" w:cs="Calibri"/>
          <w:sz w:val="22"/>
          <w:szCs w:val="22"/>
        </w:rPr>
      </w:pPr>
      <w:r w:rsidRPr="00B51181">
        <w:rPr>
          <w:rFonts w:ascii="Calibri" w:hAnsi="Calibri" w:cs="Calibri"/>
          <w:sz w:val="22"/>
          <w:szCs w:val="22"/>
        </w:rPr>
        <w:t xml:space="preserve">The following items are open for discussion and will be considered separately. </w:t>
      </w:r>
    </w:p>
    <w:p w14:paraId="6A99081C" w14:textId="77777777" w:rsidR="009626D1" w:rsidRPr="00B51181" w:rsidRDefault="009626D1" w:rsidP="00686A8B">
      <w:pPr>
        <w:jc w:val="both"/>
        <w:rPr>
          <w:rFonts w:ascii="Calibri" w:hAnsi="Calibri" w:cs="Calibri"/>
          <w:sz w:val="22"/>
          <w:szCs w:val="22"/>
        </w:rPr>
      </w:pPr>
    </w:p>
    <w:p w14:paraId="13668C76" w14:textId="068A559B" w:rsidR="00443AE4" w:rsidRPr="00B51181" w:rsidRDefault="00443AE4" w:rsidP="007B7D24">
      <w:pPr>
        <w:keepNext/>
        <w:keepLines/>
        <w:numPr>
          <w:ilvl w:val="0"/>
          <w:numId w:val="22"/>
        </w:numPr>
        <w:jc w:val="both"/>
        <w:rPr>
          <w:rFonts w:ascii="Calibri" w:hAnsi="Calibri" w:cs="Calibri"/>
          <w:sz w:val="22"/>
          <w:szCs w:val="22"/>
        </w:rPr>
      </w:pPr>
      <w:r w:rsidRPr="00B51181">
        <w:rPr>
          <w:rFonts w:ascii="Calibri" w:hAnsi="Calibri" w:cs="Calibri"/>
          <w:sz w:val="22"/>
          <w:szCs w:val="22"/>
        </w:rPr>
        <w:t xml:space="preserve">Ref #2025-01: </w:t>
      </w:r>
      <w:r w:rsidR="00D93CD5">
        <w:rPr>
          <w:rFonts w:ascii="Calibri" w:hAnsi="Calibri" w:cs="Calibri"/>
          <w:sz w:val="22"/>
          <w:szCs w:val="22"/>
        </w:rPr>
        <w:t>Sale-L</w:t>
      </w:r>
      <w:r w:rsidRPr="00B51181">
        <w:rPr>
          <w:rFonts w:ascii="Calibri" w:hAnsi="Calibri" w:cs="Calibri"/>
          <w:sz w:val="22"/>
          <w:szCs w:val="22"/>
        </w:rPr>
        <w:t>ease</w:t>
      </w:r>
      <w:r w:rsidR="00D93CD5">
        <w:rPr>
          <w:rFonts w:ascii="Calibri" w:hAnsi="Calibri" w:cs="Calibri"/>
          <w:sz w:val="22"/>
          <w:szCs w:val="22"/>
        </w:rPr>
        <w:t>back</w:t>
      </w:r>
      <w:r w:rsidRPr="00B51181">
        <w:rPr>
          <w:rFonts w:ascii="Calibri" w:hAnsi="Calibri" w:cs="Calibri"/>
          <w:sz w:val="22"/>
          <w:szCs w:val="22"/>
        </w:rPr>
        <w:t xml:space="preserve"> Clarification</w:t>
      </w:r>
    </w:p>
    <w:p w14:paraId="60ED4624" w14:textId="77777777" w:rsidR="00D93CD5" w:rsidRDefault="00443AE4">
      <w:pPr>
        <w:keepNext/>
        <w:keepLines/>
        <w:numPr>
          <w:ilvl w:val="0"/>
          <w:numId w:val="22"/>
        </w:numPr>
        <w:jc w:val="both"/>
        <w:rPr>
          <w:rFonts w:ascii="Calibri" w:hAnsi="Calibri" w:cs="Calibri"/>
          <w:sz w:val="22"/>
          <w:szCs w:val="22"/>
        </w:rPr>
      </w:pPr>
      <w:r w:rsidRPr="00D93CD5">
        <w:rPr>
          <w:rFonts w:ascii="Calibri" w:hAnsi="Calibri" w:cs="Calibri"/>
          <w:sz w:val="22"/>
          <w:szCs w:val="22"/>
        </w:rPr>
        <w:t xml:space="preserve">Ref #2025-13: </w:t>
      </w:r>
      <w:r w:rsidR="00D93CD5" w:rsidRPr="00B51181">
        <w:rPr>
          <w:rFonts w:ascii="Calibri" w:hAnsi="Calibri" w:cs="Calibri"/>
          <w:sz w:val="22"/>
          <w:szCs w:val="22"/>
        </w:rPr>
        <w:t>Residential Mortgage Loans Held in Statutory Trusts</w:t>
      </w:r>
      <w:r w:rsidR="00D93CD5" w:rsidRPr="00D93CD5">
        <w:rPr>
          <w:rFonts w:ascii="Calibri" w:hAnsi="Calibri" w:cs="Calibri"/>
          <w:sz w:val="22"/>
          <w:szCs w:val="22"/>
        </w:rPr>
        <w:t xml:space="preserve"> </w:t>
      </w:r>
    </w:p>
    <w:p w14:paraId="2ED59951" w14:textId="1E603974" w:rsidR="004D1071" w:rsidRPr="00B51181" w:rsidRDefault="00204DB6" w:rsidP="007B7D24">
      <w:pPr>
        <w:keepNext/>
        <w:keepLines/>
        <w:numPr>
          <w:ilvl w:val="0"/>
          <w:numId w:val="22"/>
        </w:numPr>
        <w:jc w:val="both"/>
        <w:rPr>
          <w:rFonts w:ascii="Calibri" w:hAnsi="Calibri" w:cs="Calibri"/>
          <w:sz w:val="22"/>
          <w:szCs w:val="22"/>
        </w:rPr>
      </w:pPr>
      <w:r w:rsidRPr="00B51181">
        <w:rPr>
          <w:rFonts w:ascii="Calibri" w:hAnsi="Calibri" w:cs="Calibri"/>
          <w:sz w:val="22"/>
          <w:szCs w:val="22"/>
        </w:rPr>
        <w:t>Ref #2024-15: ALM Derivatives</w:t>
      </w:r>
    </w:p>
    <w:p w14:paraId="674C90AC" w14:textId="2BD67E36" w:rsidR="00A62B60" w:rsidRPr="00B51181" w:rsidRDefault="00A62B60" w:rsidP="007B7D24">
      <w:pPr>
        <w:keepNext/>
        <w:keepLines/>
        <w:numPr>
          <w:ilvl w:val="0"/>
          <w:numId w:val="22"/>
        </w:numPr>
        <w:jc w:val="both"/>
        <w:rPr>
          <w:rFonts w:ascii="Calibri" w:hAnsi="Calibri" w:cs="Calibri"/>
          <w:sz w:val="22"/>
          <w:szCs w:val="22"/>
        </w:rPr>
      </w:pPr>
      <w:r w:rsidRPr="00B51181">
        <w:rPr>
          <w:rFonts w:ascii="Calibri" w:hAnsi="Calibri" w:cs="Calibri"/>
          <w:sz w:val="22"/>
          <w:szCs w:val="22"/>
        </w:rPr>
        <w:t xml:space="preserve">Ref #2025-19: Private </w:t>
      </w:r>
      <w:r w:rsidR="00D72509">
        <w:rPr>
          <w:rFonts w:ascii="Calibri" w:hAnsi="Calibri" w:cs="Calibri"/>
          <w:sz w:val="22"/>
          <w:szCs w:val="22"/>
        </w:rPr>
        <w:t xml:space="preserve">Placement </w:t>
      </w:r>
      <w:r w:rsidRPr="00B51181">
        <w:rPr>
          <w:rFonts w:ascii="Calibri" w:hAnsi="Calibri" w:cs="Calibri"/>
          <w:sz w:val="22"/>
          <w:szCs w:val="22"/>
        </w:rPr>
        <w:t>Securities</w:t>
      </w:r>
    </w:p>
    <w:p w14:paraId="27261147" w14:textId="77777777" w:rsidR="00724BA7" w:rsidRPr="00B51181" w:rsidRDefault="00724BA7">
      <w:pPr>
        <w:rPr>
          <w:rFonts w:ascii="Calibri" w:hAnsi="Calibri" w:cs="Calibri"/>
          <w:sz w:val="22"/>
          <w:szCs w:val="22"/>
          <w:highlight w:val="yellow"/>
        </w:rPr>
      </w:pPr>
    </w:p>
    <w:tbl>
      <w:tblPr>
        <w:tblW w:w="10165"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3176"/>
        <w:gridCol w:w="2031"/>
        <w:gridCol w:w="1543"/>
        <w:gridCol w:w="2340"/>
      </w:tblGrid>
      <w:tr w:rsidR="004B62F4" w:rsidRPr="00F00E36" w14:paraId="435C86B7" w14:textId="77777777" w:rsidTr="004D15A4">
        <w:trPr>
          <w:trHeight w:val="159"/>
        </w:trPr>
        <w:tc>
          <w:tcPr>
            <w:tcW w:w="1075" w:type="dxa"/>
            <w:tcBorders>
              <w:top w:val="nil"/>
              <w:left w:val="single" w:sz="4" w:space="0" w:color="FFFFFF"/>
              <w:bottom w:val="single" w:sz="4" w:space="0" w:color="FFFFFF"/>
              <w:right w:val="single" w:sz="4" w:space="0" w:color="FFFFFF"/>
            </w:tcBorders>
            <w:shd w:val="solid" w:color="auto" w:fill="auto"/>
          </w:tcPr>
          <w:p w14:paraId="47AAF04E" w14:textId="77777777" w:rsidR="004B62F4" w:rsidRPr="00B51181" w:rsidRDefault="004B62F4" w:rsidP="00AE07F2">
            <w:pPr>
              <w:widowControl w:val="0"/>
              <w:jc w:val="center"/>
              <w:rPr>
                <w:rFonts w:ascii="Calibri" w:hAnsi="Calibri" w:cs="Calibri"/>
                <w:b/>
                <w:color w:val="FFFFFF"/>
                <w:sz w:val="22"/>
                <w:szCs w:val="22"/>
              </w:rPr>
            </w:pPr>
            <w:r w:rsidRPr="00B51181">
              <w:rPr>
                <w:rFonts w:ascii="Calibri" w:hAnsi="Calibri" w:cs="Calibri"/>
                <w:b/>
                <w:color w:val="000000"/>
                <w:sz w:val="22"/>
                <w:szCs w:val="22"/>
              </w:rPr>
              <w:br w:type="page"/>
            </w:r>
          </w:p>
          <w:p w14:paraId="03D1C44B" w14:textId="77777777" w:rsidR="004B62F4" w:rsidRPr="00B51181" w:rsidRDefault="004B62F4"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Ref #</w:t>
            </w:r>
          </w:p>
        </w:tc>
        <w:tc>
          <w:tcPr>
            <w:tcW w:w="3176" w:type="dxa"/>
            <w:tcBorders>
              <w:top w:val="nil"/>
              <w:left w:val="single" w:sz="4" w:space="0" w:color="FFFFFF"/>
              <w:bottom w:val="single" w:sz="4" w:space="0" w:color="FFFFFF"/>
              <w:right w:val="single" w:sz="4" w:space="0" w:color="FFFFFF"/>
            </w:tcBorders>
            <w:shd w:val="solid" w:color="auto" w:fill="auto"/>
          </w:tcPr>
          <w:p w14:paraId="21643090" w14:textId="77777777" w:rsidR="004B62F4" w:rsidRPr="00B51181" w:rsidRDefault="004B62F4" w:rsidP="00AE07F2">
            <w:pPr>
              <w:widowControl w:val="0"/>
              <w:jc w:val="center"/>
              <w:rPr>
                <w:rFonts w:ascii="Calibri" w:hAnsi="Calibri" w:cs="Calibri"/>
                <w:b/>
                <w:color w:val="FFFFFF"/>
                <w:sz w:val="22"/>
                <w:szCs w:val="22"/>
              </w:rPr>
            </w:pPr>
          </w:p>
          <w:p w14:paraId="1BA7CA73" w14:textId="77777777" w:rsidR="004B62F4" w:rsidRPr="00B51181" w:rsidRDefault="004B62F4"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Title</w:t>
            </w:r>
          </w:p>
        </w:tc>
        <w:tc>
          <w:tcPr>
            <w:tcW w:w="2031" w:type="dxa"/>
            <w:tcBorders>
              <w:top w:val="nil"/>
              <w:left w:val="single" w:sz="4" w:space="0" w:color="FFFFFF"/>
              <w:bottom w:val="single" w:sz="4" w:space="0" w:color="FFFFFF"/>
              <w:right w:val="single" w:sz="4" w:space="0" w:color="FFFFFF"/>
            </w:tcBorders>
            <w:shd w:val="solid" w:color="auto" w:fill="auto"/>
          </w:tcPr>
          <w:p w14:paraId="0F0E51DB" w14:textId="77777777" w:rsidR="004B62F4" w:rsidRPr="00B51181" w:rsidRDefault="004B62F4" w:rsidP="00AE07F2">
            <w:pPr>
              <w:widowControl w:val="0"/>
              <w:jc w:val="center"/>
              <w:rPr>
                <w:rFonts w:ascii="Calibri" w:hAnsi="Calibri" w:cs="Calibri"/>
                <w:b/>
                <w:color w:val="FFFFFF"/>
                <w:sz w:val="22"/>
                <w:szCs w:val="22"/>
              </w:rPr>
            </w:pPr>
          </w:p>
          <w:p w14:paraId="3366FB40" w14:textId="77777777" w:rsidR="004B62F4" w:rsidRPr="00B51181" w:rsidRDefault="004B62F4"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Attachment #</w:t>
            </w:r>
          </w:p>
        </w:tc>
        <w:tc>
          <w:tcPr>
            <w:tcW w:w="1543" w:type="dxa"/>
            <w:tcBorders>
              <w:top w:val="nil"/>
              <w:left w:val="single" w:sz="4" w:space="0" w:color="FFFFFF"/>
              <w:bottom w:val="single" w:sz="4" w:space="0" w:color="FFFFFF"/>
              <w:right w:val="single" w:sz="4" w:space="0" w:color="FFFFFF"/>
            </w:tcBorders>
            <w:shd w:val="solid" w:color="auto" w:fill="auto"/>
          </w:tcPr>
          <w:p w14:paraId="10C1A50A" w14:textId="77777777" w:rsidR="004B62F4" w:rsidRPr="00B51181" w:rsidRDefault="004B62F4" w:rsidP="00AE07F2">
            <w:pPr>
              <w:widowControl w:val="0"/>
              <w:jc w:val="center"/>
              <w:rPr>
                <w:rFonts w:ascii="Calibri" w:hAnsi="Calibri" w:cs="Calibri"/>
                <w:b/>
                <w:color w:val="FFFFFF"/>
                <w:sz w:val="22"/>
                <w:szCs w:val="22"/>
              </w:rPr>
            </w:pPr>
            <w:r w:rsidRPr="00B51181">
              <w:rPr>
                <w:rFonts w:ascii="Calibri" w:hAnsi="Calibri" w:cs="Calibri"/>
                <w:b/>
                <w:sz w:val="22"/>
                <w:szCs w:val="22"/>
              </w:rPr>
              <w:t>Agreement with Exposed Document?</w:t>
            </w:r>
          </w:p>
        </w:tc>
        <w:tc>
          <w:tcPr>
            <w:tcW w:w="2340" w:type="dxa"/>
            <w:tcBorders>
              <w:top w:val="nil"/>
              <w:left w:val="single" w:sz="4" w:space="0" w:color="FFFFFF"/>
              <w:bottom w:val="single" w:sz="4" w:space="0" w:color="FFFFFF"/>
              <w:right w:val="single" w:sz="4" w:space="0" w:color="FFFFFF"/>
            </w:tcBorders>
            <w:shd w:val="solid" w:color="auto" w:fill="auto"/>
          </w:tcPr>
          <w:p w14:paraId="6FE51B7D" w14:textId="77777777" w:rsidR="004B62F4" w:rsidRPr="00B51181" w:rsidRDefault="004B62F4" w:rsidP="00AE07F2">
            <w:pPr>
              <w:widowControl w:val="0"/>
              <w:jc w:val="center"/>
              <w:rPr>
                <w:rFonts w:ascii="Calibri" w:hAnsi="Calibri" w:cs="Calibri"/>
                <w:b/>
                <w:color w:val="FFFFFF"/>
                <w:sz w:val="22"/>
                <w:szCs w:val="22"/>
              </w:rPr>
            </w:pPr>
            <w:r w:rsidRPr="00B51181">
              <w:rPr>
                <w:rFonts w:ascii="Calibri" w:hAnsi="Calibri" w:cs="Calibri"/>
                <w:b/>
                <w:sz w:val="22"/>
                <w:szCs w:val="22"/>
              </w:rPr>
              <w:t>Comment Letter Page Number</w:t>
            </w:r>
          </w:p>
        </w:tc>
      </w:tr>
      <w:tr w:rsidR="004B62F4" w:rsidRPr="00F00E36" w14:paraId="1EB39F71" w14:textId="77777777" w:rsidTr="004D15A4">
        <w:trPr>
          <w:trHeight w:val="800"/>
        </w:trPr>
        <w:tc>
          <w:tcPr>
            <w:tcW w:w="1075" w:type="dxa"/>
            <w:tcBorders>
              <w:top w:val="single" w:sz="4" w:space="0" w:color="FFFFFF"/>
            </w:tcBorders>
            <w:shd w:val="clear" w:color="auto" w:fill="F2F2F2"/>
            <w:vAlign w:val="center"/>
          </w:tcPr>
          <w:p w14:paraId="4FA90182" w14:textId="77777777" w:rsidR="004B62F4" w:rsidRPr="00B51181" w:rsidRDefault="004B62F4" w:rsidP="00AE07F2">
            <w:pPr>
              <w:widowControl w:val="0"/>
              <w:jc w:val="center"/>
              <w:rPr>
                <w:rFonts w:ascii="Calibri" w:hAnsi="Calibri" w:cs="Calibri"/>
                <w:b/>
                <w:sz w:val="22"/>
                <w:szCs w:val="22"/>
              </w:rPr>
            </w:pPr>
            <w:r w:rsidRPr="00B51181">
              <w:rPr>
                <w:rFonts w:ascii="Calibri" w:hAnsi="Calibri" w:cs="Calibri"/>
                <w:b/>
                <w:sz w:val="22"/>
                <w:szCs w:val="22"/>
              </w:rPr>
              <w:t>2025-01</w:t>
            </w:r>
          </w:p>
          <w:p w14:paraId="21ABA8B4" w14:textId="77777777" w:rsidR="004B62F4" w:rsidRPr="00B51181" w:rsidRDefault="004B62F4" w:rsidP="00AE07F2">
            <w:pPr>
              <w:widowControl w:val="0"/>
              <w:jc w:val="center"/>
              <w:rPr>
                <w:rFonts w:ascii="Calibri" w:hAnsi="Calibri" w:cs="Calibri"/>
                <w:b/>
                <w:sz w:val="22"/>
                <w:szCs w:val="22"/>
              </w:rPr>
            </w:pPr>
            <w:r w:rsidRPr="00B51181">
              <w:rPr>
                <w:rFonts w:ascii="Calibri" w:hAnsi="Calibri" w:cs="Calibri"/>
                <w:b/>
                <w:sz w:val="22"/>
                <w:szCs w:val="22"/>
              </w:rPr>
              <w:t>(Jake)</w:t>
            </w:r>
          </w:p>
        </w:tc>
        <w:tc>
          <w:tcPr>
            <w:tcW w:w="3176" w:type="dxa"/>
            <w:tcBorders>
              <w:top w:val="single" w:sz="4" w:space="0" w:color="FFFFFF"/>
            </w:tcBorders>
            <w:shd w:val="clear" w:color="auto" w:fill="F2F2F2"/>
            <w:vAlign w:val="center"/>
          </w:tcPr>
          <w:p w14:paraId="5173B803" w14:textId="66C14531" w:rsidR="004B62F4" w:rsidRPr="00B51181" w:rsidRDefault="002A6D45" w:rsidP="00AE07F2">
            <w:pPr>
              <w:pStyle w:val="Heading2"/>
              <w:rPr>
                <w:rFonts w:ascii="Calibri" w:hAnsi="Calibri" w:cs="Calibri"/>
                <w:sz w:val="22"/>
                <w:szCs w:val="22"/>
              </w:rPr>
            </w:pPr>
            <w:r>
              <w:rPr>
                <w:rFonts w:ascii="Calibri" w:hAnsi="Calibri" w:cs="Calibri"/>
                <w:sz w:val="22"/>
                <w:szCs w:val="22"/>
              </w:rPr>
              <w:t>Sale</w:t>
            </w:r>
            <w:r w:rsidR="00D93CD5">
              <w:rPr>
                <w:rFonts w:ascii="Calibri" w:hAnsi="Calibri" w:cs="Calibri"/>
                <w:sz w:val="22"/>
                <w:szCs w:val="22"/>
              </w:rPr>
              <w:t>-</w:t>
            </w:r>
            <w:r w:rsidR="004B62F4" w:rsidRPr="00B51181">
              <w:rPr>
                <w:rFonts w:ascii="Calibri" w:hAnsi="Calibri" w:cs="Calibri"/>
                <w:sz w:val="22"/>
                <w:szCs w:val="22"/>
              </w:rPr>
              <w:t>Lease</w:t>
            </w:r>
            <w:r w:rsidR="00D93CD5">
              <w:rPr>
                <w:rFonts w:ascii="Calibri" w:hAnsi="Calibri" w:cs="Calibri"/>
                <w:sz w:val="22"/>
                <w:szCs w:val="22"/>
              </w:rPr>
              <w:t>back</w:t>
            </w:r>
            <w:r w:rsidR="004B62F4" w:rsidRPr="00B51181">
              <w:rPr>
                <w:rFonts w:ascii="Calibri" w:hAnsi="Calibri" w:cs="Calibri"/>
                <w:sz w:val="22"/>
                <w:szCs w:val="22"/>
              </w:rPr>
              <w:t xml:space="preserve"> Clarification</w:t>
            </w:r>
          </w:p>
        </w:tc>
        <w:tc>
          <w:tcPr>
            <w:tcW w:w="2031" w:type="dxa"/>
            <w:tcBorders>
              <w:top w:val="single" w:sz="4" w:space="0" w:color="FFFFFF"/>
            </w:tcBorders>
            <w:shd w:val="clear" w:color="auto" w:fill="F2F2F2"/>
            <w:vAlign w:val="center"/>
          </w:tcPr>
          <w:p w14:paraId="5F6734E3" w14:textId="0262A170" w:rsidR="004B62F4" w:rsidRPr="00B51181" w:rsidRDefault="001F57C1" w:rsidP="00AE07F2">
            <w:pPr>
              <w:widowControl w:val="0"/>
              <w:jc w:val="center"/>
              <w:rPr>
                <w:rFonts w:ascii="Calibri" w:hAnsi="Calibri" w:cs="Calibri"/>
                <w:b/>
                <w:sz w:val="22"/>
                <w:szCs w:val="22"/>
                <w:highlight w:val="yellow"/>
              </w:rPr>
            </w:pPr>
            <w:r w:rsidRPr="00B51181">
              <w:rPr>
                <w:rFonts w:ascii="Calibri" w:hAnsi="Calibri" w:cs="Calibri"/>
                <w:b/>
                <w:sz w:val="22"/>
                <w:szCs w:val="22"/>
              </w:rPr>
              <w:t>9</w:t>
            </w:r>
            <w:r w:rsidR="004B62F4" w:rsidRPr="00B51181">
              <w:rPr>
                <w:rFonts w:ascii="Calibri" w:hAnsi="Calibri" w:cs="Calibri"/>
                <w:b/>
                <w:sz w:val="22"/>
                <w:szCs w:val="22"/>
              </w:rPr>
              <w:t xml:space="preserve"> – Agenda Item </w:t>
            </w:r>
          </w:p>
        </w:tc>
        <w:tc>
          <w:tcPr>
            <w:tcW w:w="1543" w:type="dxa"/>
            <w:tcBorders>
              <w:top w:val="single" w:sz="4" w:space="0" w:color="FFFFFF"/>
            </w:tcBorders>
            <w:shd w:val="clear" w:color="auto" w:fill="F2F2F2"/>
            <w:vAlign w:val="center"/>
          </w:tcPr>
          <w:p w14:paraId="1564D497" w14:textId="77777777" w:rsidR="004B62F4" w:rsidRPr="00B51181" w:rsidRDefault="004B62F4" w:rsidP="00AE07F2">
            <w:pPr>
              <w:widowControl w:val="0"/>
              <w:jc w:val="center"/>
              <w:rPr>
                <w:rFonts w:ascii="Calibri" w:hAnsi="Calibri" w:cs="Calibri"/>
                <w:b/>
                <w:sz w:val="22"/>
                <w:szCs w:val="22"/>
                <w:highlight w:val="yellow"/>
              </w:rPr>
            </w:pPr>
            <w:r w:rsidRPr="00B51181">
              <w:rPr>
                <w:rFonts w:ascii="Calibri" w:hAnsi="Calibri" w:cs="Calibri"/>
                <w:b/>
                <w:sz w:val="22"/>
                <w:szCs w:val="22"/>
              </w:rPr>
              <w:t>Comments Received</w:t>
            </w:r>
          </w:p>
        </w:tc>
        <w:tc>
          <w:tcPr>
            <w:tcW w:w="2340" w:type="dxa"/>
            <w:tcBorders>
              <w:top w:val="single" w:sz="4" w:space="0" w:color="FFFFFF"/>
            </w:tcBorders>
            <w:shd w:val="clear" w:color="auto" w:fill="F2F2F2"/>
            <w:vAlign w:val="center"/>
          </w:tcPr>
          <w:p w14:paraId="3858280F" w14:textId="77777777" w:rsidR="004B62F4" w:rsidRPr="00B51181" w:rsidRDefault="00EB6DD4" w:rsidP="00AE07F2">
            <w:pPr>
              <w:widowControl w:val="0"/>
              <w:jc w:val="center"/>
              <w:rPr>
                <w:rFonts w:ascii="Calibri" w:hAnsi="Calibri" w:cs="Calibri"/>
                <w:b/>
                <w:sz w:val="22"/>
                <w:szCs w:val="22"/>
              </w:rPr>
            </w:pPr>
            <w:r w:rsidRPr="00B51181">
              <w:rPr>
                <w:rFonts w:ascii="Calibri" w:hAnsi="Calibri" w:cs="Calibri"/>
                <w:b/>
                <w:sz w:val="22"/>
                <w:szCs w:val="22"/>
              </w:rPr>
              <w:t>Brotherhood – 1</w:t>
            </w:r>
            <w:r w:rsidR="0079466C" w:rsidRPr="00B51181">
              <w:rPr>
                <w:rFonts w:ascii="Calibri" w:hAnsi="Calibri" w:cs="Calibri"/>
                <w:b/>
                <w:sz w:val="22"/>
                <w:szCs w:val="22"/>
                <w:highlight w:val="yellow"/>
              </w:rPr>
              <w:br/>
            </w:r>
            <w:r w:rsidR="0079466C" w:rsidRPr="00B51181">
              <w:rPr>
                <w:rFonts w:ascii="Calibri" w:hAnsi="Calibri" w:cs="Calibri"/>
                <w:b/>
                <w:sz w:val="22"/>
                <w:szCs w:val="22"/>
              </w:rPr>
              <w:t xml:space="preserve">NAMIC/APCIA </w:t>
            </w:r>
            <w:r w:rsidRPr="00B51181">
              <w:rPr>
                <w:rFonts w:ascii="Calibri" w:hAnsi="Calibri" w:cs="Calibri"/>
                <w:b/>
                <w:sz w:val="22"/>
                <w:szCs w:val="22"/>
              </w:rPr>
              <w:t>–</w:t>
            </w:r>
            <w:r w:rsidR="00EF539C" w:rsidRPr="00B51181">
              <w:rPr>
                <w:rFonts w:ascii="Calibri" w:hAnsi="Calibri" w:cs="Calibri"/>
                <w:b/>
                <w:sz w:val="22"/>
                <w:szCs w:val="22"/>
              </w:rPr>
              <w:t xml:space="preserve"> </w:t>
            </w:r>
            <w:r w:rsidRPr="00B51181">
              <w:rPr>
                <w:rFonts w:ascii="Calibri" w:hAnsi="Calibri" w:cs="Calibri"/>
                <w:b/>
                <w:sz w:val="22"/>
                <w:szCs w:val="22"/>
              </w:rPr>
              <w:t>2</w:t>
            </w:r>
          </w:p>
          <w:p w14:paraId="583C5C73" w14:textId="76E44280" w:rsidR="006E791C" w:rsidRPr="00B51181" w:rsidRDefault="006E791C" w:rsidP="006E791C">
            <w:pPr>
              <w:widowControl w:val="0"/>
              <w:jc w:val="center"/>
              <w:rPr>
                <w:rFonts w:ascii="Calibri" w:hAnsi="Calibri" w:cs="Calibri"/>
                <w:b/>
                <w:sz w:val="22"/>
                <w:szCs w:val="22"/>
              </w:rPr>
            </w:pPr>
            <w:r w:rsidRPr="00B51181">
              <w:rPr>
                <w:rFonts w:ascii="Calibri" w:hAnsi="Calibri" w:cs="Calibri"/>
                <w:b/>
                <w:sz w:val="22"/>
                <w:szCs w:val="22"/>
              </w:rPr>
              <w:t>IP – 6</w:t>
            </w:r>
          </w:p>
        </w:tc>
      </w:tr>
    </w:tbl>
    <w:p w14:paraId="6BF86899" w14:textId="77777777" w:rsidR="004B62F4" w:rsidRPr="00B51181" w:rsidRDefault="004B62F4" w:rsidP="004B62F4">
      <w:pPr>
        <w:rPr>
          <w:rFonts w:ascii="Calibri" w:hAnsi="Calibri" w:cs="Calibri"/>
          <w:sz w:val="22"/>
          <w:szCs w:val="22"/>
          <w:lang w:eastAsia="zh-CN"/>
        </w:rPr>
      </w:pPr>
    </w:p>
    <w:p w14:paraId="33D1986A" w14:textId="77777777" w:rsidR="004B62F4" w:rsidRPr="00B51181" w:rsidRDefault="004B62F4" w:rsidP="004B62F4">
      <w:pPr>
        <w:pStyle w:val="BodyTextIndent"/>
        <w:ind w:left="0" w:firstLine="0"/>
        <w:jc w:val="both"/>
        <w:rPr>
          <w:rFonts w:ascii="Calibri" w:hAnsi="Calibri" w:cs="Calibri"/>
          <w:i/>
          <w:sz w:val="22"/>
          <w:szCs w:val="22"/>
          <w:u w:val="single"/>
        </w:rPr>
      </w:pPr>
      <w:r w:rsidRPr="00B51181">
        <w:rPr>
          <w:rFonts w:ascii="Calibri" w:hAnsi="Calibri" w:cs="Calibri"/>
          <w:i/>
          <w:sz w:val="22"/>
          <w:szCs w:val="22"/>
          <w:u w:val="single"/>
        </w:rPr>
        <w:t>Summary:</w:t>
      </w:r>
    </w:p>
    <w:p w14:paraId="0AD0E477" w14:textId="25B56422" w:rsidR="004B62F4" w:rsidRPr="00B51181" w:rsidRDefault="004B62F4" w:rsidP="004B62F4">
      <w:pPr>
        <w:jc w:val="both"/>
        <w:rPr>
          <w:rFonts w:ascii="Calibri" w:hAnsi="Calibri" w:cs="Calibri"/>
          <w:sz w:val="22"/>
          <w:szCs w:val="22"/>
        </w:rPr>
      </w:pPr>
      <w:r w:rsidRPr="00B51181">
        <w:rPr>
          <w:rFonts w:ascii="Calibri" w:hAnsi="Calibri" w:cs="Calibri"/>
          <w:sz w:val="22"/>
          <w:szCs w:val="22"/>
        </w:rPr>
        <w:t xml:space="preserve">On </w:t>
      </w:r>
      <w:r w:rsidR="00E473E9" w:rsidRPr="00B51181">
        <w:rPr>
          <w:rFonts w:ascii="Calibri" w:hAnsi="Calibri" w:cs="Calibri"/>
          <w:sz w:val="22"/>
          <w:szCs w:val="22"/>
        </w:rPr>
        <w:t>August 11</w:t>
      </w:r>
      <w:r w:rsidRPr="00B51181">
        <w:rPr>
          <w:rFonts w:ascii="Calibri" w:hAnsi="Calibri" w:cs="Calibri"/>
          <w:sz w:val="22"/>
          <w:szCs w:val="22"/>
        </w:rPr>
        <w:t>, 2025, the Working Group exposed revisions to clarify that sale leasebacks with restrictions on access to the cash</w:t>
      </w:r>
      <w:r w:rsidR="004C2379" w:rsidRPr="00B51181">
        <w:rPr>
          <w:rFonts w:ascii="Calibri" w:hAnsi="Calibri" w:cs="Calibri"/>
          <w:sz w:val="22"/>
          <w:szCs w:val="22"/>
        </w:rPr>
        <w:t xml:space="preserve"> received as part of the sale</w:t>
      </w:r>
      <w:r w:rsidRPr="00B51181">
        <w:rPr>
          <w:rFonts w:ascii="Calibri" w:hAnsi="Calibri" w:cs="Calibri"/>
          <w:sz w:val="22"/>
          <w:szCs w:val="22"/>
        </w:rPr>
        <w:t xml:space="preserve"> do not qualify for sale leaseback accounting and must be accounted for by the seller using the financing method</w:t>
      </w:r>
      <w:r w:rsidR="004B376A" w:rsidRPr="00B51181">
        <w:rPr>
          <w:rFonts w:ascii="Calibri" w:hAnsi="Calibri" w:cs="Calibri"/>
          <w:sz w:val="22"/>
          <w:szCs w:val="22"/>
        </w:rPr>
        <w:t xml:space="preserve">. </w:t>
      </w:r>
      <w:r w:rsidRPr="00B51181">
        <w:rPr>
          <w:rFonts w:ascii="Calibri" w:hAnsi="Calibri" w:cs="Calibri"/>
          <w:sz w:val="22"/>
          <w:szCs w:val="22"/>
        </w:rPr>
        <w:t>This agenda item was draft</w:t>
      </w:r>
      <w:r w:rsidR="00BE3355" w:rsidRPr="00B51181">
        <w:rPr>
          <w:rFonts w:ascii="Calibri" w:hAnsi="Calibri" w:cs="Calibri"/>
          <w:sz w:val="22"/>
          <w:szCs w:val="22"/>
        </w:rPr>
        <w:t>ed</w:t>
      </w:r>
      <w:r w:rsidRPr="00B51181">
        <w:rPr>
          <w:rFonts w:ascii="Calibri" w:hAnsi="Calibri" w:cs="Calibri"/>
          <w:sz w:val="22"/>
          <w:szCs w:val="22"/>
        </w:rPr>
        <w:t xml:space="preserve"> in response to a question NAIC staff received on a sales leaseback transaction that included a significant restriction on the cash received as part of the sale of the assets, and if such a transaction would meet the definition of a sale leaseback in accordance with </w:t>
      </w:r>
      <w:r w:rsidRPr="00B51181">
        <w:rPr>
          <w:rFonts w:ascii="Calibri" w:hAnsi="Calibri" w:cs="Calibri"/>
          <w:i/>
          <w:sz w:val="22"/>
          <w:szCs w:val="22"/>
        </w:rPr>
        <w:t>SSAP No. 22—Leases</w:t>
      </w:r>
      <w:r w:rsidRPr="00B51181">
        <w:rPr>
          <w:rFonts w:ascii="Calibri" w:hAnsi="Calibri" w:cs="Calibri"/>
          <w:sz w:val="22"/>
          <w:szCs w:val="22"/>
        </w:rPr>
        <w:t xml:space="preserve">. In the transaction, the company was able to sell the nonadmitted asset to an unaffiliated party, but as a part of the transaction, the cash the seller received was to be held in such a manner that the selling insurance company would not be able access the cash until the leaseback was fully paid off years in the future. </w:t>
      </w:r>
      <w:r w:rsidR="00B36AAB">
        <w:rPr>
          <w:rFonts w:ascii="Calibri" w:hAnsi="Calibri" w:cs="Calibri"/>
          <w:sz w:val="22"/>
          <w:szCs w:val="22"/>
        </w:rPr>
        <w:t xml:space="preserve">If the insurer were to be put into receivership during the lease term, the cash would not be able to be used to pay policyholder claims. </w:t>
      </w:r>
      <w:r w:rsidRPr="00B51181">
        <w:rPr>
          <w:rFonts w:ascii="Calibri" w:hAnsi="Calibri" w:cs="Calibri"/>
          <w:sz w:val="22"/>
          <w:szCs w:val="22"/>
        </w:rPr>
        <w:t>This agenda item intends to provide guidance that sales leaseback accounting would not be applicable in situations in which the selling insurer is restricted from readily accessing the sales proceeds. In such instances the financing method would be required.</w:t>
      </w:r>
    </w:p>
    <w:p w14:paraId="0AD9676D" w14:textId="77777777" w:rsidR="004B62F4" w:rsidRPr="00B51181" w:rsidRDefault="004B62F4" w:rsidP="004B62F4">
      <w:pPr>
        <w:pStyle w:val="BodyTextIndent"/>
        <w:ind w:left="0" w:firstLine="0"/>
        <w:jc w:val="both"/>
        <w:rPr>
          <w:rFonts w:ascii="Calibri" w:hAnsi="Calibri" w:cs="Calibri"/>
          <w:b/>
          <w:sz w:val="22"/>
          <w:szCs w:val="22"/>
        </w:rPr>
      </w:pPr>
    </w:p>
    <w:p w14:paraId="51616AEE" w14:textId="77777777" w:rsidR="004B62F4" w:rsidRPr="00B51181" w:rsidRDefault="004B62F4" w:rsidP="004B62F4">
      <w:pPr>
        <w:pStyle w:val="paragraph"/>
        <w:keepNext/>
        <w:spacing w:before="0" w:beforeAutospacing="0" w:after="0" w:afterAutospacing="0"/>
        <w:jc w:val="both"/>
        <w:textAlignment w:val="baseline"/>
        <w:rPr>
          <w:rFonts w:ascii="Calibri" w:hAnsi="Calibri" w:cs="Calibri"/>
          <w:i/>
          <w:sz w:val="22"/>
          <w:szCs w:val="22"/>
          <w:u w:val="single"/>
        </w:rPr>
      </w:pPr>
      <w:r w:rsidRPr="00B51181">
        <w:rPr>
          <w:rFonts w:ascii="Calibri" w:hAnsi="Calibri" w:cs="Calibri"/>
          <w:i/>
          <w:sz w:val="22"/>
          <w:szCs w:val="22"/>
          <w:u w:val="single"/>
        </w:rPr>
        <w:t>Interested Parties’ Comments:</w:t>
      </w:r>
    </w:p>
    <w:p w14:paraId="2D08178C" w14:textId="38BA7D0C" w:rsidR="00D12F84" w:rsidRDefault="00D12F84" w:rsidP="00D12F84">
      <w:pPr>
        <w:jc w:val="both"/>
        <w:rPr>
          <w:rFonts w:ascii="Calibri" w:hAnsi="Calibri" w:cs="Calibri"/>
          <w:bCs/>
          <w:sz w:val="22"/>
          <w:szCs w:val="22"/>
        </w:rPr>
      </w:pPr>
      <w:r w:rsidRPr="00D12F84">
        <w:rPr>
          <w:rFonts w:ascii="Calibri" w:hAnsi="Calibri" w:cs="Calibri"/>
          <w:bCs/>
          <w:sz w:val="22"/>
          <w:szCs w:val="22"/>
        </w:rPr>
        <w:t xml:space="preserve">Interested parties discussed this </w:t>
      </w:r>
      <w:proofErr w:type="gramStart"/>
      <w:r w:rsidRPr="00D12F84">
        <w:rPr>
          <w:rFonts w:ascii="Calibri" w:hAnsi="Calibri" w:cs="Calibri"/>
          <w:bCs/>
          <w:sz w:val="22"/>
          <w:szCs w:val="22"/>
        </w:rPr>
        <w:t>item</w:t>
      </w:r>
      <w:proofErr w:type="gramEnd"/>
      <w:r w:rsidRPr="00D12F84">
        <w:rPr>
          <w:rFonts w:ascii="Calibri" w:hAnsi="Calibri" w:cs="Calibri"/>
          <w:bCs/>
          <w:sz w:val="22"/>
          <w:szCs w:val="22"/>
        </w:rPr>
        <w:t xml:space="preserve"> and no concerns were raised. We refer the Working Group to a joint letter that is being submitted by the American Property Casualty Insurance Association (APCIA) and National Association of Mutual Insurance Companies (NAMIC) on this proposal. </w:t>
      </w:r>
    </w:p>
    <w:p w14:paraId="02CA1987" w14:textId="77777777" w:rsidR="004C2ECE" w:rsidRDefault="004C2ECE" w:rsidP="00D12F84">
      <w:pPr>
        <w:jc w:val="both"/>
        <w:rPr>
          <w:rFonts w:ascii="Calibri" w:hAnsi="Calibri" w:cs="Calibri"/>
          <w:bCs/>
          <w:sz w:val="22"/>
          <w:szCs w:val="22"/>
        </w:rPr>
      </w:pPr>
    </w:p>
    <w:p w14:paraId="0D5F7391" w14:textId="471D1738" w:rsidR="002D33E0" w:rsidRPr="00B51181" w:rsidRDefault="00464ED8" w:rsidP="004B62F4">
      <w:pPr>
        <w:widowControl w:val="0"/>
        <w:jc w:val="both"/>
        <w:rPr>
          <w:rFonts w:ascii="Calibri" w:hAnsi="Calibri" w:cs="Calibri"/>
          <w:i/>
          <w:color w:val="000000" w:themeColor="text1"/>
          <w:sz w:val="22"/>
          <w:szCs w:val="22"/>
          <w:u w:val="single"/>
        </w:rPr>
      </w:pPr>
      <w:r w:rsidRPr="00B51181">
        <w:rPr>
          <w:rFonts w:ascii="Calibri" w:hAnsi="Calibri" w:cs="Calibri"/>
          <w:i/>
          <w:color w:val="000000" w:themeColor="text1"/>
          <w:sz w:val="22"/>
          <w:szCs w:val="22"/>
          <w:u w:val="single"/>
        </w:rPr>
        <w:t>National Association of Mutual Insurance Companies</w:t>
      </w:r>
      <w:r w:rsidRPr="00B51181">
        <w:rPr>
          <w:rFonts w:ascii="Calibri" w:hAnsi="Calibri" w:cs="Calibri"/>
          <w:sz w:val="22"/>
          <w:szCs w:val="22"/>
          <w:u w:val="single"/>
        </w:rPr>
        <w:t xml:space="preserve"> (</w:t>
      </w:r>
      <w:r w:rsidR="002D33E0" w:rsidRPr="00B51181">
        <w:rPr>
          <w:rFonts w:ascii="Calibri" w:hAnsi="Calibri" w:cs="Calibri"/>
          <w:i/>
          <w:color w:val="000000" w:themeColor="text1"/>
          <w:sz w:val="22"/>
          <w:szCs w:val="22"/>
          <w:u w:val="single"/>
        </w:rPr>
        <w:t>NAMIC</w:t>
      </w:r>
      <w:r w:rsidRPr="00B51181">
        <w:rPr>
          <w:rFonts w:ascii="Calibri" w:hAnsi="Calibri" w:cs="Calibri"/>
          <w:i/>
          <w:color w:val="000000" w:themeColor="text1"/>
          <w:sz w:val="22"/>
          <w:szCs w:val="22"/>
          <w:u w:val="single"/>
        </w:rPr>
        <w:t>)</w:t>
      </w:r>
      <w:r w:rsidR="00BB48CD" w:rsidRPr="00B51181">
        <w:rPr>
          <w:rFonts w:ascii="Calibri" w:hAnsi="Calibri" w:cs="Calibri"/>
          <w:i/>
          <w:color w:val="000000" w:themeColor="text1"/>
          <w:sz w:val="22"/>
          <w:szCs w:val="22"/>
          <w:u w:val="single"/>
        </w:rPr>
        <w:t xml:space="preserve"> and</w:t>
      </w:r>
      <w:r w:rsidR="00BB48CD" w:rsidRPr="00B51181">
        <w:rPr>
          <w:rFonts w:ascii="Calibri" w:hAnsi="Calibri" w:cs="Calibri"/>
          <w:color w:val="000000"/>
          <w:sz w:val="22"/>
          <w:szCs w:val="22"/>
          <w:u w:val="single"/>
        </w:rPr>
        <w:t xml:space="preserve"> </w:t>
      </w:r>
      <w:r w:rsidR="00BB48CD" w:rsidRPr="00B51181">
        <w:rPr>
          <w:rFonts w:ascii="Calibri" w:hAnsi="Calibri" w:cs="Calibri"/>
          <w:i/>
          <w:color w:val="000000" w:themeColor="text1"/>
          <w:sz w:val="22"/>
          <w:szCs w:val="22"/>
          <w:u w:val="single"/>
        </w:rPr>
        <w:t>American Property and Casualty Insurance Association (APCIA)</w:t>
      </w:r>
      <w:r w:rsidR="002D33E0" w:rsidRPr="00B51181">
        <w:rPr>
          <w:rFonts w:ascii="Calibri" w:hAnsi="Calibri" w:cs="Calibri"/>
          <w:i/>
          <w:color w:val="000000" w:themeColor="text1"/>
          <w:sz w:val="22"/>
          <w:szCs w:val="22"/>
          <w:u w:val="single"/>
        </w:rPr>
        <w:t xml:space="preserve"> Comments</w:t>
      </w:r>
      <w:r w:rsidR="00D06882" w:rsidRPr="00B51181">
        <w:rPr>
          <w:rFonts w:ascii="Calibri" w:hAnsi="Calibri" w:cs="Calibri"/>
          <w:i/>
          <w:color w:val="000000" w:themeColor="text1"/>
          <w:sz w:val="22"/>
          <w:szCs w:val="22"/>
          <w:u w:val="single"/>
        </w:rPr>
        <w:t xml:space="preserve"> (“The Trades”)</w:t>
      </w:r>
    </w:p>
    <w:p w14:paraId="4ED5CC27" w14:textId="77777777" w:rsidR="00D06882" w:rsidRPr="00B51181" w:rsidRDefault="00D06882" w:rsidP="00D06882">
      <w:pPr>
        <w:jc w:val="both"/>
        <w:rPr>
          <w:rFonts w:ascii="Calibri" w:hAnsi="Calibri" w:cs="Calibri"/>
          <w:sz w:val="22"/>
          <w:szCs w:val="22"/>
          <w:lang w:val="en-GB"/>
        </w:rPr>
      </w:pPr>
      <w:r w:rsidRPr="00B51181">
        <w:rPr>
          <w:rFonts w:ascii="Calibri" w:hAnsi="Calibri" w:cs="Calibri"/>
          <w:sz w:val="22"/>
          <w:szCs w:val="22"/>
          <w:lang w:val="en-GB"/>
        </w:rPr>
        <w:t xml:space="preserve">The Trades appreciate the work that the NAIC staff has done on this issue to make it clear what type of transaction should fall under </w:t>
      </w:r>
      <w:r w:rsidRPr="00B51181">
        <w:rPr>
          <w:rFonts w:ascii="Calibri" w:hAnsi="Calibri" w:cs="Calibri"/>
          <w:i/>
          <w:sz w:val="22"/>
          <w:szCs w:val="22"/>
          <w:lang w:val="en-GB"/>
        </w:rPr>
        <w:t>SSAP No. 22 – Leases.</w:t>
      </w:r>
      <w:r w:rsidRPr="00B51181">
        <w:rPr>
          <w:rFonts w:ascii="Calibri" w:hAnsi="Calibri" w:cs="Calibri"/>
          <w:sz w:val="22"/>
          <w:szCs w:val="22"/>
          <w:lang w:val="en-GB"/>
        </w:rPr>
        <w:t xml:space="preserve"> We support the continued use of sale-leaseback accounting as a viable accounting practice when the transaction meets all necessary conditions. </w:t>
      </w:r>
    </w:p>
    <w:p w14:paraId="7B05C72F" w14:textId="77777777" w:rsidR="00D06882" w:rsidRPr="00B51181" w:rsidRDefault="00D06882" w:rsidP="00D06882">
      <w:pPr>
        <w:jc w:val="both"/>
        <w:rPr>
          <w:rFonts w:ascii="Calibri" w:hAnsi="Calibri" w:cs="Calibri"/>
          <w:sz w:val="22"/>
          <w:szCs w:val="22"/>
          <w:lang w:val="en-GB"/>
        </w:rPr>
      </w:pPr>
    </w:p>
    <w:p w14:paraId="27B7602B" w14:textId="11BCC572" w:rsidR="00D06882" w:rsidRPr="00B51181" w:rsidRDefault="00D06882" w:rsidP="00D06882">
      <w:pPr>
        <w:jc w:val="both"/>
        <w:rPr>
          <w:rFonts w:ascii="Calibri" w:hAnsi="Calibri" w:cs="Calibri"/>
          <w:sz w:val="22"/>
          <w:szCs w:val="22"/>
          <w:lang w:val="en-GB"/>
        </w:rPr>
      </w:pPr>
      <w:r w:rsidRPr="00B51181">
        <w:rPr>
          <w:rFonts w:ascii="Calibri" w:hAnsi="Calibri" w:cs="Calibri"/>
          <w:sz w:val="22"/>
          <w:szCs w:val="22"/>
          <w:lang w:val="en-GB"/>
        </w:rPr>
        <w:t>To make it clear that this edit does not overrule the guidance found in SSAP No 4 – Assets and Nonadmitted Assets and INT 01-31, regarding collateral pledged for their performance under a contract and for easier flow of reading, the Trades suggest the below edits. First, change the lead in sentence to say, “meets the following criteria</w:t>
      </w:r>
      <w:r w:rsidR="005F35A7" w:rsidRPr="00B51181">
        <w:rPr>
          <w:rFonts w:ascii="Calibri" w:hAnsi="Calibri" w:cs="Calibri"/>
          <w:sz w:val="22"/>
          <w:szCs w:val="22"/>
          <w:lang w:val="en-GB"/>
        </w:rPr>
        <w:t>.”</w:t>
      </w:r>
      <w:r w:rsidRPr="00B51181">
        <w:rPr>
          <w:rFonts w:ascii="Calibri" w:hAnsi="Calibri" w:cs="Calibri"/>
          <w:sz w:val="22"/>
          <w:szCs w:val="22"/>
          <w:lang w:val="en-GB"/>
        </w:rPr>
        <w:t xml:space="preserve"> This edit makes it clear to the reader that this type of transaction does not fall under the sale-leaseback accounting method. The second edit suggestion is a rewording of the </w:t>
      </w:r>
      <w:r w:rsidRPr="00B51181">
        <w:rPr>
          <w:rFonts w:ascii="Calibri" w:hAnsi="Calibri" w:cs="Calibri"/>
          <w:sz w:val="22"/>
          <w:szCs w:val="22"/>
          <w:lang w:val="en-GB"/>
        </w:rPr>
        <w:lastRenderedPageBreak/>
        <w:t>first sentence in (c), clarifying that if the cash or assets received by the seller have access restrictions and do not meet the definitions found in SSAP No.</w:t>
      </w:r>
      <w:r w:rsidR="00EB6655" w:rsidRPr="00B51181">
        <w:rPr>
          <w:rFonts w:ascii="Calibri" w:hAnsi="Calibri" w:cs="Calibri"/>
          <w:sz w:val="22"/>
          <w:szCs w:val="22"/>
          <w:lang w:val="en-GB"/>
        </w:rPr>
        <w:t xml:space="preserve"> </w:t>
      </w:r>
      <w:r w:rsidRPr="00B51181">
        <w:rPr>
          <w:rFonts w:ascii="Calibri" w:hAnsi="Calibri" w:cs="Calibri"/>
          <w:sz w:val="22"/>
          <w:szCs w:val="22"/>
          <w:lang w:val="en-GB"/>
        </w:rPr>
        <w:t>4, the restricted cash and assets are nonadmitted. Our edits underscore that is that total restriction on access to cash or assets, not the mere presence of a restriction, that renders the transaction incompatible with sale accounting.</w:t>
      </w:r>
    </w:p>
    <w:p w14:paraId="40F12278" w14:textId="77777777" w:rsidR="00D06882" w:rsidRPr="00B51181" w:rsidRDefault="00D06882" w:rsidP="00D06882">
      <w:pPr>
        <w:jc w:val="both"/>
        <w:rPr>
          <w:rFonts w:ascii="Calibri" w:hAnsi="Calibri" w:cs="Calibri"/>
          <w:sz w:val="22"/>
          <w:szCs w:val="22"/>
          <w:lang w:val="en-GB"/>
        </w:rPr>
      </w:pPr>
    </w:p>
    <w:p w14:paraId="25601D30" w14:textId="77777777" w:rsidR="009E7FD3" w:rsidRPr="00B51181" w:rsidRDefault="009E7FD3" w:rsidP="009E7FD3">
      <w:pPr>
        <w:pStyle w:val="ListParagraph"/>
        <w:numPr>
          <w:ilvl w:val="0"/>
          <w:numId w:val="26"/>
        </w:numPr>
        <w:spacing w:after="160" w:line="278" w:lineRule="auto"/>
        <w:jc w:val="both"/>
        <w:rPr>
          <w:rFonts w:ascii="Calibri" w:hAnsi="Calibri" w:cs="Calibri"/>
          <w:sz w:val="22"/>
          <w:szCs w:val="22"/>
        </w:rPr>
      </w:pPr>
      <w:r w:rsidRPr="00B51181">
        <w:rPr>
          <w:rFonts w:ascii="Calibri" w:hAnsi="Calibri" w:cs="Calibri"/>
          <w:sz w:val="22"/>
          <w:szCs w:val="22"/>
        </w:rPr>
        <w:t xml:space="preserve">Sale-leaseback accounting shall be used by a seller-lessee only if a sale-leaseback transaction </w:t>
      </w:r>
      <w:ins w:id="1" w:author="Stultz, Jake" w:date="2025-11-03T14:35:00Z" w16du:dateUtc="2025-11-03T20:35:00Z">
        <w:r w:rsidRPr="00B51181">
          <w:rPr>
            <w:rFonts w:ascii="Calibri" w:hAnsi="Calibri" w:cs="Calibri"/>
            <w:sz w:val="22"/>
            <w:szCs w:val="22"/>
          </w:rPr>
          <w:t>meets</w:t>
        </w:r>
      </w:ins>
      <w:del w:id="2" w:author="Stultz, Jake" w:date="2025-11-03T14:35:00Z" w16du:dateUtc="2025-11-03T20:35:00Z">
        <w:r w:rsidRPr="00B51181" w:rsidDel="00AA6DB4">
          <w:rPr>
            <w:rFonts w:ascii="Calibri" w:hAnsi="Calibri" w:cs="Calibri"/>
            <w:sz w:val="22"/>
            <w:szCs w:val="22"/>
          </w:rPr>
          <w:delText>includes all of</w:delText>
        </w:r>
      </w:del>
      <w:r w:rsidRPr="00B51181">
        <w:rPr>
          <w:rFonts w:ascii="Calibri" w:hAnsi="Calibri" w:cs="Calibri"/>
          <w:sz w:val="22"/>
          <w:szCs w:val="22"/>
        </w:rPr>
        <w:t xml:space="preserve"> the following</w:t>
      </w:r>
      <w:ins w:id="3" w:author="Stultz, Jake" w:date="2025-11-03T14:35:00Z" w16du:dateUtc="2025-11-03T20:35:00Z">
        <w:r w:rsidRPr="00B51181">
          <w:rPr>
            <w:rFonts w:ascii="Calibri" w:hAnsi="Calibri" w:cs="Calibri"/>
            <w:sz w:val="22"/>
            <w:szCs w:val="22"/>
          </w:rPr>
          <w:t xml:space="preserve"> criteria</w:t>
        </w:r>
      </w:ins>
      <w:r w:rsidRPr="00B51181">
        <w:rPr>
          <w:rFonts w:ascii="Calibri" w:hAnsi="Calibri" w:cs="Calibri"/>
          <w:sz w:val="22"/>
          <w:szCs w:val="22"/>
        </w:rPr>
        <w:t>:</w:t>
      </w:r>
    </w:p>
    <w:p w14:paraId="734C8DAE" w14:textId="77777777" w:rsidR="00D06882" w:rsidRPr="00B51181" w:rsidRDefault="00D06882" w:rsidP="00D06882">
      <w:pPr>
        <w:pStyle w:val="ListParagraph"/>
        <w:spacing w:after="160" w:line="278" w:lineRule="auto"/>
        <w:jc w:val="both"/>
        <w:rPr>
          <w:rFonts w:ascii="Calibri" w:hAnsi="Calibri" w:cs="Calibri"/>
          <w:sz w:val="22"/>
          <w:szCs w:val="22"/>
        </w:rPr>
      </w:pPr>
    </w:p>
    <w:p w14:paraId="5AE444D8" w14:textId="77777777" w:rsidR="00D06882" w:rsidRPr="00B51181" w:rsidRDefault="00D06882" w:rsidP="007B7D24">
      <w:pPr>
        <w:pStyle w:val="ListParagraph"/>
        <w:numPr>
          <w:ilvl w:val="0"/>
          <w:numId w:val="25"/>
        </w:numPr>
        <w:ind w:left="1080"/>
        <w:jc w:val="both"/>
        <w:rPr>
          <w:rFonts w:ascii="Calibri" w:hAnsi="Calibri" w:cs="Calibri"/>
          <w:sz w:val="22"/>
          <w:szCs w:val="22"/>
        </w:rPr>
      </w:pPr>
      <w:r w:rsidRPr="00B51181">
        <w:rPr>
          <w:rFonts w:ascii="Calibri" w:hAnsi="Calibri" w:cs="Calibri"/>
          <w:sz w:val="22"/>
          <w:szCs w:val="22"/>
        </w:rPr>
        <w:t xml:space="preserve">A normal leaseback is a lessee-lessor relationship that involves active use of the property by the seller-lessee in consideration for payment of rent, including contingent rentals that are based on future operations of the seller-lessee. The phrase active use of the property by the seller-lessee refers to use of the property during the lease term in the seller-lessee’s trade or business, </w:t>
      </w:r>
      <w:proofErr w:type="gramStart"/>
      <w:r w:rsidRPr="00B51181">
        <w:rPr>
          <w:rFonts w:ascii="Calibri" w:hAnsi="Calibri" w:cs="Calibri"/>
          <w:sz w:val="22"/>
          <w:szCs w:val="22"/>
        </w:rPr>
        <w:t>provided that</w:t>
      </w:r>
      <w:proofErr w:type="gramEnd"/>
      <w:r w:rsidRPr="00B51181">
        <w:rPr>
          <w:rFonts w:ascii="Calibri" w:hAnsi="Calibri" w:cs="Calibri"/>
          <w:sz w:val="22"/>
          <w:szCs w:val="22"/>
        </w:rPr>
        <w:t xml:space="preserve"> subleasing of the leased property is minor.</w:t>
      </w:r>
    </w:p>
    <w:p w14:paraId="0231FD65" w14:textId="77777777" w:rsidR="00D06882" w:rsidRPr="00B51181" w:rsidRDefault="00D06882" w:rsidP="00D06882">
      <w:pPr>
        <w:pStyle w:val="ListParagraph"/>
        <w:ind w:left="1080"/>
        <w:jc w:val="both"/>
        <w:rPr>
          <w:rFonts w:ascii="Calibri" w:hAnsi="Calibri" w:cs="Calibri"/>
          <w:sz w:val="22"/>
          <w:szCs w:val="22"/>
        </w:rPr>
      </w:pPr>
    </w:p>
    <w:p w14:paraId="3AE1C9B3" w14:textId="77777777" w:rsidR="00D06882" w:rsidRPr="00B51181" w:rsidRDefault="00D06882" w:rsidP="007B7D24">
      <w:pPr>
        <w:pStyle w:val="ListParagraph"/>
        <w:numPr>
          <w:ilvl w:val="0"/>
          <w:numId w:val="25"/>
        </w:numPr>
        <w:ind w:left="1080"/>
        <w:jc w:val="both"/>
        <w:rPr>
          <w:rFonts w:ascii="Calibri" w:hAnsi="Calibri" w:cs="Calibri"/>
          <w:sz w:val="22"/>
          <w:szCs w:val="22"/>
        </w:rPr>
      </w:pPr>
      <w:r w:rsidRPr="00B51181">
        <w:rPr>
          <w:rFonts w:ascii="Calibri" w:hAnsi="Calibri" w:cs="Calibri"/>
          <w:sz w:val="22"/>
          <w:szCs w:val="22"/>
        </w:rPr>
        <w:t>Admitted assets, if the buyer-lessor is a related party, or either admitted or nonadmitted assets if the buyer-lessor is not a related party. For purposes of this paragraph, related parties include those identified in SSAP No. 25 and entities created for the purpose of buying and leasing nonadmitted assets for the reporting entity and/or its affiliates.</w:t>
      </w:r>
    </w:p>
    <w:p w14:paraId="03039B9E" w14:textId="77777777" w:rsidR="00D06882" w:rsidRPr="00B51181" w:rsidRDefault="00D06882" w:rsidP="009E7FD3">
      <w:pPr>
        <w:pStyle w:val="ListParagraph"/>
        <w:rPr>
          <w:rFonts w:ascii="Calibri" w:hAnsi="Calibri" w:cs="Calibri"/>
          <w:sz w:val="22"/>
          <w:szCs w:val="22"/>
        </w:rPr>
      </w:pPr>
    </w:p>
    <w:p w14:paraId="07B6D766" w14:textId="1B698A0D" w:rsidR="00D06882" w:rsidRPr="00B51181" w:rsidRDefault="00D06882" w:rsidP="007B7D24">
      <w:pPr>
        <w:pStyle w:val="ListParagraph"/>
        <w:numPr>
          <w:ilvl w:val="0"/>
          <w:numId w:val="25"/>
        </w:numPr>
        <w:ind w:left="1080"/>
        <w:jc w:val="both"/>
        <w:rPr>
          <w:rFonts w:ascii="Calibri" w:hAnsi="Calibri" w:cs="Calibri"/>
          <w:sz w:val="22"/>
          <w:szCs w:val="22"/>
        </w:rPr>
      </w:pPr>
      <w:r w:rsidRPr="00B51181">
        <w:rPr>
          <w:rFonts w:ascii="Calibri" w:hAnsi="Calibri" w:cs="Calibri"/>
          <w:sz w:val="22"/>
          <w:szCs w:val="22"/>
        </w:rPr>
        <w:t xml:space="preserve">When cash or assets received by the seller </w:t>
      </w:r>
      <w:ins w:id="4" w:author="Stultz, Jake" w:date="2025-11-03T14:37:00Z" w16du:dateUtc="2025-11-03T20:37:00Z">
        <w:r w:rsidRPr="00B51181">
          <w:rPr>
            <w:rFonts w:ascii="Calibri" w:hAnsi="Calibri" w:cs="Calibri"/>
            <w:sz w:val="22"/>
            <w:szCs w:val="22"/>
          </w:rPr>
          <w:t>cannot be accessed until the end of the contract and/or such cash or assets will be lost in whole or in part if the seller terminates the contract, and the cash or assets</w:t>
        </w:r>
      </w:ins>
      <w:ins w:id="5" w:author="Stultz, Jake" w:date="2025-11-03T14:38:00Z" w16du:dateUtc="2025-11-03T20:38:00Z">
        <w:r w:rsidRPr="00B51181">
          <w:rPr>
            <w:rFonts w:ascii="Calibri" w:hAnsi="Calibri" w:cs="Calibri"/>
            <w:sz w:val="22"/>
            <w:szCs w:val="22"/>
          </w:rPr>
          <w:t xml:space="preserve"> </w:t>
        </w:r>
        <w:r w:rsidR="009E7FD3" w:rsidRPr="00B51181">
          <w:rPr>
            <w:rFonts w:ascii="Calibri" w:hAnsi="Calibri" w:cs="Calibri"/>
            <w:sz w:val="22"/>
            <w:szCs w:val="22"/>
          </w:rPr>
          <w:t>do not meet the definition of admitted assets</w:t>
        </w:r>
      </w:ins>
      <w:del w:id="6" w:author="Stultz, Jake" w:date="2025-11-03T14:38:00Z" w16du:dateUtc="2025-11-03T20:38:00Z">
        <w:r w:rsidR="009E7FD3" w:rsidRPr="00B51181" w:rsidDel="003F3DD1">
          <w:rPr>
            <w:rFonts w:ascii="Calibri" w:hAnsi="Calibri" w:cs="Calibri"/>
            <w:sz w:val="22"/>
            <w:szCs w:val="22"/>
          </w:rPr>
          <w:delText>have restrictions as to the use of the cash or sale of the assets,</w:delText>
        </w:r>
      </w:del>
      <w:ins w:id="7" w:author="Stultz, Jake" w:date="2025-11-03T14:38:00Z" w16du:dateUtc="2025-11-03T20:38:00Z">
        <w:r w:rsidR="009E7FD3" w:rsidRPr="00B51181">
          <w:rPr>
            <w:rFonts w:ascii="Calibri" w:hAnsi="Calibri" w:cs="Calibri"/>
            <w:sz w:val="22"/>
            <w:szCs w:val="22"/>
          </w:rPr>
          <w:t>.</w:t>
        </w:r>
      </w:ins>
      <w:r w:rsidR="009E7FD3" w:rsidRPr="00B51181">
        <w:rPr>
          <w:rFonts w:ascii="Calibri" w:hAnsi="Calibri" w:cs="Calibri"/>
          <w:sz w:val="22"/>
          <w:szCs w:val="22"/>
        </w:rPr>
        <w:t xml:space="preserve"> </w:t>
      </w:r>
      <w:del w:id="8" w:author="Stultz, Jake" w:date="2025-11-03T14:38:00Z" w16du:dateUtc="2025-11-03T20:38:00Z">
        <w:r w:rsidR="009E7FD3" w:rsidRPr="00B51181" w:rsidDel="003F3DD1">
          <w:rPr>
            <w:rFonts w:ascii="Calibri" w:hAnsi="Calibri" w:cs="Calibri"/>
            <w:sz w:val="22"/>
            <w:szCs w:val="22"/>
          </w:rPr>
          <w:delText>t</w:delText>
        </w:r>
      </w:del>
      <w:del w:id="9" w:author="Stultz, Jake" w:date="2025-11-03T14:39:00Z" w16du:dateUtc="2025-11-03T20:39:00Z">
        <w:r w:rsidR="009E7FD3" w:rsidRPr="00B51181" w:rsidDel="003F3DD1">
          <w:rPr>
            <w:rFonts w:ascii="Calibri" w:hAnsi="Calibri" w:cs="Calibri"/>
            <w:sz w:val="22"/>
            <w:szCs w:val="22"/>
          </w:rPr>
          <w:delText>he</w:delText>
        </w:r>
      </w:del>
      <w:ins w:id="10" w:author="Stultz, Jake" w:date="2025-11-03T14:40:00Z" w16du:dateUtc="2025-11-03T20:40:00Z">
        <w:r w:rsidR="009E7FD3" w:rsidRPr="00B51181">
          <w:rPr>
            <w:rFonts w:ascii="Calibri" w:hAnsi="Calibri" w:cs="Calibri"/>
            <w:sz w:val="22"/>
            <w:szCs w:val="22"/>
          </w:rPr>
          <w:t>The</w:t>
        </w:r>
      </w:ins>
      <w:ins w:id="11" w:author="Stultz, Jake" w:date="2025-11-03T14:39:00Z" w16du:dateUtc="2025-11-03T20:39:00Z">
        <w:r w:rsidR="009E7FD3" w:rsidRPr="00B51181">
          <w:rPr>
            <w:rFonts w:ascii="Calibri" w:hAnsi="Calibri" w:cs="Calibri"/>
            <w:sz w:val="22"/>
            <w:szCs w:val="22"/>
          </w:rPr>
          <w:t xml:space="preserve"> restricted</w:t>
        </w:r>
      </w:ins>
      <w:r w:rsidR="009E7FD3" w:rsidRPr="00B51181">
        <w:rPr>
          <w:rFonts w:ascii="Calibri" w:hAnsi="Calibri" w:cs="Calibri"/>
          <w:sz w:val="22"/>
          <w:szCs w:val="22"/>
        </w:rPr>
        <w:t xml:space="preserve"> cash and assets received are not considered available to meet policyholder obligations and are nonadmitted</w:t>
      </w:r>
      <w:del w:id="12" w:author="Stultz, Jake" w:date="2025-11-03T14:36:00Z" w16du:dateUtc="2025-11-03T20:36:00Z">
        <w:r w:rsidR="009E7FD3" w:rsidRPr="00B51181" w:rsidDel="00AA6DB4">
          <w:rPr>
            <w:rFonts w:ascii="Calibri" w:hAnsi="Calibri" w:cs="Calibri"/>
            <w:sz w:val="22"/>
            <w:szCs w:val="22"/>
          </w:rPr>
          <w:delText xml:space="preserve"> in accordance with </w:delText>
        </w:r>
        <w:r w:rsidR="009E7FD3" w:rsidRPr="00B51181" w:rsidDel="00AA6DB4">
          <w:rPr>
            <w:rFonts w:ascii="Calibri" w:hAnsi="Calibri" w:cs="Calibri"/>
            <w:i/>
            <w:sz w:val="22"/>
            <w:szCs w:val="22"/>
            <w:rPrChange w:id="13" w:author="Stultz, Jake" w:date="2025-11-03T14:36:00Z" w16du:dateUtc="2025-11-03T20:36:00Z">
              <w:rPr>
                <w:rFonts w:asciiTheme="minorHAnsi" w:hAnsiTheme="minorHAnsi" w:cstheme="minorHAnsi"/>
                <w:sz w:val="22"/>
                <w:szCs w:val="22"/>
              </w:rPr>
            </w:rPrChange>
          </w:rPr>
          <w:delText>SSAP No. 4—Assets and Nonadmitted Assets</w:delText>
        </w:r>
      </w:del>
      <w:r w:rsidR="009E7FD3" w:rsidRPr="00B51181">
        <w:rPr>
          <w:rFonts w:ascii="Calibri" w:hAnsi="Calibri" w:cs="Calibri"/>
          <w:sz w:val="22"/>
          <w:szCs w:val="22"/>
        </w:rPr>
        <w:t>. Such transactions</w:t>
      </w:r>
      <w:r w:rsidRPr="00B51181">
        <w:rPr>
          <w:rFonts w:ascii="Calibri" w:hAnsi="Calibri" w:cs="Calibri"/>
          <w:sz w:val="22"/>
          <w:szCs w:val="22"/>
        </w:rPr>
        <w:t xml:space="preserve"> do not meet the definition of a sale for sale-leaseback accounting and shall be recorded as a financing arrangement as described in paragraph 39.</w:t>
      </w:r>
    </w:p>
    <w:p w14:paraId="0F065934" w14:textId="77777777" w:rsidR="00D06882" w:rsidRPr="00B51181" w:rsidRDefault="00D06882" w:rsidP="00D06882">
      <w:pPr>
        <w:jc w:val="both"/>
        <w:rPr>
          <w:rFonts w:ascii="Calibri" w:hAnsi="Calibri" w:cs="Calibri"/>
          <w:sz w:val="22"/>
          <w:szCs w:val="22"/>
          <w:lang w:val="en-GB"/>
        </w:rPr>
      </w:pPr>
    </w:p>
    <w:p w14:paraId="054334CE" w14:textId="6F306050" w:rsidR="00D06882" w:rsidRPr="00B51181" w:rsidRDefault="00D06882" w:rsidP="00D06882">
      <w:pPr>
        <w:jc w:val="both"/>
        <w:rPr>
          <w:rFonts w:ascii="Calibri" w:hAnsi="Calibri" w:cs="Calibri"/>
          <w:sz w:val="22"/>
          <w:szCs w:val="22"/>
        </w:rPr>
      </w:pPr>
      <w:r w:rsidRPr="00B51181">
        <w:rPr>
          <w:rFonts w:ascii="Calibri" w:hAnsi="Calibri" w:cs="Calibri"/>
          <w:sz w:val="22"/>
          <w:szCs w:val="22"/>
        </w:rPr>
        <w:t>We believe the above edits support the goal of the proposed changes to SSAP No. 22 and make it clear that there is no intent to open or change other guidance regarding assets pledged as collateral found in SSAP No.</w:t>
      </w:r>
      <w:r w:rsidR="00A20307" w:rsidRPr="00B51181">
        <w:rPr>
          <w:rFonts w:ascii="Calibri" w:hAnsi="Calibri" w:cs="Calibri"/>
          <w:sz w:val="22"/>
          <w:szCs w:val="22"/>
        </w:rPr>
        <w:t xml:space="preserve"> </w:t>
      </w:r>
      <w:r w:rsidRPr="00B51181">
        <w:rPr>
          <w:rFonts w:ascii="Calibri" w:hAnsi="Calibri" w:cs="Calibri"/>
          <w:sz w:val="22"/>
          <w:szCs w:val="22"/>
        </w:rPr>
        <w:t xml:space="preserve">4. and INT-01-31. </w:t>
      </w:r>
    </w:p>
    <w:p w14:paraId="7E4D8465" w14:textId="77777777" w:rsidR="00D06882" w:rsidRPr="00B51181" w:rsidRDefault="00D06882" w:rsidP="00D06882">
      <w:pPr>
        <w:jc w:val="both"/>
        <w:rPr>
          <w:rFonts w:ascii="Calibri" w:hAnsi="Calibri" w:cs="Calibri"/>
          <w:sz w:val="22"/>
          <w:szCs w:val="22"/>
        </w:rPr>
      </w:pPr>
    </w:p>
    <w:p w14:paraId="7EDD146B" w14:textId="77777777" w:rsidR="00D06882" w:rsidRPr="00B51181" w:rsidRDefault="00D06882" w:rsidP="00D06882">
      <w:pPr>
        <w:jc w:val="both"/>
        <w:rPr>
          <w:rFonts w:ascii="Calibri" w:hAnsi="Calibri" w:cs="Calibri"/>
          <w:sz w:val="22"/>
          <w:szCs w:val="22"/>
        </w:rPr>
      </w:pPr>
      <w:bookmarkStart w:id="14" w:name="_Hlk211608582"/>
      <w:r w:rsidRPr="00B51181">
        <w:rPr>
          <w:rFonts w:ascii="Calibri" w:hAnsi="Calibri" w:cs="Calibri"/>
          <w:sz w:val="22"/>
          <w:szCs w:val="22"/>
        </w:rPr>
        <w:t>We encourage the working group to consider the real-world reliance many companies place on the current accounting interpretation. A rigid application of revised guidance without adequate flexibility could lead to unintended consequences. We urge the working group to consider transition options, such as grandfathering existing transactions that would no longer qualify under the new guidance to continue under the old accounting until maturity, or existing transactions must be reevaluated and restated as financing as of 12/31/2026. This would provide regulators and insurers with the ability to apply reasonable judgment and avoid unnecessary disruption. Finally, we recommend the effective date of the new guidance to be set for 1/1/2026. This provides sufficient time for companies to evaluate their existing arrangements, make operational or reporting changes as needed, and coordinate with regulators.</w:t>
      </w:r>
    </w:p>
    <w:bookmarkEnd w:id="14"/>
    <w:p w14:paraId="74CD8207" w14:textId="77777777" w:rsidR="007D10F2" w:rsidRPr="00B51181" w:rsidRDefault="007D10F2" w:rsidP="00D06882">
      <w:pPr>
        <w:jc w:val="both"/>
        <w:rPr>
          <w:rFonts w:ascii="Calibri" w:hAnsi="Calibri" w:cs="Calibri"/>
          <w:sz w:val="22"/>
          <w:szCs w:val="22"/>
        </w:rPr>
      </w:pPr>
    </w:p>
    <w:p w14:paraId="70B0FFE2" w14:textId="23FFB3F5" w:rsidR="007D10F2" w:rsidRPr="00B51181" w:rsidRDefault="007D10F2" w:rsidP="00DF1DB7">
      <w:pPr>
        <w:keepNext/>
        <w:jc w:val="both"/>
        <w:rPr>
          <w:rFonts w:ascii="Calibri" w:hAnsi="Calibri" w:cs="Calibri"/>
          <w:i/>
          <w:sz w:val="22"/>
          <w:szCs w:val="22"/>
          <w:u w:val="single"/>
        </w:rPr>
      </w:pPr>
      <w:r w:rsidRPr="00B51181">
        <w:rPr>
          <w:rFonts w:ascii="Calibri" w:hAnsi="Calibri" w:cs="Calibri"/>
          <w:i/>
          <w:sz w:val="22"/>
          <w:szCs w:val="22"/>
          <w:u w:val="single"/>
        </w:rPr>
        <w:lastRenderedPageBreak/>
        <w:t>Brotherhood Mutual</w:t>
      </w:r>
    </w:p>
    <w:p w14:paraId="1CDACFAD" w14:textId="77777777" w:rsidR="006C6846" w:rsidRPr="00B51181" w:rsidRDefault="006C6846" w:rsidP="00DF1DB7">
      <w:pPr>
        <w:keepNext/>
        <w:jc w:val="both"/>
        <w:rPr>
          <w:rFonts w:ascii="Calibri" w:hAnsi="Calibri" w:cs="Calibri"/>
          <w:sz w:val="22"/>
          <w:szCs w:val="22"/>
        </w:rPr>
      </w:pPr>
      <w:r w:rsidRPr="00B51181">
        <w:rPr>
          <w:rFonts w:ascii="Calibri" w:hAnsi="Calibri" w:cs="Calibri"/>
          <w:sz w:val="22"/>
          <w:szCs w:val="22"/>
        </w:rPr>
        <w:t>In reviewing the proposed changes, we have not yet determined if they will apply to us. However, if they do, we believe it would be more appropriate for the Working Group to ensure that any modifications adopted be applied prospectively, not retroactively.</w:t>
      </w:r>
    </w:p>
    <w:p w14:paraId="393B3818" w14:textId="77777777" w:rsidR="006C6846" w:rsidRPr="00B51181" w:rsidRDefault="006C6846" w:rsidP="006C6846">
      <w:pPr>
        <w:jc w:val="both"/>
        <w:rPr>
          <w:rFonts w:ascii="Calibri" w:hAnsi="Calibri" w:cs="Calibri"/>
          <w:sz w:val="22"/>
          <w:szCs w:val="22"/>
        </w:rPr>
      </w:pPr>
    </w:p>
    <w:p w14:paraId="115DDAF8" w14:textId="77777777" w:rsidR="006C6846" w:rsidRPr="00B51181" w:rsidRDefault="006C6846" w:rsidP="006C6846">
      <w:pPr>
        <w:jc w:val="both"/>
        <w:rPr>
          <w:rFonts w:ascii="Calibri" w:hAnsi="Calibri" w:cs="Calibri"/>
          <w:sz w:val="22"/>
          <w:szCs w:val="22"/>
        </w:rPr>
      </w:pPr>
      <w:r w:rsidRPr="00B51181">
        <w:rPr>
          <w:rFonts w:ascii="Calibri" w:hAnsi="Calibri" w:cs="Calibri"/>
          <w:sz w:val="22"/>
          <w:szCs w:val="22"/>
        </w:rPr>
        <w:t xml:space="preserve">Applying these changes retroactively could have significant unintended consequences for entities that have already </w:t>
      </w:r>
      <w:proofErr w:type="gramStart"/>
      <w:r w:rsidRPr="00B51181">
        <w:rPr>
          <w:rFonts w:ascii="Calibri" w:hAnsi="Calibri" w:cs="Calibri"/>
          <w:sz w:val="22"/>
          <w:szCs w:val="22"/>
        </w:rPr>
        <w:t>entered into</w:t>
      </w:r>
      <w:proofErr w:type="gramEnd"/>
      <w:r w:rsidRPr="00B51181">
        <w:rPr>
          <w:rFonts w:ascii="Calibri" w:hAnsi="Calibri" w:cs="Calibri"/>
          <w:sz w:val="22"/>
          <w:szCs w:val="22"/>
        </w:rPr>
        <w:t xml:space="preserve"> sale-leaseback arrangements under the current guidance. These transactions were structured in good faith based on existing interpretations, and retroactive application could materially alter financial reporting outcomes and regulatory positions in a way that is neither equitable nor reflective of the original economic substance of the agreements.</w:t>
      </w:r>
    </w:p>
    <w:p w14:paraId="426882E8" w14:textId="77777777" w:rsidR="006C6846" w:rsidRPr="00B51181" w:rsidRDefault="006C6846" w:rsidP="006C6846">
      <w:pPr>
        <w:jc w:val="both"/>
        <w:rPr>
          <w:rFonts w:ascii="Calibri" w:hAnsi="Calibri" w:cs="Calibri"/>
          <w:sz w:val="22"/>
          <w:szCs w:val="22"/>
        </w:rPr>
      </w:pPr>
    </w:p>
    <w:p w14:paraId="58A61BA2" w14:textId="77777777" w:rsidR="006C6846" w:rsidRPr="00B51181" w:rsidRDefault="006C6846" w:rsidP="006C6846">
      <w:pPr>
        <w:jc w:val="both"/>
        <w:rPr>
          <w:rFonts w:ascii="Calibri" w:hAnsi="Calibri" w:cs="Calibri"/>
          <w:sz w:val="22"/>
          <w:szCs w:val="22"/>
        </w:rPr>
      </w:pPr>
      <w:r w:rsidRPr="00B51181">
        <w:rPr>
          <w:rFonts w:ascii="Calibri" w:hAnsi="Calibri" w:cs="Calibri"/>
          <w:sz w:val="22"/>
          <w:szCs w:val="22"/>
        </w:rPr>
        <w:t>A prospective application would preserve the integrity of past transactions while allowing the industry to move forward in compliance with any new requirements. This approach aligns with principles of fairness and minimizes disruption to ongoing operations and financial planning.</w:t>
      </w:r>
    </w:p>
    <w:p w14:paraId="0B0F8779" w14:textId="77777777" w:rsidR="00D12F84" w:rsidRPr="00B51181" w:rsidRDefault="00D12F84" w:rsidP="004B62F4">
      <w:pPr>
        <w:pStyle w:val="ListContinue"/>
        <w:keepNext/>
        <w:keepLines/>
        <w:numPr>
          <w:ilvl w:val="0"/>
          <w:numId w:val="0"/>
        </w:numPr>
        <w:spacing w:after="0"/>
        <w:jc w:val="both"/>
        <w:rPr>
          <w:rFonts w:ascii="Calibri" w:hAnsi="Calibri" w:cs="Calibri"/>
          <w:sz w:val="22"/>
          <w:szCs w:val="22"/>
        </w:rPr>
      </w:pPr>
    </w:p>
    <w:p w14:paraId="71D11430" w14:textId="6DCCF303" w:rsidR="004B62F4" w:rsidRPr="00B51181" w:rsidRDefault="004B62F4" w:rsidP="004B62F4">
      <w:pPr>
        <w:pStyle w:val="ListContinue"/>
        <w:keepNext/>
        <w:keepLines/>
        <w:numPr>
          <w:ilvl w:val="0"/>
          <w:numId w:val="0"/>
        </w:numPr>
        <w:spacing w:after="0"/>
        <w:jc w:val="both"/>
        <w:rPr>
          <w:rFonts w:ascii="Calibri" w:hAnsi="Calibri" w:cs="Calibri"/>
          <w:i/>
          <w:kern w:val="32"/>
          <w:sz w:val="22"/>
          <w:szCs w:val="22"/>
          <w:u w:val="single"/>
        </w:rPr>
      </w:pPr>
      <w:r w:rsidRPr="00B51181">
        <w:rPr>
          <w:rFonts w:ascii="Calibri" w:hAnsi="Calibri" w:cs="Calibri"/>
          <w:i/>
          <w:kern w:val="32"/>
          <w:sz w:val="22"/>
          <w:szCs w:val="22"/>
          <w:u w:val="single"/>
        </w:rPr>
        <w:t>Recommendation:</w:t>
      </w:r>
    </w:p>
    <w:p w14:paraId="10E1834A" w14:textId="2B563842" w:rsidR="00D63339" w:rsidRPr="00B51181" w:rsidRDefault="004B62F4" w:rsidP="006149F6">
      <w:pPr>
        <w:jc w:val="both"/>
        <w:rPr>
          <w:rFonts w:ascii="Calibri" w:hAnsi="Calibri" w:cs="Calibri"/>
          <w:b/>
          <w:sz w:val="22"/>
          <w:szCs w:val="22"/>
        </w:rPr>
      </w:pPr>
      <w:r w:rsidRPr="00B51181">
        <w:rPr>
          <w:rFonts w:ascii="Calibri" w:hAnsi="Calibri" w:cs="Calibri"/>
          <w:b/>
          <w:sz w:val="22"/>
          <w:szCs w:val="22"/>
        </w:rPr>
        <w:t xml:space="preserve">NAIC staff recommends </w:t>
      </w:r>
      <w:r w:rsidR="00783335" w:rsidRPr="00B51181">
        <w:rPr>
          <w:rFonts w:ascii="Calibri" w:hAnsi="Calibri" w:cs="Calibri"/>
          <w:b/>
          <w:sz w:val="22"/>
          <w:szCs w:val="22"/>
        </w:rPr>
        <w:t xml:space="preserve">that the Working Group </w:t>
      </w:r>
      <w:r w:rsidR="009B1795">
        <w:rPr>
          <w:rFonts w:ascii="Calibri" w:hAnsi="Calibri" w:cs="Calibri"/>
          <w:b/>
          <w:sz w:val="22"/>
          <w:szCs w:val="22"/>
        </w:rPr>
        <w:t xml:space="preserve">expose </w:t>
      </w:r>
      <w:r w:rsidR="00783335" w:rsidRPr="00B51181">
        <w:rPr>
          <w:rFonts w:ascii="Calibri" w:hAnsi="Calibri" w:cs="Calibri"/>
          <w:b/>
          <w:sz w:val="22"/>
          <w:szCs w:val="22"/>
        </w:rPr>
        <w:t xml:space="preserve">this agenda </w:t>
      </w:r>
      <w:r w:rsidR="00FF54D5" w:rsidRPr="00B51181">
        <w:rPr>
          <w:rFonts w:ascii="Calibri" w:hAnsi="Calibri" w:cs="Calibri"/>
          <w:b/>
          <w:sz w:val="22"/>
          <w:szCs w:val="22"/>
        </w:rPr>
        <w:t xml:space="preserve">item, </w:t>
      </w:r>
      <w:r w:rsidR="00FF54D5">
        <w:rPr>
          <w:rFonts w:ascii="Calibri" w:hAnsi="Calibri" w:cs="Calibri"/>
          <w:b/>
          <w:sz w:val="22"/>
          <w:szCs w:val="22"/>
        </w:rPr>
        <w:t>which</w:t>
      </w:r>
      <w:r w:rsidR="009B1795">
        <w:rPr>
          <w:rFonts w:ascii="Calibri" w:hAnsi="Calibri" w:cs="Calibri"/>
          <w:b/>
          <w:sz w:val="22"/>
          <w:szCs w:val="22"/>
        </w:rPr>
        <w:t xml:space="preserve"> incorporates some of</w:t>
      </w:r>
      <w:r w:rsidR="00783335" w:rsidRPr="00B51181">
        <w:rPr>
          <w:rFonts w:ascii="Calibri" w:hAnsi="Calibri" w:cs="Calibri"/>
          <w:b/>
          <w:sz w:val="22"/>
          <w:szCs w:val="22"/>
        </w:rPr>
        <w:t xml:space="preserve"> the suggested revisions that were provided by </w:t>
      </w:r>
      <w:r w:rsidR="00FF0FD5" w:rsidRPr="00B51181">
        <w:rPr>
          <w:rFonts w:ascii="Calibri" w:hAnsi="Calibri" w:cs="Calibri"/>
          <w:b/>
          <w:sz w:val="22"/>
          <w:szCs w:val="22"/>
        </w:rPr>
        <w:t>NAMIC and APCIA</w:t>
      </w:r>
      <w:r w:rsidR="00EC4D69" w:rsidRPr="00B51181">
        <w:rPr>
          <w:rFonts w:ascii="Calibri" w:hAnsi="Calibri" w:cs="Calibri"/>
          <w:b/>
          <w:sz w:val="22"/>
          <w:szCs w:val="22"/>
        </w:rPr>
        <w:t>, with additional NAIC staff revision</w:t>
      </w:r>
      <w:r w:rsidR="00B04C32" w:rsidRPr="00B51181">
        <w:rPr>
          <w:rFonts w:ascii="Calibri" w:hAnsi="Calibri" w:cs="Calibri"/>
          <w:b/>
          <w:sz w:val="22"/>
          <w:szCs w:val="22"/>
        </w:rPr>
        <w:t>s, as illustrated below</w:t>
      </w:r>
      <w:r w:rsidR="00FF0FD5" w:rsidRPr="00B51181">
        <w:rPr>
          <w:rFonts w:ascii="Calibri" w:hAnsi="Calibri" w:cs="Calibri"/>
          <w:b/>
          <w:sz w:val="22"/>
          <w:szCs w:val="22"/>
        </w:rPr>
        <w:t>.</w:t>
      </w:r>
      <w:r w:rsidR="00920AB4" w:rsidRPr="00B51181">
        <w:rPr>
          <w:rFonts w:ascii="Calibri" w:hAnsi="Calibri" w:cs="Calibri"/>
          <w:b/>
          <w:sz w:val="22"/>
          <w:szCs w:val="22"/>
        </w:rPr>
        <w:t xml:space="preserve"> We believe that these </w:t>
      </w:r>
      <w:r w:rsidR="007443A3" w:rsidRPr="00B51181">
        <w:rPr>
          <w:rFonts w:ascii="Calibri" w:hAnsi="Calibri" w:cs="Calibri"/>
          <w:b/>
          <w:sz w:val="22"/>
          <w:szCs w:val="22"/>
        </w:rPr>
        <w:t xml:space="preserve">revisions </w:t>
      </w:r>
      <w:r w:rsidR="00D476CB" w:rsidRPr="00B51181">
        <w:rPr>
          <w:rFonts w:ascii="Calibri" w:hAnsi="Calibri" w:cs="Calibri"/>
          <w:b/>
          <w:sz w:val="22"/>
          <w:szCs w:val="22"/>
        </w:rPr>
        <w:t>provide further clarity to the issue.</w:t>
      </w:r>
      <w:r w:rsidR="006149F6" w:rsidRPr="00B51181">
        <w:rPr>
          <w:rFonts w:ascii="Calibri" w:hAnsi="Calibri" w:cs="Calibri"/>
          <w:b/>
          <w:sz w:val="22"/>
          <w:szCs w:val="22"/>
        </w:rPr>
        <w:t xml:space="preserve"> </w:t>
      </w:r>
      <w:r w:rsidR="005D04EB" w:rsidRPr="00B51181">
        <w:rPr>
          <w:rFonts w:ascii="Calibri" w:hAnsi="Calibri" w:cs="Calibri"/>
          <w:b/>
          <w:bCs/>
          <w:sz w:val="22"/>
          <w:szCs w:val="22"/>
        </w:rPr>
        <w:t>NAIC staff recommend an effective date of December 31, 202</w:t>
      </w:r>
      <w:r w:rsidR="005D04EB">
        <w:rPr>
          <w:rFonts w:ascii="Calibri" w:hAnsi="Calibri" w:cs="Calibri"/>
          <w:b/>
          <w:bCs/>
          <w:sz w:val="22"/>
          <w:szCs w:val="22"/>
        </w:rPr>
        <w:t>6</w:t>
      </w:r>
      <w:r w:rsidR="005D04EB" w:rsidRPr="00B51181">
        <w:rPr>
          <w:rFonts w:ascii="Calibri" w:hAnsi="Calibri" w:cs="Calibri"/>
          <w:b/>
          <w:bCs/>
          <w:sz w:val="22"/>
          <w:szCs w:val="22"/>
        </w:rPr>
        <w:t>, for these revisions.</w:t>
      </w:r>
    </w:p>
    <w:p w14:paraId="0DE04FCA" w14:textId="77777777" w:rsidR="00B43EC7" w:rsidRPr="00B51181" w:rsidRDefault="00B43EC7" w:rsidP="006149F6">
      <w:pPr>
        <w:jc w:val="both"/>
        <w:rPr>
          <w:rFonts w:ascii="Calibri" w:hAnsi="Calibri" w:cs="Calibri"/>
          <w:b/>
          <w:sz w:val="22"/>
          <w:szCs w:val="22"/>
        </w:rPr>
      </w:pPr>
    </w:p>
    <w:p w14:paraId="168FF7BB" w14:textId="6425D2ED" w:rsidR="00B43EC7" w:rsidRPr="00B51181" w:rsidRDefault="00B43EC7" w:rsidP="006149F6">
      <w:pPr>
        <w:jc w:val="both"/>
        <w:rPr>
          <w:rFonts w:ascii="Calibri" w:hAnsi="Calibri" w:cs="Calibri"/>
          <w:sz w:val="22"/>
          <w:szCs w:val="22"/>
        </w:rPr>
      </w:pPr>
      <w:r w:rsidRPr="00B51181">
        <w:rPr>
          <w:rFonts w:ascii="Calibri" w:hAnsi="Calibri" w:cs="Calibri"/>
          <w:sz w:val="22"/>
          <w:szCs w:val="22"/>
        </w:rPr>
        <w:t xml:space="preserve">NAIC staff </w:t>
      </w:r>
      <w:r w:rsidR="00CB55E1" w:rsidRPr="00B51181">
        <w:rPr>
          <w:rFonts w:ascii="Calibri" w:hAnsi="Calibri" w:cs="Calibri"/>
          <w:sz w:val="22"/>
          <w:szCs w:val="22"/>
        </w:rPr>
        <w:t xml:space="preserve">notes that </w:t>
      </w:r>
      <w:r w:rsidR="007478D2" w:rsidRPr="00B51181">
        <w:rPr>
          <w:rFonts w:ascii="Calibri" w:hAnsi="Calibri" w:cs="Calibri"/>
          <w:sz w:val="22"/>
          <w:szCs w:val="22"/>
        </w:rPr>
        <w:t>there has been an increase of situations that have been identified for transactions that involve “sales-leasebacks” that</w:t>
      </w:r>
      <w:r w:rsidR="00B5132A" w:rsidRPr="00B51181">
        <w:rPr>
          <w:rFonts w:ascii="Calibri" w:hAnsi="Calibri" w:cs="Calibri"/>
          <w:sz w:val="22"/>
          <w:szCs w:val="22"/>
        </w:rPr>
        <w:t xml:space="preserve"> are coupled with </w:t>
      </w:r>
      <w:r w:rsidR="00D825A8" w:rsidRPr="00B51181">
        <w:rPr>
          <w:rFonts w:ascii="Calibri" w:hAnsi="Calibri" w:cs="Calibri"/>
          <w:sz w:val="22"/>
          <w:szCs w:val="22"/>
        </w:rPr>
        <w:t xml:space="preserve">restrictions on the cash received and/or “collateral” requirements </w:t>
      </w:r>
      <w:r w:rsidR="00353C53" w:rsidRPr="00B51181">
        <w:rPr>
          <w:rFonts w:ascii="Calibri" w:hAnsi="Calibri" w:cs="Calibri"/>
          <w:sz w:val="22"/>
          <w:szCs w:val="22"/>
        </w:rPr>
        <w:t xml:space="preserve">to secure the </w:t>
      </w:r>
      <w:r w:rsidR="002A50EA" w:rsidRPr="00B51181">
        <w:rPr>
          <w:rFonts w:ascii="Calibri" w:hAnsi="Calibri" w:cs="Calibri"/>
          <w:sz w:val="22"/>
          <w:szCs w:val="22"/>
        </w:rPr>
        <w:t xml:space="preserve">transaction. </w:t>
      </w:r>
      <w:r w:rsidR="00272DE0" w:rsidRPr="00B51181">
        <w:rPr>
          <w:rFonts w:ascii="Calibri" w:hAnsi="Calibri" w:cs="Calibri"/>
          <w:sz w:val="22"/>
          <w:szCs w:val="22"/>
        </w:rPr>
        <w:t xml:space="preserve">Comments have been received </w:t>
      </w:r>
      <w:r w:rsidR="00244860" w:rsidRPr="00B51181">
        <w:rPr>
          <w:rFonts w:ascii="Calibri" w:hAnsi="Calibri" w:cs="Calibri"/>
          <w:sz w:val="22"/>
          <w:szCs w:val="22"/>
        </w:rPr>
        <w:t xml:space="preserve">commingling references to </w:t>
      </w:r>
      <w:r w:rsidR="004B5C95">
        <w:rPr>
          <w:rFonts w:ascii="Calibri" w:hAnsi="Calibri" w:cs="Calibri"/>
          <w:sz w:val="22"/>
          <w:szCs w:val="22"/>
        </w:rPr>
        <w:t xml:space="preserve">operating </w:t>
      </w:r>
      <w:r w:rsidR="00244860" w:rsidRPr="00B51181">
        <w:rPr>
          <w:rFonts w:ascii="Calibri" w:hAnsi="Calibri" w:cs="Calibri"/>
          <w:sz w:val="22"/>
          <w:szCs w:val="22"/>
        </w:rPr>
        <w:t>lease accounting (</w:t>
      </w:r>
      <w:r w:rsidR="00CE4610" w:rsidRPr="00B51181">
        <w:rPr>
          <w:rFonts w:ascii="Calibri" w:hAnsi="Calibri" w:cs="Calibri"/>
          <w:sz w:val="22"/>
          <w:szCs w:val="22"/>
        </w:rPr>
        <w:t xml:space="preserve">which does not require an obligation </w:t>
      </w:r>
      <w:r w:rsidR="000F2810" w:rsidRPr="00B51181">
        <w:rPr>
          <w:rFonts w:ascii="Calibri" w:hAnsi="Calibri" w:cs="Calibri"/>
          <w:sz w:val="22"/>
          <w:szCs w:val="22"/>
        </w:rPr>
        <w:t xml:space="preserve">to be reported </w:t>
      </w:r>
      <w:r w:rsidR="00CE4610" w:rsidRPr="00B51181">
        <w:rPr>
          <w:rFonts w:ascii="Calibri" w:hAnsi="Calibri" w:cs="Calibri"/>
          <w:sz w:val="22"/>
          <w:szCs w:val="22"/>
        </w:rPr>
        <w:t xml:space="preserve">for the lease commitment) and </w:t>
      </w:r>
      <w:r w:rsidR="00BB2FFB" w:rsidRPr="00B51181">
        <w:rPr>
          <w:rFonts w:ascii="Calibri" w:hAnsi="Calibri" w:cs="Calibri"/>
          <w:sz w:val="22"/>
          <w:szCs w:val="22"/>
        </w:rPr>
        <w:t>the admittance of collateral pledged under</w:t>
      </w:r>
      <w:r w:rsidR="005D04EB">
        <w:rPr>
          <w:rFonts w:ascii="Calibri" w:hAnsi="Calibri" w:cs="Calibri"/>
          <w:sz w:val="22"/>
          <w:szCs w:val="22"/>
        </w:rPr>
        <w:t xml:space="preserve"> SSAP No. 4 and</w:t>
      </w:r>
      <w:r w:rsidR="00BB2FFB" w:rsidRPr="00B51181">
        <w:rPr>
          <w:rFonts w:ascii="Calibri" w:hAnsi="Calibri" w:cs="Calibri"/>
          <w:sz w:val="22"/>
          <w:szCs w:val="22"/>
        </w:rPr>
        <w:t xml:space="preserve"> </w:t>
      </w:r>
      <w:r w:rsidR="00CE4610" w:rsidRPr="00B51181">
        <w:rPr>
          <w:rFonts w:ascii="Calibri" w:hAnsi="Calibri" w:cs="Calibri"/>
          <w:sz w:val="22"/>
          <w:szCs w:val="22"/>
        </w:rPr>
        <w:t xml:space="preserve">INT 01-31 (which </w:t>
      </w:r>
      <w:r w:rsidR="00B07CE5" w:rsidRPr="00B51181">
        <w:rPr>
          <w:rFonts w:ascii="Calibri" w:hAnsi="Calibri" w:cs="Calibri"/>
          <w:sz w:val="22"/>
          <w:szCs w:val="22"/>
        </w:rPr>
        <w:t xml:space="preserve">addresses the </w:t>
      </w:r>
      <w:r w:rsidR="00E67EA5">
        <w:rPr>
          <w:rFonts w:ascii="Calibri" w:hAnsi="Calibri" w:cs="Calibri"/>
          <w:sz w:val="22"/>
          <w:szCs w:val="22"/>
        </w:rPr>
        <w:t>admittance</w:t>
      </w:r>
      <w:r w:rsidR="00E67EA5" w:rsidRPr="00B51181">
        <w:rPr>
          <w:rFonts w:ascii="Calibri" w:hAnsi="Calibri" w:cs="Calibri"/>
          <w:sz w:val="22"/>
          <w:szCs w:val="22"/>
        </w:rPr>
        <w:t xml:space="preserve"> </w:t>
      </w:r>
      <w:r w:rsidR="00E67EA5">
        <w:rPr>
          <w:rFonts w:ascii="Calibri" w:hAnsi="Calibri" w:cs="Calibri"/>
          <w:sz w:val="22"/>
          <w:szCs w:val="22"/>
        </w:rPr>
        <w:t xml:space="preserve">of assets pledged as collateral, referencing examples including </w:t>
      </w:r>
      <w:r w:rsidR="00C25ED2" w:rsidRPr="00B51181">
        <w:rPr>
          <w:rFonts w:ascii="Calibri" w:hAnsi="Calibri" w:cs="Calibri"/>
          <w:sz w:val="22"/>
          <w:szCs w:val="22"/>
        </w:rPr>
        <w:t>investment, derivative, debt and policyholder transactions</w:t>
      </w:r>
      <w:r w:rsidR="00C30E89">
        <w:rPr>
          <w:rFonts w:ascii="Calibri" w:hAnsi="Calibri" w:cs="Calibri"/>
          <w:sz w:val="22"/>
          <w:szCs w:val="22"/>
        </w:rPr>
        <w:t xml:space="preserve"> where the obligation is recorded</w:t>
      </w:r>
      <w:r w:rsidR="00C25ED2" w:rsidRPr="00B51181">
        <w:rPr>
          <w:rFonts w:ascii="Calibri" w:hAnsi="Calibri" w:cs="Calibri"/>
          <w:sz w:val="22"/>
          <w:szCs w:val="22"/>
        </w:rPr>
        <w:t>)</w:t>
      </w:r>
      <w:r w:rsidR="00960823" w:rsidRPr="00B51181">
        <w:rPr>
          <w:rFonts w:ascii="Calibri" w:hAnsi="Calibri" w:cs="Calibri"/>
          <w:sz w:val="22"/>
          <w:szCs w:val="22"/>
        </w:rPr>
        <w:t xml:space="preserve">. </w:t>
      </w:r>
      <w:r w:rsidR="00A30817" w:rsidRPr="00B51181">
        <w:rPr>
          <w:rFonts w:ascii="Calibri" w:hAnsi="Calibri" w:cs="Calibri"/>
          <w:sz w:val="22"/>
          <w:szCs w:val="22"/>
        </w:rPr>
        <w:t>Fundamentally,</w:t>
      </w:r>
      <w:r w:rsidR="00F84C75" w:rsidRPr="00B51181">
        <w:rPr>
          <w:rFonts w:ascii="Calibri" w:hAnsi="Calibri" w:cs="Calibri"/>
          <w:sz w:val="22"/>
          <w:szCs w:val="22"/>
        </w:rPr>
        <w:t xml:space="preserve"> </w:t>
      </w:r>
      <w:r w:rsidR="007B5744" w:rsidRPr="00B51181">
        <w:rPr>
          <w:rFonts w:ascii="Calibri" w:hAnsi="Calibri" w:cs="Calibri"/>
          <w:sz w:val="22"/>
          <w:szCs w:val="22"/>
        </w:rPr>
        <w:t>a lease arrangement that incorporates restricted cash or has collateral requirements, is a financing arrangement</w:t>
      </w:r>
      <w:r w:rsidR="004C50E8" w:rsidRPr="00B51181">
        <w:rPr>
          <w:rFonts w:ascii="Calibri" w:hAnsi="Calibri" w:cs="Calibri"/>
          <w:sz w:val="22"/>
          <w:szCs w:val="22"/>
        </w:rPr>
        <w:t xml:space="preserve">, which is more </w:t>
      </w:r>
      <w:r w:rsidR="00E4306C" w:rsidRPr="00B51181">
        <w:rPr>
          <w:rFonts w:ascii="Calibri" w:hAnsi="Calibri" w:cs="Calibri"/>
          <w:sz w:val="22"/>
          <w:szCs w:val="22"/>
        </w:rPr>
        <w:t>in line</w:t>
      </w:r>
      <w:r w:rsidR="004C50E8" w:rsidRPr="00B51181">
        <w:rPr>
          <w:rFonts w:ascii="Calibri" w:hAnsi="Calibri" w:cs="Calibri"/>
          <w:sz w:val="22"/>
          <w:szCs w:val="22"/>
        </w:rPr>
        <w:t xml:space="preserve"> with a debt agreement</w:t>
      </w:r>
      <w:r w:rsidR="000E673B" w:rsidRPr="00B51181">
        <w:rPr>
          <w:rFonts w:ascii="Calibri" w:hAnsi="Calibri" w:cs="Calibri"/>
          <w:sz w:val="22"/>
          <w:szCs w:val="22"/>
        </w:rPr>
        <w:t xml:space="preserve"> accounted for as a secured borrowing</w:t>
      </w:r>
      <w:r w:rsidR="00BB2FFB" w:rsidRPr="00B51181">
        <w:rPr>
          <w:rFonts w:ascii="Calibri" w:hAnsi="Calibri" w:cs="Calibri"/>
          <w:sz w:val="22"/>
          <w:szCs w:val="22"/>
        </w:rPr>
        <w:t>,</w:t>
      </w:r>
      <w:r w:rsidR="00775E2F" w:rsidRPr="00B51181">
        <w:rPr>
          <w:rFonts w:ascii="Calibri" w:hAnsi="Calibri" w:cs="Calibri"/>
          <w:sz w:val="22"/>
          <w:szCs w:val="22"/>
        </w:rPr>
        <w:t xml:space="preserve"> and requires comparable </w:t>
      </w:r>
      <w:r w:rsidR="000E673B" w:rsidRPr="00B51181">
        <w:rPr>
          <w:rFonts w:ascii="Calibri" w:hAnsi="Calibri" w:cs="Calibri"/>
          <w:sz w:val="22"/>
          <w:szCs w:val="22"/>
        </w:rPr>
        <w:t>reporting</w:t>
      </w:r>
      <w:r w:rsidR="00775E2F" w:rsidRPr="00B51181">
        <w:rPr>
          <w:rFonts w:ascii="Calibri" w:hAnsi="Calibri" w:cs="Calibri"/>
          <w:sz w:val="22"/>
          <w:szCs w:val="22"/>
        </w:rPr>
        <w:t xml:space="preserve">. </w:t>
      </w:r>
      <w:r w:rsidR="000E673B" w:rsidRPr="00B51181">
        <w:rPr>
          <w:rFonts w:ascii="Calibri" w:hAnsi="Calibri" w:cs="Calibri"/>
          <w:sz w:val="22"/>
          <w:szCs w:val="22"/>
        </w:rPr>
        <w:t xml:space="preserve">Under a </w:t>
      </w:r>
      <w:r w:rsidR="00CB285E">
        <w:rPr>
          <w:rFonts w:ascii="Calibri" w:hAnsi="Calibri" w:cs="Calibri"/>
          <w:sz w:val="22"/>
          <w:szCs w:val="22"/>
        </w:rPr>
        <w:t>lease</w:t>
      </w:r>
      <w:r w:rsidR="000E673B" w:rsidRPr="00B51181">
        <w:rPr>
          <w:rFonts w:ascii="Calibri" w:hAnsi="Calibri" w:cs="Calibri"/>
          <w:sz w:val="22"/>
          <w:szCs w:val="22"/>
        </w:rPr>
        <w:t xml:space="preserve"> financing arrangement, the accounting includes the following: </w:t>
      </w:r>
    </w:p>
    <w:p w14:paraId="767CC694" w14:textId="77777777" w:rsidR="000E673B" w:rsidRPr="00B51181" w:rsidRDefault="000E673B" w:rsidP="006149F6">
      <w:pPr>
        <w:jc w:val="both"/>
        <w:rPr>
          <w:rFonts w:ascii="Calibri" w:hAnsi="Calibri" w:cs="Calibri"/>
          <w:sz w:val="22"/>
          <w:szCs w:val="22"/>
        </w:rPr>
      </w:pPr>
    </w:p>
    <w:p w14:paraId="4338A4C6" w14:textId="3F01FCB9" w:rsidR="000E673B" w:rsidRPr="00B51181" w:rsidRDefault="000E673B" w:rsidP="000E673B">
      <w:pPr>
        <w:pStyle w:val="ListParagraph"/>
        <w:numPr>
          <w:ilvl w:val="0"/>
          <w:numId w:val="41"/>
        </w:numPr>
        <w:jc w:val="both"/>
        <w:rPr>
          <w:rFonts w:ascii="Calibri" w:hAnsi="Calibri" w:cs="Calibri"/>
          <w:sz w:val="22"/>
          <w:szCs w:val="22"/>
        </w:rPr>
      </w:pPr>
      <w:r w:rsidRPr="00B51181">
        <w:rPr>
          <w:rFonts w:ascii="Calibri" w:hAnsi="Calibri" w:cs="Calibri"/>
          <w:sz w:val="22"/>
          <w:szCs w:val="22"/>
        </w:rPr>
        <w:t xml:space="preserve">The “sold” </w:t>
      </w:r>
      <w:r w:rsidR="00C65646" w:rsidRPr="00B51181">
        <w:rPr>
          <w:rFonts w:ascii="Calibri" w:hAnsi="Calibri" w:cs="Calibri"/>
          <w:sz w:val="22"/>
          <w:szCs w:val="22"/>
        </w:rPr>
        <w:t xml:space="preserve">asset under the sales-leaseback is not removed from the </w:t>
      </w:r>
      <w:r w:rsidR="00DC7990" w:rsidRPr="00B51181">
        <w:rPr>
          <w:rFonts w:ascii="Calibri" w:hAnsi="Calibri" w:cs="Calibri"/>
          <w:sz w:val="22"/>
          <w:szCs w:val="22"/>
        </w:rPr>
        <w:t xml:space="preserve">financial statements. </w:t>
      </w:r>
      <w:r w:rsidR="000835F9" w:rsidRPr="00B51181">
        <w:rPr>
          <w:rFonts w:ascii="Calibri" w:hAnsi="Calibri" w:cs="Calibri"/>
          <w:sz w:val="22"/>
          <w:szCs w:val="22"/>
        </w:rPr>
        <w:t>(If this was a nonadmitted asset, it would continue to be nonadmitted</w:t>
      </w:r>
      <w:r w:rsidR="005018F1" w:rsidRPr="00B51181">
        <w:rPr>
          <w:rFonts w:ascii="Calibri" w:hAnsi="Calibri" w:cs="Calibri"/>
          <w:sz w:val="22"/>
          <w:szCs w:val="22"/>
        </w:rPr>
        <w:t xml:space="preserve"> and impact surplus</w:t>
      </w:r>
      <w:r w:rsidR="000835F9" w:rsidRPr="00B51181">
        <w:rPr>
          <w:rFonts w:ascii="Calibri" w:hAnsi="Calibri" w:cs="Calibri"/>
          <w:sz w:val="22"/>
          <w:szCs w:val="22"/>
        </w:rPr>
        <w:t xml:space="preserve">.) </w:t>
      </w:r>
    </w:p>
    <w:p w14:paraId="63B37F7E" w14:textId="3938CA9A" w:rsidR="00660890" w:rsidRPr="00B51181" w:rsidRDefault="00660890" w:rsidP="000E673B">
      <w:pPr>
        <w:pStyle w:val="ListParagraph"/>
        <w:numPr>
          <w:ilvl w:val="0"/>
          <w:numId w:val="41"/>
        </w:numPr>
        <w:jc w:val="both"/>
        <w:rPr>
          <w:rFonts w:ascii="Calibri" w:hAnsi="Calibri" w:cs="Calibri"/>
          <w:sz w:val="22"/>
          <w:szCs w:val="22"/>
        </w:rPr>
      </w:pPr>
      <w:r w:rsidRPr="00B51181">
        <w:rPr>
          <w:rFonts w:ascii="Calibri" w:hAnsi="Calibri" w:cs="Calibri"/>
          <w:sz w:val="22"/>
          <w:szCs w:val="22"/>
        </w:rPr>
        <w:t xml:space="preserve">The cash received </w:t>
      </w:r>
      <w:r w:rsidR="006F5142" w:rsidRPr="00B51181">
        <w:rPr>
          <w:rFonts w:ascii="Calibri" w:hAnsi="Calibri" w:cs="Calibri"/>
          <w:sz w:val="22"/>
          <w:szCs w:val="22"/>
        </w:rPr>
        <w:t xml:space="preserve">from the “sale” </w:t>
      </w:r>
      <w:r w:rsidR="000835F9" w:rsidRPr="00B51181">
        <w:rPr>
          <w:rFonts w:ascii="Calibri" w:hAnsi="Calibri" w:cs="Calibri"/>
          <w:sz w:val="22"/>
          <w:szCs w:val="22"/>
        </w:rPr>
        <w:t>is recognized as an asset</w:t>
      </w:r>
      <w:r w:rsidR="00330DAB" w:rsidRPr="00B51181">
        <w:rPr>
          <w:rFonts w:ascii="Calibri" w:hAnsi="Calibri" w:cs="Calibri"/>
          <w:sz w:val="22"/>
          <w:szCs w:val="22"/>
        </w:rPr>
        <w:t>.</w:t>
      </w:r>
    </w:p>
    <w:p w14:paraId="3380EF05" w14:textId="5027855E" w:rsidR="000835F9" w:rsidRPr="00B51181" w:rsidRDefault="000835F9" w:rsidP="000E673B">
      <w:pPr>
        <w:pStyle w:val="ListParagraph"/>
        <w:numPr>
          <w:ilvl w:val="0"/>
          <w:numId w:val="41"/>
        </w:numPr>
        <w:jc w:val="both"/>
        <w:rPr>
          <w:rFonts w:ascii="Calibri" w:hAnsi="Calibri" w:cs="Calibri"/>
          <w:sz w:val="22"/>
          <w:szCs w:val="22"/>
        </w:rPr>
      </w:pPr>
      <w:r w:rsidRPr="00B51181">
        <w:rPr>
          <w:rFonts w:ascii="Calibri" w:hAnsi="Calibri" w:cs="Calibri"/>
          <w:sz w:val="22"/>
          <w:szCs w:val="22"/>
        </w:rPr>
        <w:t xml:space="preserve">A liability to return </w:t>
      </w:r>
      <w:r w:rsidR="005018F1" w:rsidRPr="00B51181">
        <w:rPr>
          <w:rFonts w:ascii="Calibri" w:hAnsi="Calibri" w:cs="Calibri"/>
          <w:sz w:val="22"/>
          <w:szCs w:val="22"/>
        </w:rPr>
        <w:t xml:space="preserve">the cash received is recognized as an obligation. </w:t>
      </w:r>
    </w:p>
    <w:p w14:paraId="1A3687A7" w14:textId="46D047DD" w:rsidR="00ED02F7" w:rsidRPr="00B51181" w:rsidRDefault="00ED02F7" w:rsidP="00ED02F7">
      <w:pPr>
        <w:pStyle w:val="ListParagraph"/>
        <w:numPr>
          <w:ilvl w:val="0"/>
          <w:numId w:val="41"/>
        </w:numPr>
        <w:jc w:val="both"/>
        <w:rPr>
          <w:rFonts w:ascii="Calibri" w:hAnsi="Calibri" w:cs="Calibri"/>
          <w:sz w:val="22"/>
          <w:szCs w:val="22"/>
        </w:rPr>
      </w:pPr>
      <w:r w:rsidRPr="00B51181">
        <w:rPr>
          <w:rFonts w:ascii="Calibri" w:hAnsi="Calibri" w:cs="Calibri"/>
          <w:sz w:val="22"/>
          <w:szCs w:val="22"/>
        </w:rPr>
        <w:t xml:space="preserve">Overtime, the “sold” asset retained on the books would continue to be depreciated, reducing the impact of nonadmitted. </w:t>
      </w:r>
    </w:p>
    <w:p w14:paraId="0E1DBBCD" w14:textId="21816B8C" w:rsidR="00ED02F7" w:rsidRDefault="00AC6733" w:rsidP="00AC6733">
      <w:pPr>
        <w:pStyle w:val="ListParagraph"/>
        <w:numPr>
          <w:ilvl w:val="0"/>
          <w:numId w:val="41"/>
        </w:numPr>
        <w:jc w:val="both"/>
        <w:rPr>
          <w:rFonts w:ascii="Calibri" w:hAnsi="Calibri" w:cs="Calibri"/>
          <w:sz w:val="22"/>
          <w:szCs w:val="22"/>
        </w:rPr>
      </w:pPr>
      <w:r w:rsidRPr="00B51181">
        <w:rPr>
          <w:rFonts w:ascii="Calibri" w:hAnsi="Calibri" w:cs="Calibri"/>
          <w:sz w:val="22"/>
          <w:szCs w:val="22"/>
        </w:rPr>
        <w:t xml:space="preserve">Amounts paid towards the “lease” would decrease the cash balance </w:t>
      </w:r>
      <w:r w:rsidR="00676243" w:rsidRPr="00B51181">
        <w:rPr>
          <w:rFonts w:ascii="Calibri" w:hAnsi="Calibri" w:cs="Calibri"/>
          <w:sz w:val="22"/>
          <w:szCs w:val="22"/>
        </w:rPr>
        <w:t xml:space="preserve">and the liability to return the cash received. </w:t>
      </w:r>
    </w:p>
    <w:p w14:paraId="68ECEA16" w14:textId="77777777" w:rsidR="00E67EA5" w:rsidRDefault="00E67EA5" w:rsidP="00E67EA5">
      <w:pPr>
        <w:jc w:val="both"/>
        <w:rPr>
          <w:rFonts w:ascii="Calibri" w:hAnsi="Calibri" w:cs="Calibri"/>
          <w:sz w:val="22"/>
          <w:szCs w:val="22"/>
        </w:rPr>
      </w:pPr>
    </w:p>
    <w:p w14:paraId="7982B51D" w14:textId="542BF9EE" w:rsidR="00E67EA5" w:rsidRPr="00E67EA5" w:rsidRDefault="00FE6A4F" w:rsidP="00E67EA5">
      <w:pPr>
        <w:jc w:val="both"/>
        <w:rPr>
          <w:rFonts w:ascii="Calibri" w:hAnsi="Calibri" w:cs="Calibri"/>
          <w:sz w:val="22"/>
          <w:szCs w:val="22"/>
        </w:rPr>
      </w:pPr>
      <w:r>
        <w:rPr>
          <w:rFonts w:ascii="Calibri" w:hAnsi="Calibri" w:cs="Calibri"/>
          <w:sz w:val="22"/>
          <w:szCs w:val="22"/>
        </w:rPr>
        <w:t xml:space="preserve">These discussions have raised questions around the intent of the admissibility guidance for assets pledged as collateral. The examples discussed in INT 01-31 are examples where the collateral secures a liability that has been recognized on the balance sheet. It is questionable whether admissibility is intended to be extended to assets pledged as collateral for off-balance sheet obligations, as is the case for an operating lease. If an insolvency were to occur during the term of the encumbrance, those assets would not be available to pay policyholders. Admitting such assets is counter to the principles underlying statutory </w:t>
      </w:r>
      <w:r>
        <w:rPr>
          <w:rFonts w:ascii="Calibri" w:hAnsi="Calibri" w:cs="Calibri"/>
          <w:sz w:val="22"/>
          <w:szCs w:val="22"/>
        </w:rPr>
        <w:lastRenderedPageBreak/>
        <w:t>accounting as described in the Statement of Concepts which states, “assets which are unavailable due to encumbrances or other third-party interests should not be recognized on the balance sheet.” Whereas admittance of collateral assets securing a recognized liability appropriately reflects the net assets available to pay policyholders, admittance of collateral encumbered by an off-balance sheet obligation does not. It is the view of NAIC Staff that such arrangements were not intended to be admissible under SSAP No. 4 and INT 01-31. While this agenda item addresses the issue as it relates to sale-leaseback transactions, the Working Group may want to consider clarifications to INT 01-31 to address other types of off-balance sheet obligations.</w:t>
      </w:r>
    </w:p>
    <w:p w14:paraId="5477DDDD" w14:textId="77777777" w:rsidR="0082500B" w:rsidRDefault="0082500B" w:rsidP="0082500B">
      <w:pPr>
        <w:jc w:val="both"/>
        <w:rPr>
          <w:rFonts w:ascii="Calibri" w:hAnsi="Calibri" w:cs="Calibri"/>
          <w:sz w:val="22"/>
          <w:szCs w:val="22"/>
        </w:rPr>
      </w:pPr>
    </w:p>
    <w:p w14:paraId="318DBCE4" w14:textId="3C970496" w:rsidR="0082500B" w:rsidRPr="0082500B" w:rsidRDefault="0082500B" w:rsidP="0082500B">
      <w:pPr>
        <w:jc w:val="both"/>
        <w:rPr>
          <w:rFonts w:ascii="Calibri" w:hAnsi="Calibri" w:cs="Calibri"/>
          <w:sz w:val="22"/>
          <w:szCs w:val="22"/>
        </w:rPr>
      </w:pPr>
      <w:r>
        <w:rPr>
          <w:rFonts w:ascii="Calibri" w:hAnsi="Calibri" w:cs="Calibri"/>
          <w:sz w:val="22"/>
          <w:szCs w:val="22"/>
        </w:rPr>
        <w:t>Gray highlights</w:t>
      </w:r>
      <w:r w:rsidR="008468FF">
        <w:rPr>
          <w:rFonts w:ascii="Calibri" w:hAnsi="Calibri" w:cs="Calibri"/>
          <w:sz w:val="22"/>
          <w:szCs w:val="22"/>
        </w:rPr>
        <w:t xml:space="preserve"> below</w:t>
      </w:r>
      <w:r>
        <w:rPr>
          <w:rFonts w:ascii="Calibri" w:hAnsi="Calibri" w:cs="Calibri"/>
          <w:sz w:val="22"/>
          <w:szCs w:val="22"/>
        </w:rPr>
        <w:t xml:space="preserve"> denote new language added </w:t>
      </w:r>
      <w:r w:rsidR="008468FF">
        <w:rPr>
          <w:rFonts w:ascii="Calibri" w:hAnsi="Calibri" w:cs="Calibri"/>
          <w:sz w:val="22"/>
          <w:szCs w:val="22"/>
        </w:rPr>
        <w:t xml:space="preserve">or removed </w:t>
      </w:r>
      <w:r w:rsidR="00652ADA">
        <w:rPr>
          <w:rFonts w:ascii="Calibri" w:hAnsi="Calibri" w:cs="Calibri"/>
          <w:sz w:val="22"/>
          <w:szCs w:val="22"/>
        </w:rPr>
        <w:t>from the prior exposed language</w:t>
      </w:r>
      <w:r>
        <w:rPr>
          <w:rFonts w:ascii="Calibri" w:hAnsi="Calibri" w:cs="Calibri"/>
          <w:sz w:val="22"/>
          <w:szCs w:val="22"/>
        </w:rPr>
        <w:t>.</w:t>
      </w:r>
    </w:p>
    <w:p w14:paraId="48EDD4D7" w14:textId="77777777" w:rsidR="00650007" w:rsidRPr="00B51181" w:rsidRDefault="00650007">
      <w:pPr>
        <w:rPr>
          <w:rFonts w:ascii="Calibri" w:hAnsi="Calibri" w:cs="Calibri"/>
          <w:sz w:val="22"/>
          <w:szCs w:val="22"/>
        </w:rPr>
      </w:pPr>
    </w:p>
    <w:p w14:paraId="0FDD6E12" w14:textId="77777777" w:rsidR="00932C09" w:rsidRPr="00B51181" w:rsidRDefault="00932C09" w:rsidP="007B055B">
      <w:pPr>
        <w:pStyle w:val="ListParagraph"/>
        <w:numPr>
          <w:ilvl w:val="0"/>
          <w:numId w:val="43"/>
        </w:numPr>
        <w:spacing w:after="160" w:line="278" w:lineRule="auto"/>
        <w:jc w:val="both"/>
        <w:rPr>
          <w:rFonts w:ascii="Calibri" w:hAnsi="Calibri" w:cs="Calibri"/>
          <w:sz w:val="22"/>
          <w:szCs w:val="22"/>
        </w:rPr>
      </w:pPr>
      <w:r w:rsidRPr="00B51181">
        <w:rPr>
          <w:rFonts w:ascii="Calibri" w:hAnsi="Calibri" w:cs="Calibri"/>
          <w:sz w:val="22"/>
          <w:szCs w:val="22"/>
        </w:rPr>
        <w:t xml:space="preserve">Sale-leaseback accounting shall be used by a seller-lessee only if a sale-leaseback transaction </w:t>
      </w:r>
      <w:ins w:id="15" w:author="Stultz, Jake" w:date="2025-11-03T14:35:00Z" w16du:dateUtc="2025-11-03T20:35:00Z">
        <w:r w:rsidRPr="005653F8">
          <w:rPr>
            <w:rFonts w:ascii="Calibri" w:hAnsi="Calibri" w:cs="Calibri"/>
            <w:sz w:val="22"/>
            <w:szCs w:val="22"/>
            <w:highlight w:val="lightGray"/>
          </w:rPr>
          <w:t>meets</w:t>
        </w:r>
      </w:ins>
      <w:del w:id="16" w:author="Stultz, Jake" w:date="2025-11-03T14:35:00Z" w16du:dateUtc="2025-11-03T20:35:00Z">
        <w:r w:rsidRPr="005653F8" w:rsidDel="00AA6DB4">
          <w:rPr>
            <w:rFonts w:ascii="Calibri" w:hAnsi="Calibri" w:cs="Calibri"/>
            <w:sz w:val="22"/>
            <w:szCs w:val="22"/>
            <w:highlight w:val="lightGray"/>
          </w:rPr>
          <w:delText>includes all of</w:delText>
        </w:r>
      </w:del>
      <w:r w:rsidRPr="00B51181">
        <w:rPr>
          <w:rFonts w:ascii="Calibri" w:hAnsi="Calibri" w:cs="Calibri"/>
          <w:sz w:val="22"/>
          <w:szCs w:val="22"/>
        </w:rPr>
        <w:t xml:space="preserve"> the following</w:t>
      </w:r>
      <w:ins w:id="17" w:author="Stultz, Jake" w:date="2025-11-03T14:35:00Z" w16du:dateUtc="2025-11-03T20:35:00Z">
        <w:r w:rsidRPr="00B51181">
          <w:rPr>
            <w:rFonts w:ascii="Calibri" w:hAnsi="Calibri" w:cs="Calibri"/>
            <w:sz w:val="22"/>
            <w:szCs w:val="22"/>
          </w:rPr>
          <w:t xml:space="preserve"> </w:t>
        </w:r>
        <w:r w:rsidRPr="005653F8">
          <w:rPr>
            <w:rFonts w:ascii="Calibri" w:hAnsi="Calibri" w:cs="Calibri"/>
            <w:sz w:val="22"/>
            <w:szCs w:val="22"/>
            <w:highlight w:val="lightGray"/>
          </w:rPr>
          <w:t>criteria</w:t>
        </w:r>
      </w:ins>
      <w:r w:rsidRPr="00B51181">
        <w:rPr>
          <w:rFonts w:ascii="Calibri" w:hAnsi="Calibri" w:cs="Calibri"/>
          <w:sz w:val="22"/>
          <w:szCs w:val="22"/>
        </w:rPr>
        <w:t>:</w:t>
      </w:r>
    </w:p>
    <w:p w14:paraId="3CD46588" w14:textId="77777777" w:rsidR="00D63339" w:rsidRPr="00B51181" w:rsidRDefault="00D63339" w:rsidP="00D63339">
      <w:pPr>
        <w:pStyle w:val="ListParagraph"/>
        <w:spacing w:after="160" w:line="278" w:lineRule="auto"/>
        <w:jc w:val="both"/>
        <w:rPr>
          <w:rFonts w:ascii="Calibri" w:hAnsi="Calibri" w:cs="Calibri"/>
          <w:sz w:val="22"/>
          <w:szCs w:val="22"/>
        </w:rPr>
      </w:pPr>
    </w:p>
    <w:p w14:paraId="3B47E6B4" w14:textId="77777777" w:rsidR="00D63339" w:rsidRPr="00B51181" w:rsidRDefault="00D63339" w:rsidP="00BF6E2B">
      <w:pPr>
        <w:pStyle w:val="ListParagraph"/>
        <w:numPr>
          <w:ilvl w:val="0"/>
          <w:numId w:val="40"/>
        </w:numPr>
        <w:ind w:left="1440" w:hanging="720"/>
        <w:jc w:val="both"/>
        <w:rPr>
          <w:rFonts w:ascii="Calibri" w:hAnsi="Calibri" w:cs="Calibri"/>
          <w:sz w:val="22"/>
          <w:szCs w:val="22"/>
        </w:rPr>
      </w:pPr>
      <w:r w:rsidRPr="00B51181">
        <w:rPr>
          <w:rFonts w:ascii="Calibri" w:hAnsi="Calibri" w:cs="Calibri"/>
          <w:sz w:val="22"/>
          <w:szCs w:val="22"/>
        </w:rPr>
        <w:t xml:space="preserve">A normal leaseback is a lessee-lessor relationship that involves active use of the property by the seller-lessee in consideration for payment of rent, including contingent rentals that are based on future operations of the seller-lessee. The phrase active use of the property by the seller-lessee refers to use of the property during the lease term in the seller-lessee’s trade or business, </w:t>
      </w:r>
      <w:proofErr w:type="gramStart"/>
      <w:r w:rsidRPr="00B51181">
        <w:rPr>
          <w:rFonts w:ascii="Calibri" w:hAnsi="Calibri" w:cs="Calibri"/>
          <w:sz w:val="22"/>
          <w:szCs w:val="22"/>
        </w:rPr>
        <w:t>provided that</w:t>
      </w:r>
      <w:proofErr w:type="gramEnd"/>
      <w:r w:rsidRPr="00B51181">
        <w:rPr>
          <w:rFonts w:ascii="Calibri" w:hAnsi="Calibri" w:cs="Calibri"/>
          <w:sz w:val="22"/>
          <w:szCs w:val="22"/>
        </w:rPr>
        <w:t xml:space="preserve"> subleasing of the leased property is minor.</w:t>
      </w:r>
    </w:p>
    <w:p w14:paraId="506A4821" w14:textId="77777777" w:rsidR="00D63339" w:rsidRPr="00B51181" w:rsidRDefault="00D63339" w:rsidP="00BF6E2B">
      <w:pPr>
        <w:pStyle w:val="ListParagraph"/>
        <w:ind w:left="1440" w:hanging="720"/>
        <w:jc w:val="both"/>
        <w:rPr>
          <w:rFonts w:ascii="Calibri" w:hAnsi="Calibri" w:cs="Calibri"/>
          <w:sz w:val="22"/>
          <w:szCs w:val="22"/>
        </w:rPr>
      </w:pPr>
    </w:p>
    <w:p w14:paraId="185DF16F" w14:textId="77777777" w:rsidR="00D63339" w:rsidRPr="00755683" w:rsidRDefault="00D63339" w:rsidP="00BF6E2B">
      <w:pPr>
        <w:pStyle w:val="ListParagraph"/>
        <w:numPr>
          <w:ilvl w:val="0"/>
          <w:numId w:val="40"/>
        </w:numPr>
        <w:ind w:left="1440" w:hanging="720"/>
        <w:jc w:val="both"/>
        <w:rPr>
          <w:rFonts w:asciiTheme="minorHAnsi" w:hAnsiTheme="minorHAnsi" w:cstheme="minorHAnsi"/>
          <w:sz w:val="22"/>
          <w:szCs w:val="22"/>
        </w:rPr>
      </w:pPr>
      <w:r w:rsidRPr="00B51181">
        <w:rPr>
          <w:rFonts w:ascii="Calibri" w:hAnsi="Calibri" w:cs="Calibri"/>
          <w:sz w:val="22"/>
          <w:szCs w:val="22"/>
        </w:rPr>
        <w:t xml:space="preserve">Admitted assets, if the buyer-lessor is a related party, or either admitted or nonadmitted assets if the buyer-lessor is not a related party. For purposes of this paragraph, related parties include those identified in SSAP No. 25 and entities created for the purpose of buying and leasing </w:t>
      </w:r>
      <w:r w:rsidRPr="00755683">
        <w:rPr>
          <w:rFonts w:asciiTheme="minorHAnsi" w:hAnsiTheme="minorHAnsi" w:cstheme="minorHAnsi"/>
          <w:sz w:val="22"/>
          <w:szCs w:val="22"/>
        </w:rPr>
        <w:t>nonadmitted assets for the reporting entity and/or its affiliates.</w:t>
      </w:r>
    </w:p>
    <w:p w14:paraId="6703E1D3" w14:textId="77777777" w:rsidR="00D63339" w:rsidRPr="00755683" w:rsidRDefault="00D63339" w:rsidP="00BF6E2B">
      <w:pPr>
        <w:pStyle w:val="ListParagraph"/>
        <w:ind w:left="1440" w:hanging="720"/>
        <w:rPr>
          <w:rFonts w:asciiTheme="minorHAnsi" w:hAnsiTheme="minorHAnsi" w:cstheme="minorHAnsi"/>
          <w:sz w:val="22"/>
          <w:szCs w:val="22"/>
        </w:rPr>
      </w:pPr>
    </w:p>
    <w:p w14:paraId="37DCA992" w14:textId="25EB6588" w:rsidR="00BF6E2B" w:rsidRPr="00755683" w:rsidRDefault="00CE14FB" w:rsidP="00A83F02">
      <w:pPr>
        <w:ind w:left="1440" w:hanging="720"/>
        <w:jc w:val="both"/>
        <w:rPr>
          <w:rFonts w:asciiTheme="minorHAnsi" w:hAnsiTheme="minorHAnsi" w:cstheme="minorHAnsi"/>
          <w:b/>
          <w:sz w:val="22"/>
          <w:szCs w:val="22"/>
        </w:rPr>
      </w:pPr>
      <w:ins w:id="18" w:author="Stultz, Jake 1" w:date="2025-11-20T08:22:00Z" w16du:dateUtc="2025-11-20T14:22:00Z">
        <w:r w:rsidRPr="00755683">
          <w:rPr>
            <w:rFonts w:asciiTheme="minorHAnsi" w:hAnsiTheme="minorHAnsi" w:cstheme="minorHAnsi"/>
            <w:sz w:val="22"/>
            <w:szCs w:val="22"/>
          </w:rPr>
          <w:t>c</w:t>
        </w:r>
        <w:r w:rsidR="00755683" w:rsidRPr="00755683">
          <w:rPr>
            <w:rFonts w:asciiTheme="minorHAnsi" w:hAnsiTheme="minorHAnsi" w:cstheme="minorHAnsi"/>
            <w:sz w:val="22"/>
            <w:szCs w:val="22"/>
          </w:rPr>
          <w:t>.</w:t>
        </w:r>
        <w:r w:rsidR="00755683" w:rsidRPr="00755683">
          <w:rPr>
            <w:rFonts w:asciiTheme="minorHAnsi" w:hAnsiTheme="minorHAnsi" w:cstheme="minorHAnsi"/>
            <w:sz w:val="22"/>
            <w:szCs w:val="22"/>
          </w:rPr>
          <w:tab/>
        </w:r>
      </w:ins>
      <w:ins w:id="19" w:author="Stultz, Jake 1" w:date="2025-11-20T08:21:00Z" w16du:dateUtc="2025-11-20T14:21:00Z">
        <w:r w:rsidRPr="00755683">
          <w:rPr>
            <w:rFonts w:asciiTheme="minorHAnsi" w:hAnsiTheme="minorHAnsi" w:cstheme="minorHAnsi"/>
            <w:sz w:val="22"/>
            <w:szCs w:val="22"/>
          </w:rPr>
          <w:t xml:space="preserve">When cash or assets received by the seller </w:t>
        </w:r>
        <w:r w:rsidRPr="002450D3">
          <w:rPr>
            <w:rFonts w:asciiTheme="minorHAnsi" w:hAnsiTheme="minorHAnsi" w:cstheme="minorHAnsi"/>
            <w:sz w:val="22"/>
            <w:szCs w:val="22"/>
            <w:highlight w:val="lightGray"/>
          </w:rPr>
          <w:t xml:space="preserve">are effectively restricted (in whole or in part) from being accessed or used to satisfy policyholder </w:t>
        </w:r>
        <w:r w:rsidRPr="007B0F89">
          <w:rPr>
            <w:rFonts w:asciiTheme="minorHAnsi" w:hAnsiTheme="minorHAnsi" w:cstheme="minorHAnsi"/>
            <w:sz w:val="22"/>
            <w:szCs w:val="22"/>
            <w:highlight w:val="lightGray"/>
          </w:rPr>
          <w:t xml:space="preserve">obligations until the repayment </w:t>
        </w:r>
        <w:r w:rsidRPr="007674E6">
          <w:rPr>
            <w:rFonts w:asciiTheme="minorHAnsi" w:hAnsiTheme="minorHAnsi" w:cstheme="minorHAnsi"/>
            <w:sz w:val="22"/>
            <w:szCs w:val="22"/>
            <w:highlight w:val="lightGray"/>
          </w:rPr>
          <w:t>of the lease and/or such cash or assets (or other assets pledged to the lender under the terms of the agreement) would be forfeited to the lessor/lender (in whole or in part) if the seller terminates the contact, then</w:t>
        </w:r>
        <w:r w:rsidRPr="00755683">
          <w:rPr>
            <w:rFonts w:asciiTheme="minorHAnsi" w:hAnsiTheme="minorHAnsi" w:cstheme="minorHAnsi"/>
            <w:sz w:val="22"/>
            <w:szCs w:val="22"/>
          </w:rPr>
          <w:t xml:space="preserve"> </w:t>
        </w:r>
        <w:del w:id="20" w:author="Stultz, Jake 1" w:date="2025-11-20T08:13:00Z" w16du:dateUtc="2025-11-20T14:13:00Z">
          <w:r w:rsidRPr="00FB5F68" w:rsidDel="007D569C">
            <w:rPr>
              <w:rFonts w:asciiTheme="minorHAnsi" w:hAnsiTheme="minorHAnsi" w:cstheme="minorHAnsi"/>
              <w:sz w:val="22"/>
              <w:szCs w:val="22"/>
              <w:highlight w:val="lightGray"/>
            </w:rPr>
            <w:delText xml:space="preserve">have restrictions as to the use of the cash or sale of the assets, the cash and assets received are not considered available to meet policyholder obligations and are nonadmitted in accordance with </w:delText>
          </w:r>
          <w:r w:rsidRPr="00FB5F68" w:rsidDel="007D569C">
            <w:rPr>
              <w:rFonts w:asciiTheme="minorHAnsi" w:hAnsiTheme="minorHAnsi" w:cstheme="minorHAnsi"/>
              <w:i/>
              <w:sz w:val="22"/>
              <w:szCs w:val="22"/>
              <w:highlight w:val="lightGray"/>
            </w:rPr>
            <w:delText>SSAP No. 4—Assets and Nonadmitted Assets</w:delText>
          </w:r>
          <w:r w:rsidRPr="00FB5F68" w:rsidDel="007D569C">
            <w:rPr>
              <w:rFonts w:asciiTheme="minorHAnsi" w:hAnsiTheme="minorHAnsi" w:cstheme="minorHAnsi"/>
              <w:sz w:val="22"/>
              <w:szCs w:val="22"/>
              <w:highlight w:val="lightGray"/>
            </w:rPr>
            <w:delText>. S</w:delText>
          </w:r>
        </w:del>
        <w:r w:rsidRPr="00755683">
          <w:rPr>
            <w:rFonts w:asciiTheme="minorHAnsi" w:hAnsiTheme="minorHAnsi" w:cstheme="minorHAnsi"/>
            <w:sz w:val="22"/>
            <w:szCs w:val="22"/>
          </w:rPr>
          <w:t xml:space="preserve">such transactions </w:t>
        </w:r>
        <w:r w:rsidRPr="00755683">
          <w:rPr>
            <w:rFonts w:asciiTheme="minorHAnsi" w:hAnsiTheme="minorHAnsi" w:cstheme="minorHAnsi"/>
            <w:dstrike/>
            <w:sz w:val="22"/>
            <w:szCs w:val="22"/>
          </w:rPr>
          <w:t>A sale where the cash received by the seller has access restrictions does</w:t>
        </w:r>
        <w:r w:rsidRPr="00755683">
          <w:rPr>
            <w:rFonts w:asciiTheme="minorHAnsi" w:hAnsiTheme="minorHAnsi" w:cstheme="minorHAnsi"/>
            <w:sz w:val="22"/>
            <w:szCs w:val="22"/>
          </w:rPr>
          <w:t xml:space="preserve"> do not meet the definition of a sale for sale-leaseback accounting and shall be recorded as a financing arrangement as described in paragraph 39.</w:t>
        </w:r>
      </w:ins>
    </w:p>
    <w:p w14:paraId="706BA9D4" w14:textId="77777777" w:rsidR="00CE14FB" w:rsidRPr="00755683" w:rsidDel="00CE14FB" w:rsidRDefault="00CE14FB" w:rsidP="00CE14FB">
      <w:pPr>
        <w:pStyle w:val="ListParagraph"/>
        <w:ind w:left="1440"/>
        <w:jc w:val="both"/>
        <w:rPr>
          <w:del w:id="21" w:author="Stultz, Jake 1" w:date="2025-11-20T08:21:00Z" w16du:dateUtc="2025-11-20T14:21:00Z"/>
          <w:rFonts w:asciiTheme="minorHAnsi" w:hAnsiTheme="minorHAnsi" w:cstheme="minorHAnsi"/>
          <w:b/>
          <w:sz w:val="22"/>
          <w:szCs w:val="22"/>
        </w:rPr>
      </w:pPr>
    </w:p>
    <w:p w14:paraId="30A6271D" w14:textId="77777777" w:rsidR="00085B8C" w:rsidRPr="00755683" w:rsidRDefault="00085B8C" w:rsidP="00085B8C">
      <w:pPr>
        <w:rPr>
          <w:rFonts w:asciiTheme="minorHAnsi" w:hAnsiTheme="minorHAnsi" w:cstheme="minorHAnsi"/>
          <w:b/>
          <w:sz w:val="22"/>
          <w:szCs w:val="22"/>
        </w:rPr>
      </w:pPr>
      <w:bookmarkStart w:id="22" w:name="_Hlk214517938"/>
      <w:r w:rsidRPr="00755683">
        <w:rPr>
          <w:rFonts w:asciiTheme="minorHAnsi" w:hAnsiTheme="minorHAnsi" w:cstheme="minorHAnsi"/>
          <w:b/>
          <w:sz w:val="22"/>
          <w:szCs w:val="22"/>
        </w:rPr>
        <w:t>Effective Date and Transition</w:t>
      </w:r>
    </w:p>
    <w:p w14:paraId="230B57E8" w14:textId="77777777" w:rsidR="00085B8C" w:rsidRPr="00B51181" w:rsidRDefault="00085B8C" w:rsidP="00085B8C">
      <w:pPr>
        <w:rPr>
          <w:rFonts w:ascii="Calibri" w:hAnsi="Calibri" w:cs="Calibri"/>
          <w:b/>
          <w:sz w:val="22"/>
          <w:szCs w:val="22"/>
        </w:rPr>
      </w:pPr>
    </w:p>
    <w:p w14:paraId="677F5305" w14:textId="31D0BD33" w:rsidR="00094427" w:rsidRPr="00B51181" w:rsidRDefault="00085B8C" w:rsidP="00085B8C">
      <w:pPr>
        <w:jc w:val="both"/>
        <w:rPr>
          <w:rFonts w:ascii="Calibri" w:hAnsi="Calibri" w:cs="Calibri"/>
          <w:sz w:val="22"/>
          <w:szCs w:val="22"/>
        </w:rPr>
      </w:pPr>
      <w:r w:rsidRPr="00B51181">
        <w:rPr>
          <w:rFonts w:ascii="Calibri" w:hAnsi="Calibri" w:cs="Calibri"/>
          <w:sz w:val="22"/>
          <w:szCs w:val="22"/>
        </w:rPr>
        <w:t>54.</w:t>
      </w:r>
      <w:r w:rsidRPr="00B51181">
        <w:rPr>
          <w:rFonts w:ascii="Calibri" w:hAnsi="Calibri" w:cs="Calibri"/>
          <w:sz w:val="22"/>
          <w:szCs w:val="22"/>
        </w:rPr>
        <w:tab/>
        <w:t xml:space="preserve">This statement is effective for years beginning January 1, 2001. The conceptual revisions documented in </w:t>
      </w:r>
      <w:r w:rsidRPr="00B51181">
        <w:rPr>
          <w:rFonts w:ascii="Calibri" w:hAnsi="Calibri" w:cs="Calibri"/>
          <w:i/>
          <w:sz w:val="22"/>
          <w:szCs w:val="22"/>
        </w:rPr>
        <w:t>Issue Paper No. 161—Leases</w:t>
      </w:r>
      <w:r w:rsidRPr="00B51181">
        <w:rPr>
          <w:rFonts w:ascii="Calibri" w:hAnsi="Calibri" w:cs="Calibri"/>
          <w:sz w:val="22"/>
          <w:szCs w:val="22"/>
        </w:rPr>
        <w:t xml:space="preserve"> are effective for all new leases </w:t>
      </w:r>
      <w:proofErr w:type="gramStart"/>
      <w:r w:rsidRPr="00B51181">
        <w:rPr>
          <w:rFonts w:ascii="Calibri" w:hAnsi="Calibri" w:cs="Calibri"/>
          <w:sz w:val="22"/>
          <w:szCs w:val="22"/>
        </w:rPr>
        <w:t>entered into</w:t>
      </w:r>
      <w:proofErr w:type="gramEnd"/>
      <w:r w:rsidRPr="00B51181">
        <w:rPr>
          <w:rFonts w:ascii="Calibri" w:hAnsi="Calibri" w:cs="Calibri"/>
          <w:sz w:val="22"/>
          <w:szCs w:val="22"/>
        </w:rPr>
        <w:t xml:space="preserve">, and for existing leases reassessed due to a change in terms and conditions under paragraph 11, on or after January 1, 2020. Earlier adoption is permitted. The guidance in paragraph 34 regarding commercial airplanes was originally contained within </w:t>
      </w:r>
      <w:r w:rsidRPr="00B51181">
        <w:rPr>
          <w:rFonts w:ascii="Calibri" w:hAnsi="Calibri" w:cs="Calibri"/>
          <w:i/>
          <w:sz w:val="22"/>
          <w:szCs w:val="22"/>
        </w:rPr>
        <w:t>INT 00-02: Accounting for Leveraged Leases Involving Commercial Airplanes Under SSAP No. 22—Leases</w:t>
      </w:r>
      <w:r w:rsidRPr="00B51181">
        <w:rPr>
          <w:rFonts w:ascii="Calibri" w:hAnsi="Calibri" w:cs="Calibri"/>
          <w:sz w:val="22"/>
          <w:szCs w:val="22"/>
        </w:rPr>
        <w:t xml:space="preserve"> and was effective March 13, 2000. The guidance in paragraph 5 was originally contained within </w:t>
      </w:r>
      <w:r w:rsidRPr="00B51181">
        <w:rPr>
          <w:rFonts w:ascii="Calibri" w:hAnsi="Calibri" w:cs="Calibri"/>
          <w:i/>
          <w:sz w:val="22"/>
          <w:szCs w:val="22"/>
        </w:rPr>
        <w:t>INT 04-20: EITF 01-8: Determining Whether an Arrangement Contains a Lease</w:t>
      </w:r>
      <w:r w:rsidRPr="00B51181">
        <w:rPr>
          <w:rFonts w:ascii="Calibri" w:hAnsi="Calibri" w:cs="Calibri"/>
          <w:sz w:val="22"/>
          <w:szCs w:val="22"/>
        </w:rPr>
        <w:t xml:space="preserve"> and was effective March 13, 2005. Guidance in paragraph 27 related to maintenance costs incurred by lessee was </w:t>
      </w:r>
      <w:r w:rsidRPr="00B51181">
        <w:rPr>
          <w:rFonts w:ascii="Calibri" w:hAnsi="Calibri" w:cs="Calibri"/>
          <w:sz w:val="22"/>
          <w:szCs w:val="22"/>
        </w:rPr>
        <w:lastRenderedPageBreak/>
        <w:t xml:space="preserve">previously included within </w:t>
      </w:r>
      <w:r w:rsidRPr="00B51181">
        <w:rPr>
          <w:rFonts w:ascii="Calibri" w:hAnsi="Calibri" w:cs="Calibri"/>
          <w:i/>
          <w:sz w:val="22"/>
          <w:szCs w:val="22"/>
        </w:rPr>
        <w:t>INT 09-05: EITF 08-3: Accounting by Lessees for Maintenance Deposits</w:t>
      </w:r>
      <w:r w:rsidRPr="00B51181">
        <w:rPr>
          <w:rFonts w:ascii="Calibri" w:hAnsi="Calibri" w:cs="Calibri"/>
          <w:sz w:val="22"/>
          <w:szCs w:val="22"/>
        </w:rPr>
        <w:t xml:space="preserve"> and was effective for periods beginning September 21, 2009. The guidance in paragraphs 17 and 18 was originally contained within </w:t>
      </w:r>
      <w:r w:rsidRPr="00B51181">
        <w:rPr>
          <w:rFonts w:ascii="Calibri" w:hAnsi="Calibri" w:cs="Calibri"/>
          <w:i/>
          <w:sz w:val="22"/>
          <w:szCs w:val="22"/>
        </w:rPr>
        <w:t>INT 00-27: EITF 98-9: Accounting for Contingent Rent</w:t>
      </w:r>
      <w:r w:rsidRPr="00B51181">
        <w:rPr>
          <w:rFonts w:ascii="Calibri" w:hAnsi="Calibri" w:cs="Calibri"/>
          <w:sz w:val="22"/>
          <w:szCs w:val="22"/>
        </w:rPr>
        <w:t xml:space="preserve"> and was effective September 11, 2000</w:t>
      </w:r>
      <w:r w:rsidRPr="00B65F0F">
        <w:rPr>
          <w:rFonts w:ascii="Calibri" w:hAnsi="Calibri" w:cs="Calibri"/>
          <w:sz w:val="22"/>
          <w:szCs w:val="22"/>
        </w:rPr>
        <w:t>.</w:t>
      </w:r>
      <w:r w:rsidR="00372301" w:rsidRPr="00B65F0F">
        <w:rPr>
          <w:rFonts w:ascii="Calibri" w:hAnsi="Calibri" w:cs="Calibri"/>
          <w:sz w:val="22"/>
          <w:szCs w:val="22"/>
        </w:rPr>
        <w:t xml:space="preserve"> </w:t>
      </w:r>
      <w:ins w:id="23" w:author="Stultz, Jake" w:date="2025-11-10T14:15:00Z" w16du:dateUtc="2025-11-10T20:15:00Z">
        <w:r w:rsidR="00620C3F" w:rsidRPr="00683EA6">
          <w:rPr>
            <w:rFonts w:ascii="Calibri" w:hAnsi="Calibri" w:cs="Calibri"/>
            <w:sz w:val="22"/>
            <w:szCs w:val="22"/>
            <w:highlight w:val="lightGray"/>
          </w:rPr>
          <w:t xml:space="preserve">The guidance in paragraphs 33 and 39, clarifying the statutory accounting treatment for sale-leaseback transactions that do not qualify for sale-leaseback accounting and therefore must apply the financing method, applies to contracts in effect on or after </w:t>
        </w:r>
      </w:ins>
      <w:ins w:id="24" w:author="Stultz, Jake 1" w:date="2025-11-24T07:42:00Z" w16du:dateUtc="2025-11-24T13:42:00Z">
        <w:r w:rsidR="00FE6A4F" w:rsidRPr="00683EA6">
          <w:rPr>
            <w:rFonts w:ascii="Calibri" w:hAnsi="Calibri" w:cs="Calibri"/>
            <w:sz w:val="22"/>
            <w:szCs w:val="22"/>
            <w:highlight w:val="lightGray"/>
          </w:rPr>
          <w:t>Dece</w:t>
        </w:r>
        <w:r w:rsidR="003D18DA" w:rsidRPr="00683EA6">
          <w:rPr>
            <w:rFonts w:ascii="Calibri" w:hAnsi="Calibri" w:cs="Calibri"/>
            <w:sz w:val="22"/>
            <w:szCs w:val="22"/>
            <w:highlight w:val="lightGray"/>
          </w:rPr>
          <w:t>mber 31, 2026</w:t>
        </w:r>
      </w:ins>
      <w:ins w:id="25" w:author="Stultz, Jake" w:date="2025-11-10T14:15:00Z" w16du:dateUtc="2025-11-10T20:15:00Z">
        <w:r w:rsidR="00620C3F" w:rsidRPr="00683EA6">
          <w:rPr>
            <w:rFonts w:ascii="Calibri" w:hAnsi="Calibri" w:cs="Calibri"/>
            <w:sz w:val="22"/>
            <w:szCs w:val="22"/>
            <w:highlight w:val="lightGray"/>
          </w:rPr>
          <w:t>.</w:t>
        </w:r>
      </w:ins>
    </w:p>
    <w:bookmarkEnd w:id="22"/>
    <w:p w14:paraId="5702E24E" w14:textId="77777777" w:rsidR="00085B8C" w:rsidRPr="00B51181" w:rsidRDefault="00085B8C" w:rsidP="00085B8C">
      <w:pPr>
        <w:rPr>
          <w:rFonts w:ascii="Calibri" w:hAnsi="Calibri" w:cs="Calibri"/>
          <w:sz w:val="22"/>
          <w:szCs w:val="22"/>
        </w:rPr>
      </w:pPr>
    </w:p>
    <w:tbl>
      <w:tblPr>
        <w:tblW w:w="10075"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CF59B7" w:rsidRPr="00F00E36" w14:paraId="3478D551" w14:textId="77777777" w:rsidTr="004D15A4">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004FB921" w14:textId="77777777" w:rsidR="00CF59B7" w:rsidRPr="00B51181" w:rsidRDefault="00CF59B7" w:rsidP="00AE07F2">
            <w:pPr>
              <w:widowControl w:val="0"/>
              <w:jc w:val="center"/>
              <w:rPr>
                <w:rFonts w:ascii="Calibri" w:hAnsi="Calibri" w:cs="Calibri"/>
                <w:b/>
                <w:color w:val="FFFFFF"/>
                <w:sz w:val="22"/>
                <w:szCs w:val="22"/>
              </w:rPr>
            </w:pPr>
            <w:r w:rsidRPr="00B51181">
              <w:rPr>
                <w:rFonts w:ascii="Calibri" w:hAnsi="Calibri" w:cs="Calibri"/>
                <w:b/>
                <w:color w:val="000000"/>
                <w:sz w:val="22"/>
                <w:szCs w:val="22"/>
              </w:rPr>
              <w:br w:type="page"/>
            </w:r>
          </w:p>
          <w:p w14:paraId="0D7DD0BA" w14:textId="77777777" w:rsidR="00CF59B7" w:rsidRPr="00B51181" w:rsidRDefault="00CF59B7"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2EBD29B8" w14:textId="77777777" w:rsidR="00CF59B7" w:rsidRPr="00B51181" w:rsidRDefault="00CF59B7" w:rsidP="00AE07F2">
            <w:pPr>
              <w:widowControl w:val="0"/>
              <w:jc w:val="center"/>
              <w:rPr>
                <w:rFonts w:ascii="Calibri" w:hAnsi="Calibri" w:cs="Calibri"/>
                <w:b/>
                <w:color w:val="FFFFFF"/>
                <w:sz w:val="22"/>
                <w:szCs w:val="22"/>
              </w:rPr>
            </w:pPr>
          </w:p>
          <w:p w14:paraId="29F637E4" w14:textId="77777777" w:rsidR="00CF59B7" w:rsidRPr="00B51181" w:rsidRDefault="00CF59B7"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65CAECC9" w14:textId="77777777" w:rsidR="00CF59B7" w:rsidRPr="00B51181" w:rsidRDefault="00CF59B7" w:rsidP="00AE07F2">
            <w:pPr>
              <w:widowControl w:val="0"/>
              <w:jc w:val="center"/>
              <w:rPr>
                <w:rFonts w:ascii="Calibri" w:hAnsi="Calibri" w:cs="Calibri"/>
                <w:b/>
                <w:color w:val="FFFFFF"/>
                <w:sz w:val="22"/>
                <w:szCs w:val="22"/>
              </w:rPr>
            </w:pPr>
          </w:p>
          <w:p w14:paraId="34EAB562" w14:textId="77777777" w:rsidR="00CF59B7" w:rsidRPr="00B51181" w:rsidRDefault="00CF59B7" w:rsidP="00AE07F2">
            <w:pPr>
              <w:widowControl w:val="0"/>
              <w:jc w:val="center"/>
              <w:rPr>
                <w:rFonts w:ascii="Calibri" w:hAnsi="Calibri" w:cs="Calibri"/>
                <w:b/>
                <w:color w:val="FFFFFF"/>
                <w:sz w:val="22"/>
                <w:szCs w:val="22"/>
              </w:rPr>
            </w:pPr>
            <w:r w:rsidRPr="00B51181">
              <w:rPr>
                <w:rFonts w:ascii="Calibri" w:hAnsi="Calibri" w:cs="Calibr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2B3D4CB1" w14:textId="77777777" w:rsidR="00CF59B7" w:rsidRPr="00B51181" w:rsidRDefault="00CF59B7" w:rsidP="00AE07F2">
            <w:pPr>
              <w:widowControl w:val="0"/>
              <w:jc w:val="center"/>
              <w:rPr>
                <w:rFonts w:ascii="Calibri" w:hAnsi="Calibri" w:cs="Calibri"/>
                <w:b/>
                <w:color w:val="FFFFFF"/>
                <w:sz w:val="22"/>
                <w:szCs w:val="22"/>
              </w:rPr>
            </w:pPr>
            <w:r w:rsidRPr="00B51181">
              <w:rPr>
                <w:rFonts w:ascii="Calibri" w:hAnsi="Calibri" w:cs="Calibr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69B3DED7" w14:textId="77777777" w:rsidR="00CF59B7" w:rsidRPr="00B51181" w:rsidRDefault="00CF59B7" w:rsidP="00AE07F2">
            <w:pPr>
              <w:widowControl w:val="0"/>
              <w:jc w:val="center"/>
              <w:rPr>
                <w:rFonts w:ascii="Calibri" w:hAnsi="Calibri" w:cs="Calibri"/>
                <w:b/>
                <w:color w:val="FFFFFF"/>
                <w:sz w:val="22"/>
                <w:szCs w:val="22"/>
              </w:rPr>
            </w:pPr>
            <w:r w:rsidRPr="00B51181">
              <w:rPr>
                <w:rFonts w:ascii="Calibri" w:hAnsi="Calibri" w:cs="Calibri"/>
                <w:b/>
                <w:sz w:val="22"/>
                <w:szCs w:val="22"/>
              </w:rPr>
              <w:t>Comment Letter Page Number</w:t>
            </w:r>
          </w:p>
        </w:tc>
      </w:tr>
      <w:tr w:rsidR="00CF59B7" w:rsidRPr="00F00E36" w14:paraId="139BBC31" w14:textId="77777777" w:rsidTr="004D15A4">
        <w:trPr>
          <w:trHeight w:val="800"/>
        </w:trPr>
        <w:tc>
          <w:tcPr>
            <w:tcW w:w="1615" w:type="dxa"/>
            <w:tcBorders>
              <w:top w:val="single" w:sz="4" w:space="0" w:color="FFFFFF"/>
            </w:tcBorders>
            <w:shd w:val="clear" w:color="auto" w:fill="F2F2F2"/>
            <w:vAlign w:val="center"/>
          </w:tcPr>
          <w:p w14:paraId="1A9C5DE5" w14:textId="77777777" w:rsidR="00CF59B7" w:rsidRPr="00B51181" w:rsidRDefault="00CF59B7" w:rsidP="00AE07F2">
            <w:pPr>
              <w:widowControl w:val="0"/>
              <w:jc w:val="center"/>
              <w:rPr>
                <w:rFonts w:ascii="Calibri" w:hAnsi="Calibri" w:cs="Calibri"/>
                <w:b/>
                <w:sz w:val="22"/>
                <w:szCs w:val="22"/>
              </w:rPr>
            </w:pPr>
            <w:r w:rsidRPr="00B51181">
              <w:rPr>
                <w:rFonts w:ascii="Calibri" w:hAnsi="Calibri" w:cs="Calibri"/>
                <w:b/>
                <w:sz w:val="22"/>
                <w:szCs w:val="22"/>
              </w:rPr>
              <w:t>2025-13</w:t>
            </w:r>
          </w:p>
          <w:p w14:paraId="7BCAC905" w14:textId="77777777" w:rsidR="00CF59B7" w:rsidRPr="00B51181" w:rsidRDefault="00CF59B7" w:rsidP="00AE07F2">
            <w:pPr>
              <w:widowControl w:val="0"/>
              <w:jc w:val="center"/>
              <w:rPr>
                <w:rFonts w:ascii="Calibri" w:hAnsi="Calibri" w:cs="Calibri"/>
                <w:b/>
                <w:sz w:val="22"/>
                <w:szCs w:val="22"/>
              </w:rPr>
            </w:pPr>
            <w:r w:rsidRPr="00B51181">
              <w:rPr>
                <w:rFonts w:ascii="Calibri" w:hAnsi="Calibri" w:cs="Calibri"/>
                <w:b/>
                <w:sz w:val="22"/>
                <w:szCs w:val="22"/>
              </w:rPr>
              <w:t>(Wil)</w:t>
            </w:r>
          </w:p>
        </w:tc>
        <w:tc>
          <w:tcPr>
            <w:tcW w:w="3198" w:type="dxa"/>
            <w:tcBorders>
              <w:top w:val="single" w:sz="4" w:space="0" w:color="FFFFFF"/>
            </w:tcBorders>
            <w:shd w:val="clear" w:color="auto" w:fill="F2F2F2"/>
            <w:vAlign w:val="center"/>
          </w:tcPr>
          <w:p w14:paraId="2D8EB2D0" w14:textId="016FB100" w:rsidR="00CF59B7" w:rsidRPr="00B51181" w:rsidRDefault="00F354B2" w:rsidP="00AE07F2">
            <w:pPr>
              <w:pStyle w:val="Heading2"/>
              <w:rPr>
                <w:rFonts w:ascii="Calibri" w:hAnsi="Calibri" w:cs="Calibri"/>
                <w:sz w:val="22"/>
                <w:szCs w:val="22"/>
              </w:rPr>
            </w:pPr>
            <w:r w:rsidRPr="00B51181">
              <w:rPr>
                <w:rFonts w:ascii="Calibri" w:hAnsi="Calibri" w:cs="Calibri"/>
                <w:sz w:val="22"/>
                <w:szCs w:val="22"/>
              </w:rPr>
              <w:t>Residential Mortgage Loans Held in Statutory Trusts</w:t>
            </w:r>
          </w:p>
        </w:tc>
        <w:tc>
          <w:tcPr>
            <w:tcW w:w="2112" w:type="dxa"/>
            <w:tcBorders>
              <w:top w:val="single" w:sz="4" w:space="0" w:color="FFFFFF"/>
            </w:tcBorders>
            <w:shd w:val="clear" w:color="auto" w:fill="F2F2F2"/>
            <w:vAlign w:val="center"/>
          </w:tcPr>
          <w:p w14:paraId="566EA1EA" w14:textId="6C4CBECF" w:rsidR="00CF59B7" w:rsidRPr="00B51181" w:rsidRDefault="001F57C1" w:rsidP="00AE07F2">
            <w:pPr>
              <w:widowControl w:val="0"/>
              <w:jc w:val="center"/>
              <w:rPr>
                <w:rFonts w:ascii="Calibri" w:hAnsi="Calibri" w:cs="Calibri"/>
                <w:b/>
                <w:sz w:val="22"/>
                <w:szCs w:val="22"/>
                <w:highlight w:val="yellow"/>
              </w:rPr>
            </w:pPr>
            <w:r w:rsidRPr="00B51181">
              <w:rPr>
                <w:rFonts w:ascii="Calibri" w:hAnsi="Calibri" w:cs="Calibri"/>
                <w:b/>
                <w:sz w:val="22"/>
                <w:szCs w:val="22"/>
              </w:rPr>
              <w:t>10</w:t>
            </w:r>
            <w:r w:rsidR="00CF59B7" w:rsidRPr="00B51181">
              <w:rPr>
                <w:rFonts w:ascii="Calibri" w:hAnsi="Calibri" w:cs="Calibri"/>
                <w:b/>
                <w:sz w:val="22"/>
                <w:szCs w:val="22"/>
              </w:rPr>
              <w:t xml:space="preserve"> – Agenda Item </w:t>
            </w:r>
          </w:p>
        </w:tc>
        <w:tc>
          <w:tcPr>
            <w:tcW w:w="1710" w:type="dxa"/>
            <w:tcBorders>
              <w:top w:val="single" w:sz="4" w:space="0" w:color="FFFFFF"/>
            </w:tcBorders>
            <w:shd w:val="clear" w:color="auto" w:fill="F2F2F2"/>
            <w:vAlign w:val="center"/>
          </w:tcPr>
          <w:p w14:paraId="6D466B5E" w14:textId="77777777" w:rsidR="00CF59B7" w:rsidRPr="00B51181" w:rsidRDefault="00CF59B7" w:rsidP="00AE07F2">
            <w:pPr>
              <w:widowControl w:val="0"/>
              <w:jc w:val="center"/>
              <w:rPr>
                <w:rFonts w:ascii="Calibri" w:hAnsi="Calibri" w:cs="Calibri"/>
                <w:b/>
                <w:sz w:val="22"/>
                <w:szCs w:val="22"/>
                <w:highlight w:val="yellow"/>
              </w:rPr>
            </w:pPr>
            <w:r w:rsidRPr="00B51181">
              <w:rPr>
                <w:rFonts w:ascii="Calibri" w:hAnsi="Calibri" w:cs="Calibri"/>
                <w:b/>
                <w:sz w:val="22"/>
                <w:szCs w:val="22"/>
              </w:rPr>
              <w:t>Comments Received</w:t>
            </w:r>
          </w:p>
        </w:tc>
        <w:tc>
          <w:tcPr>
            <w:tcW w:w="1440" w:type="dxa"/>
            <w:tcBorders>
              <w:top w:val="single" w:sz="4" w:space="0" w:color="FFFFFF"/>
            </w:tcBorders>
            <w:shd w:val="clear" w:color="auto" w:fill="F2F2F2"/>
            <w:vAlign w:val="center"/>
          </w:tcPr>
          <w:p w14:paraId="4191DB6D" w14:textId="4B57C0FF" w:rsidR="00CF59B7" w:rsidRPr="00B51181" w:rsidRDefault="00CF59B7" w:rsidP="00AE07F2">
            <w:pPr>
              <w:widowControl w:val="0"/>
              <w:jc w:val="center"/>
              <w:rPr>
                <w:rFonts w:ascii="Calibri" w:hAnsi="Calibri" w:cs="Calibri"/>
                <w:b/>
                <w:sz w:val="22"/>
                <w:szCs w:val="22"/>
                <w:highlight w:val="yellow"/>
              </w:rPr>
            </w:pPr>
            <w:r w:rsidRPr="00B51181">
              <w:rPr>
                <w:rFonts w:ascii="Calibri" w:hAnsi="Calibri" w:cs="Calibri"/>
                <w:b/>
                <w:sz w:val="22"/>
                <w:szCs w:val="22"/>
              </w:rPr>
              <w:t xml:space="preserve">IP – </w:t>
            </w:r>
            <w:r w:rsidR="00A763DF" w:rsidRPr="00B51181">
              <w:rPr>
                <w:rFonts w:ascii="Calibri" w:hAnsi="Calibri" w:cs="Calibri"/>
                <w:b/>
                <w:sz w:val="22"/>
                <w:szCs w:val="22"/>
              </w:rPr>
              <w:t>6</w:t>
            </w:r>
          </w:p>
        </w:tc>
      </w:tr>
    </w:tbl>
    <w:p w14:paraId="588F643D" w14:textId="77777777" w:rsidR="00CF59B7" w:rsidRPr="00B51181" w:rsidRDefault="00CF59B7" w:rsidP="00CF59B7">
      <w:pPr>
        <w:rPr>
          <w:rFonts w:ascii="Calibri" w:hAnsi="Calibri" w:cs="Calibri"/>
          <w:sz w:val="22"/>
          <w:szCs w:val="22"/>
          <w:lang w:eastAsia="zh-CN"/>
        </w:rPr>
      </w:pPr>
    </w:p>
    <w:p w14:paraId="10055A18" w14:textId="77777777" w:rsidR="00CF59B7" w:rsidRPr="00B51181" w:rsidRDefault="00CF59B7" w:rsidP="00CF59B7">
      <w:pPr>
        <w:pStyle w:val="BodyTextIndent"/>
        <w:ind w:left="0" w:firstLine="0"/>
        <w:jc w:val="both"/>
        <w:rPr>
          <w:rFonts w:ascii="Calibri" w:hAnsi="Calibri" w:cs="Calibri"/>
          <w:i/>
          <w:sz w:val="22"/>
          <w:szCs w:val="22"/>
          <w:u w:val="single"/>
        </w:rPr>
      </w:pPr>
      <w:r w:rsidRPr="00B51181">
        <w:rPr>
          <w:rFonts w:ascii="Calibri" w:hAnsi="Calibri" w:cs="Calibri"/>
          <w:i/>
          <w:sz w:val="22"/>
          <w:szCs w:val="22"/>
          <w:u w:val="single"/>
        </w:rPr>
        <w:t>Summary:</w:t>
      </w:r>
    </w:p>
    <w:p w14:paraId="6A7945C0" w14:textId="6A1F7364" w:rsidR="00CA0F11" w:rsidRPr="00B51181" w:rsidRDefault="00BD71E1" w:rsidP="00CA0F11">
      <w:pPr>
        <w:jc w:val="both"/>
        <w:rPr>
          <w:rFonts w:ascii="Calibri" w:hAnsi="Calibri" w:cs="Calibri"/>
          <w:sz w:val="22"/>
          <w:szCs w:val="22"/>
        </w:rPr>
      </w:pPr>
      <w:r w:rsidRPr="00B51181">
        <w:rPr>
          <w:rFonts w:ascii="Calibri" w:hAnsi="Calibri" w:cs="Calibri"/>
          <w:sz w:val="22"/>
          <w:szCs w:val="22"/>
        </w:rPr>
        <w:t>This agenda item was last exposed by the Working Group on August 11, 202</w:t>
      </w:r>
      <w:r w:rsidR="00CE119B" w:rsidRPr="00B51181">
        <w:rPr>
          <w:rFonts w:ascii="Calibri" w:hAnsi="Calibri" w:cs="Calibri"/>
          <w:sz w:val="22"/>
          <w:szCs w:val="22"/>
        </w:rPr>
        <w:t>5</w:t>
      </w:r>
      <w:r w:rsidRPr="00B51181">
        <w:rPr>
          <w:rFonts w:ascii="Calibri" w:hAnsi="Calibri" w:cs="Calibri"/>
          <w:sz w:val="22"/>
          <w:szCs w:val="22"/>
        </w:rPr>
        <w:t xml:space="preserve">, and proposed </w:t>
      </w:r>
      <w:r w:rsidR="007231CA" w:rsidRPr="00B51181">
        <w:rPr>
          <w:rFonts w:ascii="Calibri" w:hAnsi="Calibri" w:cs="Calibri"/>
          <w:sz w:val="22"/>
          <w:szCs w:val="22"/>
        </w:rPr>
        <w:t xml:space="preserve">additional revisions to </w:t>
      </w:r>
      <w:r w:rsidR="0069276C" w:rsidRPr="00B51181">
        <w:rPr>
          <w:rFonts w:ascii="Calibri" w:hAnsi="Calibri" w:cs="Calibri"/>
          <w:sz w:val="22"/>
          <w:szCs w:val="22"/>
        </w:rPr>
        <w:t xml:space="preserve">this agenda item </w:t>
      </w:r>
      <w:r w:rsidR="00A20DDE" w:rsidRPr="00B51181">
        <w:rPr>
          <w:rFonts w:ascii="Calibri" w:hAnsi="Calibri" w:cs="Calibri"/>
          <w:sz w:val="22"/>
          <w:szCs w:val="22"/>
        </w:rPr>
        <w:t xml:space="preserve">which included </w:t>
      </w:r>
      <w:r w:rsidRPr="00B51181">
        <w:rPr>
          <w:rFonts w:ascii="Calibri" w:hAnsi="Calibri" w:cs="Calibri"/>
          <w:sz w:val="22"/>
          <w:szCs w:val="22"/>
        </w:rPr>
        <w:t>recommended revisions from NAIC staff as well as</w:t>
      </w:r>
      <w:r w:rsidR="00A20DDE" w:rsidRPr="00B51181">
        <w:rPr>
          <w:rFonts w:ascii="Calibri" w:hAnsi="Calibri" w:cs="Calibri"/>
          <w:sz w:val="22"/>
          <w:szCs w:val="22"/>
        </w:rPr>
        <w:t xml:space="preserve"> recommend</w:t>
      </w:r>
      <w:r w:rsidRPr="00B51181">
        <w:rPr>
          <w:rFonts w:ascii="Calibri" w:hAnsi="Calibri" w:cs="Calibri"/>
          <w:sz w:val="22"/>
          <w:szCs w:val="22"/>
        </w:rPr>
        <w:t>ed revision</w:t>
      </w:r>
      <w:r w:rsidR="00A20DDE" w:rsidRPr="00B51181">
        <w:rPr>
          <w:rFonts w:ascii="Calibri" w:hAnsi="Calibri" w:cs="Calibri"/>
          <w:sz w:val="22"/>
          <w:szCs w:val="22"/>
        </w:rPr>
        <w:t xml:space="preserve">s </w:t>
      </w:r>
      <w:r w:rsidRPr="00B51181">
        <w:rPr>
          <w:rFonts w:ascii="Calibri" w:hAnsi="Calibri" w:cs="Calibri"/>
          <w:sz w:val="22"/>
          <w:szCs w:val="22"/>
        </w:rPr>
        <w:t xml:space="preserve">from </w:t>
      </w:r>
      <w:r w:rsidR="00A20DDE" w:rsidRPr="00B51181">
        <w:rPr>
          <w:rFonts w:ascii="Calibri" w:hAnsi="Calibri" w:cs="Calibri"/>
          <w:sz w:val="22"/>
          <w:szCs w:val="22"/>
        </w:rPr>
        <w:t>interested parties</w:t>
      </w:r>
      <w:r w:rsidRPr="00B51181">
        <w:rPr>
          <w:rFonts w:ascii="Calibri" w:hAnsi="Calibri" w:cs="Calibri"/>
          <w:sz w:val="22"/>
          <w:szCs w:val="22"/>
        </w:rPr>
        <w:t xml:space="preserve">’ comment letter. This agenda item was initially exposed on May 22, 2025, </w:t>
      </w:r>
      <w:r w:rsidR="008E66F2" w:rsidRPr="00B51181">
        <w:rPr>
          <w:rFonts w:ascii="Calibri" w:hAnsi="Calibri" w:cs="Calibri"/>
          <w:sz w:val="22"/>
          <w:szCs w:val="22"/>
        </w:rPr>
        <w:t>and propose</w:t>
      </w:r>
      <w:r w:rsidRPr="00B51181">
        <w:rPr>
          <w:rFonts w:ascii="Calibri" w:hAnsi="Calibri" w:cs="Calibri"/>
          <w:sz w:val="22"/>
          <w:szCs w:val="22"/>
        </w:rPr>
        <w:t xml:space="preserve">d </w:t>
      </w:r>
      <w:r w:rsidR="008E66F2" w:rsidRPr="00B51181">
        <w:rPr>
          <w:rFonts w:ascii="Calibri" w:hAnsi="Calibri" w:cs="Calibri"/>
          <w:sz w:val="22"/>
          <w:szCs w:val="22"/>
        </w:rPr>
        <w:t xml:space="preserve">revisions to </w:t>
      </w:r>
      <w:r w:rsidRPr="00B51181">
        <w:rPr>
          <w:rFonts w:ascii="Calibri" w:hAnsi="Calibri" w:cs="Calibri"/>
          <w:i/>
          <w:sz w:val="22"/>
          <w:szCs w:val="22"/>
        </w:rPr>
        <w:t>SSAP No. 37—Mortgage Loans</w:t>
      </w:r>
      <w:r w:rsidRPr="00B51181">
        <w:rPr>
          <w:rFonts w:ascii="Calibri" w:hAnsi="Calibri" w:cs="Calibri"/>
          <w:sz w:val="22"/>
          <w:szCs w:val="22"/>
        </w:rPr>
        <w:t xml:space="preserve"> </w:t>
      </w:r>
      <w:r w:rsidR="004B1238" w:rsidRPr="00B51181">
        <w:rPr>
          <w:rFonts w:ascii="Calibri" w:hAnsi="Calibri" w:cs="Calibri"/>
          <w:sz w:val="22"/>
          <w:szCs w:val="22"/>
        </w:rPr>
        <w:t>in</w:t>
      </w:r>
      <w:r w:rsidR="00CA0F11" w:rsidRPr="00B51181">
        <w:rPr>
          <w:rFonts w:ascii="Calibri" w:hAnsi="Calibri" w:cs="Calibri"/>
          <w:sz w:val="22"/>
          <w:szCs w:val="22"/>
        </w:rPr>
        <w:t xml:space="preserve"> response to interested parties’ comments on agenda item 2024-21: Investment Subsidiaries.</w:t>
      </w:r>
    </w:p>
    <w:p w14:paraId="4975BC6D" w14:textId="77777777" w:rsidR="00CA0F11" w:rsidRPr="00B51181" w:rsidRDefault="00CA0F11" w:rsidP="00CA0F11">
      <w:pPr>
        <w:jc w:val="both"/>
        <w:rPr>
          <w:rFonts w:ascii="Calibri" w:hAnsi="Calibri" w:cs="Calibri"/>
          <w:sz w:val="22"/>
          <w:szCs w:val="22"/>
        </w:rPr>
      </w:pPr>
    </w:p>
    <w:p w14:paraId="61ACC212" w14:textId="77777777" w:rsidR="003E633F" w:rsidRPr="00B51181" w:rsidRDefault="001404F0" w:rsidP="00CA0F11">
      <w:pPr>
        <w:jc w:val="both"/>
        <w:rPr>
          <w:rFonts w:ascii="Calibri" w:hAnsi="Calibri" w:cs="Calibri"/>
          <w:sz w:val="22"/>
          <w:szCs w:val="22"/>
        </w:rPr>
      </w:pPr>
      <w:r w:rsidRPr="00B51181">
        <w:rPr>
          <w:rFonts w:ascii="Calibri" w:hAnsi="Calibri" w:cs="Calibri"/>
          <w:sz w:val="22"/>
          <w:szCs w:val="22"/>
        </w:rPr>
        <w:t xml:space="preserve">This agenda item </w:t>
      </w:r>
      <w:r w:rsidR="00371C45" w:rsidRPr="00B51181">
        <w:rPr>
          <w:rFonts w:ascii="Calibri" w:hAnsi="Calibri" w:cs="Calibri"/>
          <w:sz w:val="22"/>
          <w:szCs w:val="22"/>
        </w:rPr>
        <w:t>proposes</w:t>
      </w:r>
      <w:r w:rsidRPr="00B51181">
        <w:rPr>
          <w:rFonts w:ascii="Calibri" w:hAnsi="Calibri" w:cs="Calibri"/>
          <w:sz w:val="22"/>
          <w:szCs w:val="22"/>
        </w:rPr>
        <w:t xml:space="preserve"> new guidance </w:t>
      </w:r>
      <w:r w:rsidR="00371C45" w:rsidRPr="00B51181">
        <w:rPr>
          <w:rFonts w:ascii="Calibri" w:hAnsi="Calibri" w:cs="Calibri"/>
          <w:sz w:val="22"/>
          <w:szCs w:val="22"/>
        </w:rPr>
        <w:t>in</w:t>
      </w:r>
      <w:r w:rsidR="008E66F2" w:rsidRPr="00B51181">
        <w:rPr>
          <w:rFonts w:ascii="Calibri" w:hAnsi="Calibri" w:cs="Calibri"/>
          <w:sz w:val="22"/>
          <w:szCs w:val="22"/>
        </w:rPr>
        <w:t xml:space="preserve"> SSAP No. 37</w:t>
      </w:r>
      <w:r w:rsidR="00371C45" w:rsidRPr="00B51181">
        <w:rPr>
          <w:rFonts w:ascii="Calibri" w:hAnsi="Calibri" w:cs="Calibri"/>
          <w:sz w:val="22"/>
          <w:szCs w:val="22"/>
        </w:rPr>
        <w:t xml:space="preserve"> which would allow for </w:t>
      </w:r>
      <w:r w:rsidR="0046656D" w:rsidRPr="00B51181">
        <w:rPr>
          <w:rFonts w:ascii="Calibri" w:hAnsi="Calibri" w:cs="Calibri"/>
          <w:sz w:val="22"/>
          <w:szCs w:val="22"/>
        </w:rPr>
        <w:t>qualifying</w:t>
      </w:r>
      <w:r w:rsidR="00CA0F11" w:rsidRPr="00B51181">
        <w:rPr>
          <w:rFonts w:ascii="Calibri" w:hAnsi="Calibri" w:cs="Calibri"/>
          <w:sz w:val="22"/>
          <w:szCs w:val="22"/>
        </w:rPr>
        <w:t xml:space="preserve"> </w:t>
      </w:r>
      <w:r w:rsidR="00371C45" w:rsidRPr="00B51181">
        <w:rPr>
          <w:rFonts w:ascii="Calibri" w:hAnsi="Calibri" w:cs="Calibri"/>
          <w:sz w:val="22"/>
          <w:szCs w:val="22"/>
        </w:rPr>
        <w:t xml:space="preserve">statutory </w:t>
      </w:r>
      <w:r w:rsidR="00CA0F11" w:rsidRPr="00B51181">
        <w:rPr>
          <w:rFonts w:ascii="Calibri" w:hAnsi="Calibri" w:cs="Calibri"/>
          <w:sz w:val="22"/>
          <w:szCs w:val="22"/>
        </w:rPr>
        <w:t>trust structures</w:t>
      </w:r>
      <w:r w:rsidR="00371C45" w:rsidRPr="00B51181">
        <w:rPr>
          <w:rFonts w:ascii="Calibri" w:hAnsi="Calibri" w:cs="Calibri"/>
          <w:sz w:val="22"/>
          <w:szCs w:val="22"/>
        </w:rPr>
        <w:t xml:space="preserve"> to </w:t>
      </w:r>
      <w:r w:rsidR="00CA0F11" w:rsidRPr="00B51181">
        <w:rPr>
          <w:rFonts w:ascii="Calibri" w:hAnsi="Calibri" w:cs="Calibri"/>
          <w:sz w:val="22"/>
          <w:szCs w:val="22"/>
        </w:rPr>
        <w:t xml:space="preserve">hold </w:t>
      </w:r>
      <w:r w:rsidR="0046656D" w:rsidRPr="00B51181">
        <w:rPr>
          <w:rFonts w:ascii="Calibri" w:hAnsi="Calibri" w:cs="Calibri"/>
          <w:sz w:val="22"/>
          <w:szCs w:val="22"/>
        </w:rPr>
        <w:t xml:space="preserve">and report </w:t>
      </w:r>
      <w:r w:rsidR="00CA0F11" w:rsidRPr="00B51181">
        <w:rPr>
          <w:rFonts w:ascii="Calibri" w:hAnsi="Calibri" w:cs="Calibri"/>
          <w:sz w:val="22"/>
          <w:szCs w:val="22"/>
        </w:rPr>
        <w:t xml:space="preserve">residential mortgage loans on Schedule B </w:t>
      </w:r>
      <w:r w:rsidR="00286EDB" w:rsidRPr="00B51181">
        <w:rPr>
          <w:rFonts w:ascii="Calibri" w:hAnsi="Calibri" w:cs="Calibri"/>
          <w:sz w:val="22"/>
          <w:szCs w:val="22"/>
        </w:rPr>
        <w:t>–</w:t>
      </w:r>
      <w:r w:rsidR="00CA0F11" w:rsidRPr="00B51181">
        <w:rPr>
          <w:rFonts w:ascii="Calibri" w:hAnsi="Calibri" w:cs="Calibri"/>
          <w:sz w:val="22"/>
          <w:szCs w:val="22"/>
        </w:rPr>
        <w:t xml:space="preserve"> Mortgage Loans</w:t>
      </w:r>
      <w:r w:rsidR="0046656D" w:rsidRPr="00B51181">
        <w:rPr>
          <w:rFonts w:ascii="Calibri" w:hAnsi="Calibri" w:cs="Calibri"/>
          <w:sz w:val="22"/>
          <w:szCs w:val="22"/>
        </w:rPr>
        <w:t xml:space="preserve"> as if they loans were held directly by the insurer</w:t>
      </w:r>
      <w:r w:rsidR="00CA0F11" w:rsidRPr="00B51181">
        <w:rPr>
          <w:rFonts w:ascii="Calibri" w:hAnsi="Calibri" w:cs="Calibri"/>
          <w:sz w:val="22"/>
          <w:szCs w:val="22"/>
        </w:rPr>
        <w:t xml:space="preserve">. </w:t>
      </w:r>
      <w:r w:rsidR="00FF43AF" w:rsidRPr="00B51181">
        <w:rPr>
          <w:rFonts w:ascii="Calibri" w:hAnsi="Calibri" w:cs="Calibri"/>
          <w:sz w:val="22"/>
          <w:szCs w:val="22"/>
        </w:rPr>
        <w:t xml:space="preserve">For a statutory trust to be considered qualifying </w:t>
      </w:r>
      <w:r w:rsidR="0080294E" w:rsidRPr="00B51181">
        <w:rPr>
          <w:rFonts w:ascii="Calibri" w:hAnsi="Calibri" w:cs="Calibri"/>
          <w:sz w:val="22"/>
          <w:szCs w:val="22"/>
        </w:rPr>
        <w:t>it must meet six criteria</w:t>
      </w:r>
      <w:r w:rsidR="00301CF9" w:rsidRPr="00B51181">
        <w:rPr>
          <w:rFonts w:ascii="Calibri" w:hAnsi="Calibri" w:cs="Calibri"/>
          <w:sz w:val="22"/>
          <w:szCs w:val="22"/>
        </w:rPr>
        <w:t>;</w:t>
      </w:r>
      <w:r w:rsidR="0080294E" w:rsidRPr="00B51181">
        <w:rPr>
          <w:rFonts w:ascii="Calibri" w:hAnsi="Calibri" w:cs="Calibri"/>
          <w:sz w:val="22"/>
          <w:szCs w:val="22"/>
        </w:rPr>
        <w:t xml:space="preserve"> </w:t>
      </w:r>
      <w:r w:rsidR="00F130E7" w:rsidRPr="00B51181">
        <w:rPr>
          <w:rFonts w:ascii="Calibri" w:hAnsi="Calibri" w:cs="Calibri"/>
          <w:sz w:val="22"/>
          <w:szCs w:val="22"/>
        </w:rPr>
        <w:t>trust</w:t>
      </w:r>
      <w:r w:rsidR="004025AE" w:rsidRPr="00B51181">
        <w:rPr>
          <w:rFonts w:ascii="Calibri" w:hAnsi="Calibri" w:cs="Calibri"/>
          <w:sz w:val="22"/>
          <w:szCs w:val="22"/>
        </w:rPr>
        <w:t xml:space="preserve"> </w:t>
      </w:r>
      <w:r w:rsidR="00B27EA8" w:rsidRPr="00B51181">
        <w:rPr>
          <w:rFonts w:ascii="Calibri" w:hAnsi="Calibri" w:cs="Calibri"/>
          <w:sz w:val="22"/>
          <w:szCs w:val="22"/>
        </w:rPr>
        <w:t xml:space="preserve">must be </w:t>
      </w:r>
      <w:r w:rsidR="00F130E7" w:rsidRPr="00B51181">
        <w:rPr>
          <w:rFonts w:ascii="Calibri" w:hAnsi="Calibri" w:cs="Calibri"/>
          <w:sz w:val="22"/>
          <w:szCs w:val="22"/>
        </w:rPr>
        <w:t>domiciled</w:t>
      </w:r>
      <w:r w:rsidR="0080294E" w:rsidRPr="00B51181">
        <w:rPr>
          <w:rFonts w:ascii="Calibri" w:hAnsi="Calibri" w:cs="Calibri"/>
          <w:sz w:val="22"/>
          <w:szCs w:val="22"/>
        </w:rPr>
        <w:t xml:space="preserve"> in </w:t>
      </w:r>
      <w:r w:rsidR="00F130E7" w:rsidRPr="00B51181">
        <w:rPr>
          <w:rFonts w:ascii="Calibri" w:hAnsi="Calibri" w:cs="Calibri"/>
          <w:sz w:val="22"/>
          <w:szCs w:val="22"/>
        </w:rPr>
        <w:t xml:space="preserve">either a </w:t>
      </w:r>
      <w:r w:rsidR="00B27EA8" w:rsidRPr="00B51181">
        <w:rPr>
          <w:rFonts w:ascii="Calibri" w:hAnsi="Calibri" w:cs="Calibri"/>
          <w:sz w:val="22"/>
          <w:szCs w:val="22"/>
        </w:rPr>
        <w:t xml:space="preserve">U.S. </w:t>
      </w:r>
      <w:r w:rsidR="00F130E7" w:rsidRPr="00B51181">
        <w:rPr>
          <w:rFonts w:ascii="Calibri" w:hAnsi="Calibri" w:cs="Calibri"/>
          <w:sz w:val="22"/>
          <w:szCs w:val="22"/>
        </w:rPr>
        <w:t>state or territory</w:t>
      </w:r>
      <w:r w:rsidR="0080294E" w:rsidRPr="00B51181">
        <w:rPr>
          <w:rFonts w:ascii="Calibri" w:hAnsi="Calibri" w:cs="Calibri"/>
          <w:sz w:val="22"/>
          <w:szCs w:val="22"/>
        </w:rPr>
        <w:t xml:space="preserve">, </w:t>
      </w:r>
      <w:r w:rsidR="004025AE" w:rsidRPr="00B51181">
        <w:rPr>
          <w:rFonts w:ascii="Calibri" w:hAnsi="Calibri" w:cs="Calibri"/>
          <w:sz w:val="22"/>
          <w:szCs w:val="22"/>
        </w:rPr>
        <w:t xml:space="preserve">insurer must hold </w:t>
      </w:r>
      <w:r w:rsidR="00301CF9" w:rsidRPr="00B51181">
        <w:rPr>
          <w:rFonts w:ascii="Calibri" w:hAnsi="Calibri" w:cs="Calibri"/>
          <w:sz w:val="22"/>
          <w:szCs w:val="22"/>
        </w:rPr>
        <w:t xml:space="preserve">100% </w:t>
      </w:r>
      <w:r w:rsidR="0080294E" w:rsidRPr="00B51181">
        <w:rPr>
          <w:rFonts w:ascii="Calibri" w:hAnsi="Calibri" w:cs="Calibri"/>
          <w:sz w:val="22"/>
          <w:szCs w:val="22"/>
        </w:rPr>
        <w:t>beneficial ownership interest</w:t>
      </w:r>
      <w:r w:rsidR="00301CF9" w:rsidRPr="00B51181">
        <w:rPr>
          <w:rFonts w:ascii="Calibri" w:hAnsi="Calibri" w:cs="Calibri"/>
          <w:sz w:val="22"/>
          <w:szCs w:val="22"/>
        </w:rPr>
        <w:t xml:space="preserve"> of the trust</w:t>
      </w:r>
      <w:r w:rsidR="0080294E" w:rsidRPr="00B51181">
        <w:rPr>
          <w:rFonts w:ascii="Calibri" w:hAnsi="Calibri" w:cs="Calibri"/>
          <w:sz w:val="22"/>
          <w:szCs w:val="22"/>
        </w:rPr>
        <w:t xml:space="preserve">, </w:t>
      </w:r>
      <w:r w:rsidR="00B96FA5" w:rsidRPr="00B51181">
        <w:rPr>
          <w:rFonts w:ascii="Calibri" w:hAnsi="Calibri" w:cs="Calibri"/>
          <w:sz w:val="22"/>
          <w:szCs w:val="22"/>
        </w:rPr>
        <w:t>may</w:t>
      </w:r>
      <w:r w:rsidR="00301CF9" w:rsidRPr="00B51181">
        <w:rPr>
          <w:rFonts w:ascii="Calibri" w:hAnsi="Calibri" w:cs="Calibri"/>
          <w:sz w:val="22"/>
          <w:szCs w:val="22"/>
        </w:rPr>
        <w:t xml:space="preserve"> only hold </w:t>
      </w:r>
      <w:r w:rsidR="008B0124" w:rsidRPr="00B51181">
        <w:rPr>
          <w:rFonts w:ascii="Calibri" w:hAnsi="Calibri" w:cs="Calibri"/>
          <w:sz w:val="22"/>
          <w:szCs w:val="22"/>
        </w:rPr>
        <w:t>certain assets (</w:t>
      </w:r>
      <w:r w:rsidR="00AD2ADE" w:rsidRPr="00B51181">
        <w:rPr>
          <w:rFonts w:ascii="Calibri" w:hAnsi="Calibri" w:cs="Calibri"/>
          <w:sz w:val="22"/>
          <w:szCs w:val="22"/>
        </w:rPr>
        <w:t>cash</w:t>
      </w:r>
      <w:r w:rsidR="00570306" w:rsidRPr="00B51181">
        <w:rPr>
          <w:rFonts w:ascii="Calibri" w:hAnsi="Calibri" w:cs="Calibri"/>
          <w:sz w:val="22"/>
          <w:szCs w:val="22"/>
        </w:rPr>
        <w:t xml:space="preserve"> and cash equivalents</w:t>
      </w:r>
      <w:r w:rsidR="008B0124" w:rsidRPr="00B51181">
        <w:rPr>
          <w:rFonts w:ascii="Calibri" w:hAnsi="Calibri" w:cs="Calibri"/>
          <w:sz w:val="22"/>
          <w:szCs w:val="22"/>
        </w:rPr>
        <w:t>, real estate received through foreclosure, and residential mortgage loans)</w:t>
      </w:r>
      <w:r w:rsidR="0080294E" w:rsidRPr="00B51181">
        <w:rPr>
          <w:rFonts w:ascii="Calibri" w:hAnsi="Calibri" w:cs="Calibri"/>
          <w:sz w:val="22"/>
          <w:szCs w:val="22"/>
        </w:rPr>
        <w:t xml:space="preserve">, </w:t>
      </w:r>
      <w:r w:rsidR="008349AE" w:rsidRPr="00B51181">
        <w:rPr>
          <w:rFonts w:ascii="Calibri" w:hAnsi="Calibri" w:cs="Calibri"/>
          <w:sz w:val="22"/>
          <w:szCs w:val="22"/>
        </w:rPr>
        <w:t xml:space="preserve">may not engage in </w:t>
      </w:r>
      <w:r w:rsidR="0080294E" w:rsidRPr="00B51181">
        <w:rPr>
          <w:rFonts w:ascii="Calibri" w:hAnsi="Calibri" w:cs="Calibri"/>
          <w:sz w:val="22"/>
          <w:szCs w:val="22"/>
        </w:rPr>
        <w:t>restricted activities,</w:t>
      </w:r>
      <w:r w:rsidR="001279B5" w:rsidRPr="00B51181">
        <w:rPr>
          <w:rFonts w:ascii="Calibri" w:hAnsi="Calibri" w:cs="Calibri"/>
          <w:sz w:val="22"/>
          <w:szCs w:val="22"/>
        </w:rPr>
        <w:t xml:space="preserve"> all cash flows from mortgage loans must flow </w:t>
      </w:r>
      <w:r w:rsidR="00872534" w:rsidRPr="00B51181">
        <w:rPr>
          <w:rFonts w:ascii="Calibri" w:hAnsi="Calibri" w:cs="Calibri"/>
          <w:sz w:val="22"/>
          <w:szCs w:val="22"/>
        </w:rPr>
        <w:t>directly through the trust to the insurer</w:t>
      </w:r>
      <w:r w:rsidR="001279B5" w:rsidRPr="00B51181">
        <w:rPr>
          <w:rFonts w:ascii="Calibri" w:hAnsi="Calibri" w:cs="Calibri"/>
          <w:sz w:val="22"/>
          <w:szCs w:val="22"/>
        </w:rPr>
        <w:t>,</w:t>
      </w:r>
      <w:r w:rsidR="0080294E" w:rsidRPr="00B51181">
        <w:rPr>
          <w:rFonts w:ascii="Calibri" w:hAnsi="Calibri" w:cs="Calibri"/>
          <w:sz w:val="22"/>
          <w:szCs w:val="22"/>
        </w:rPr>
        <w:t xml:space="preserve"> and </w:t>
      </w:r>
      <w:r w:rsidR="00872534" w:rsidRPr="00B51181">
        <w:rPr>
          <w:rFonts w:ascii="Calibri" w:hAnsi="Calibri" w:cs="Calibri"/>
          <w:sz w:val="22"/>
          <w:szCs w:val="22"/>
        </w:rPr>
        <w:t>the trust must maintain</w:t>
      </w:r>
      <w:r w:rsidR="004A3969" w:rsidRPr="00B51181">
        <w:rPr>
          <w:rFonts w:ascii="Calibri" w:hAnsi="Calibri" w:cs="Calibri"/>
          <w:sz w:val="22"/>
          <w:szCs w:val="22"/>
        </w:rPr>
        <w:t xml:space="preserve"> certain </w:t>
      </w:r>
      <w:r w:rsidR="0080294E" w:rsidRPr="00B51181">
        <w:rPr>
          <w:rFonts w:ascii="Calibri" w:hAnsi="Calibri" w:cs="Calibri"/>
          <w:sz w:val="22"/>
          <w:szCs w:val="22"/>
        </w:rPr>
        <w:t>documentation requirements</w:t>
      </w:r>
      <w:r w:rsidR="004A3969" w:rsidRPr="00B51181">
        <w:rPr>
          <w:rFonts w:ascii="Calibri" w:hAnsi="Calibri" w:cs="Calibri"/>
          <w:sz w:val="22"/>
          <w:szCs w:val="22"/>
        </w:rPr>
        <w:t>.</w:t>
      </w:r>
    </w:p>
    <w:p w14:paraId="2255D15E" w14:textId="77777777" w:rsidR="003E633F" w:rsidRPr="00B51181" w:rsidRDefault="003E633F" w:rsidP="00CA0F11">
      <w:pPr>
        <w:jc w:val="both"/>
        <w:rPr>
          <w:rFonts w:ascii="Calibri" w:hAnsi="Calibri" w:cs="Calibri"/>
          <w:sz w:val="22"/>
          <w:szCs w:val="22"/>
        </w:rPr>
      </w:pPr>
    </w:p>
    <w:p w14:paraId="3450C56B" w14:textId="16C49963" w:rsidR="00BD71E1" w:rsidRPr="00B51181" w:rsidRDefault="006E406D" w:rsidP="00CA0F11">
      <w:pPr>
        <w:jc w:val="both"/>
        <w:rPr>
          <w:rFonts w:ascii="Calibri" w:hAnsi="Calibri" w:cs="Calibri"/>
          <w:sz w:val="22"/>
          <w:szCs w:val="22"/>
        </w:rPr>
      </w:pPr>
      <w:r w:rsidRPr="00B51181">
        <w:rPr>
          <w:rFonts w:ascii="Calibri" w:hAnsi="Calibri" w:cs="Calibri"/>
          <w:sz w:val="22"/>
          <w:szCs w:val="22"/>
        </w:rPr>
        <w:t xml:space="preserve">Statutory </w:t>
      </w:r>
      <w:r w:rsidR="00510E9E" w:rsidRPr="00B51181">
        <w:rPr>
          <w:rFonts w:ascii="Calibri" w:hAnsi="Calibri" w:cs="Calibri"/>
          <w:sz w:val="22"/>
          <w:szCs w:val="22"/>
        </w:rPr>
        <w:t>trusts</w:t>
      </w:r>
      <w:r w:rsidRPr="00B51181">
        <w:rPr>
          <w:rFonts w:ascii="Calibri" w:hAnsi="Calibri" w:cs="Calibri"/>
          <w:sz w:val="22"/>
          <w:szCs w:val="22"/>
        </w:rPr>
        <w:t xml:space="preserve"> which meet all six </w:t>
      </w:r>
      <w:r w:rsidR="00E9392B" w:rsidRPr="00B51181">
        <w:rPr>
          <w:rFonts w:ascii="Calibri" w:hAnsi="Calibri" w:cs="Calibri"/>
          <w:sz w:val="22"/>
          <w:szCs w:val="22"/>
        </w:rPr>
        <w:t xml:space="preserve">of the </w:t>
      </w:r>
      <w:r w:rsidRPr="00B51181">
        <w:rPr>
          <w:rFonts w:ascii="Calibri" w:hAnsi="Calibri" w:cs="Calibri"/>
          <w:sz w:val="22"/>
          <w:szCs w:val="22"/>
        </w:rPr>
        <w:t xml:space="preserve">criteria </w:t>
      </w:r>
      <w:r w:rsidR="00E9392B" w:rsidRPr="00B51181">
        <w:rPr>
          <w:rFonts w:ascii="Calibri" w:hAnsi="Calibri" w:cs="Calibri"/>
          <w:sz w:val="22"/>
          <w:szCs w:val="22"/>
        </w:rPr>
        <w:t>are to be</w:t>
      </w:r>
      <w:r w:rsidR="000F7E7D" w:rsidRPr="00B51181">
        <w:rPr>
          <w:rFonts w:ascii="Calibri" w:hAnsi="Calibri" w:cs="Calibri"/>
          <w:sz w:val="22"/>
          <w:szCs w:val="22"/>
        </w:rPr>
        <w:t xml:space="preserve"> considered qualifying </w:t>
      </w:r>
      <w:r w:rsidR="00510E9E" w:rsidRPr="00B51181">
        <w:rPr>
          <w:rFonts w:ascii="Calibri" w:hAnsi="Calibri" w:cs="Calibri"/>
          <w:sz w:val="22"/>
          <w:szCs w:val="22"/>
        </w:rPr>
        <w:t xml:space="preserve">and within the </w:t>
      </w:r>
      <w:r w:rsidR="00486AA2" w:rsidRPr="00B51181">
        <w:rPr>
          <w:rFonts w:ascii="Calibri" w:hAnsi="Calibri" w:cs="Calibri"/>
          <w:sz w:val="22"/>
          <w:szCs w:val="22"/>
        </w:rPr>
        <w:t>scope of SSAP No. 37</w:t>
      </w:r>
      <w:r w:rsidR="00510E9E" w:rsidRPr="00B51181">
        <w:rPr>
          <w:rFonts w:ascii="Calibri" w:hAnsi="Calibri" w:cs="Calibri"/>
          <w:sz w:val="22"/>
          <w:szCs w:val="22"/>
        </w:rPr>
        <w:t>. Residential</w:t>
      </w:r>
      <w:r w:rsidR="000F7E7D" w:rsidRPr="00B51181">
        <w:rPr>
          <w:rFonts w:ascii="Calibri" w:hAnsi="Calibri" w:cs="Calibri"/>
          <w:sz w:val="22"/>
          <w:szCs w:val="22"/>
        </w:rPr>
        <w:t xml:space="preserve"> mortgage loans held within </w:t>
      </w:r>
      <w:r w:rsidR="00510E9E" w:rsidRPr="00B51181">
        <w:rPr>
          <w:rFonts w:ascii="Calibri" w:hAnsi="Calibri" w:cs="Calibri"/>
          <w:sz w:val="22"/>
          <w:szCs w:val="22"/>
        </w:rPr>
        <w:t xml:space="preserve">qualifying statutory trusts </w:t>
      </w:r>
      <w:r w:rsidR="000F7E7D" w:rsidRPr="00B51181">
        <w:rPr>
          <w:rFonts w:ascii="Calibri" w:hAnsi="Calibri" w:cs="Calibri"/>
          <w:sz w:val="22"/>
          <w:szCs w:val="22"/>
        </w:rPr>
        <w:t>would be</w:t>
      </w:r>
      <w:r w:rsidR="00E9392B" w:rsidRPr="00B51181">
        <w:rPr>
          <w:rFonts w:ascii="Calibri" w:hAnsi="Calibri" w:cs="Calibri"/>
          <w:sz w:val="22"/>
          <w:szCs w:val="22"/>
        </w:rPr>
        <w:t xml:space="preserve"> reported </w:t>
      </w:r>
      <w:r w:rsidR="000C0DA8" w:rsidRPr="00B51181">
        <w:rPr>
          <w:rFonts w:ascii="Calibri" w:hAnsi="Calibri" w:cs="Calibri"/>
          <w:sz w:val="22"/>
          <w:szCs w:val="22"/>
        </w:rPr>
        <w:t xml:space="preserve">individually </w:t>
      </w:r>
      <w:r w:rsidR="00E9392B" w:rsidRPr="00B51181">
        <w:rPr>
          <w:rFonts w:ascii="Calibri" w:hAnsi="Calibri" w:cs="Calibri"/>
          <w:sz w:val="22"/>
          <w:szCs w:val="22"/>
        </w:rPr>
        <w:t xml:space="preserve">on </w:t>
      </w:r>
      <w:r w:rsidR="000F7E7D" w:rsidRPr="00B51181">
        <w:rPr>
          <w:rFonts w:ascii="Calibri" w:hAnsi="Calibri" w:cs="Calibri"/>
          <w:sz w:val="22"/>
          <w:szCs w:val="22"/>
        </w:rPr>
        <w:t>Schedule</w:t>
      </w:r>
      <w:r w:rsidR="00E9392B" w:rsidRPr="00B51181">
        <w:rPr>
          <w:rFonts w:ascii="Calibri" w:hAnsi="Calibri" w:cs="Calibri"/>
          <w:sz w:val="22"/>
          <w:szCs w:val="22"/>
        </w:rPr>
        <w:t xml:space="preserve"> B</w:t>
      </w:r>
      <w:r w:rsidR="000F7E7D" w:rsidRPr="00B51181">
        <w:rPr>
          <w:rFonts w:ascii="Calibri" w:hAnsi="Calibri" w:cs="Calibri"/>
          <w:sz w:val="22"/>
          <w:szCs w:val="22"/>
        </w:rPr>
        <w:t xml:space="preserve"> as if directly held by the insurer</w:t>
      </w:r>
      <w:r w:rsidR="004B376A" w:rsidRPr="00B51181">
        <w:rPr>
          <w:rFonts w:ascii="Calibri" w:hAnsi="Calibri" w:cs="Calibri"/>
          <w:sz w:val="22"/>
          <w:szCs w:val="22"/>
        </w:rPr>
        <w:t xml:space="preserve">. </w:t>
      </w:r>
      <w:r w:rsidR="009B2C56" w:rsidRPr="00B51181">
        <w:rPr>
          <w:rFonts w:ascii="Calibri" w:hAnsi="Calibri" w:cs="Calibri"/>
          <w:sz w:val="22"/>
          <w:szCs w:val="22"/>
        </w:rPr>
        <w:t>Effectively all activity and balances within a q</w:t>
      </w:r>
      <w:r w:rsidR="008A4455" w:rsidRPr="00B51181">
        <w:rPr>
          <w:rFonts w:ascii="Calibri" w:hAnsi="Calibri" w:cs="Calibri"/>
          <w:sz w:val="22"/>
          <w:szCs w:val="22"/>
        </w:rPr>
        <w:t>ualifying statutory trus</w:t>
      </w:r>
      <w:r w:rsidR="007210A6" w:rsidRPr="00B51181">
        <w:rPr>
          <w:rFonts w:ascii="Calibri" w:hAnsi="Calibri" w:cs="Calibri"/>
          <w:sz w:val="22"/>
          <w:szCs w:val="22"/>
        </w:rPr>
        <w:t>t are to be reported as if directly held by the insurer</w:t>
      </w:r>
      <w:r w:rsidR="004B376A" w:rsidRPr="00B51181">
        <w:rPr>
          <w:rFonts w:ascii="Calibri" w:hAnsi="Calibri" w:cs="Calibri"/>
          <w:sz w:val="22"/>
          <w:szCs w:val="22"/>
        </w:rPr>
        <w:t xml:space="preserve">. </w:t>
      </w:r>
      <w:r w:rsidR="006809A2" w:rsidRPr="00B51181">
        <w:rPr>
          <w:rFonts w:ascii="Calibri" w:hAnsi="Calibri" w:cs="Calibri"/>
          <w:sz w:val="22"/>
          <w:szCs w:val="22"/>
        </w:rPr>
        <w:t xml:space="preserve">The proposed </w:t>
      </w:r>
      <w:r w:rsidR="00360541" w:rsidRPr="00B51181">
        <w:rPr>
          <w:rFonts w:ascii="Calibri" w:hAnsi="Calibri" w:cs="Calibri"/>
          <w:sz w:val="22"/>
          <w:szCs w:val="22"/>
        </w:rPr>
        <w:t xml:space="preserve">revisions would also establish new disclosures for qualifying statutory trusts which would include a description of the trust, </w:t>
      </w:r>
      <w:r w:rsidR="003B78F6" w:rsidRPr="00B51181">
        <w:rPr>
          <w:rFonts w:ascii="Calibri" w:hAnsi="Calibri" w:cs="Calibri"/>
          <w:sz w:val="22"/>
          <w:szCs w:val="22"/>
        </w:rPr>
        <w:t xml:space="preserve">summary of assets and liabilities held within </w:t>
      </w:r>
      <w:r w:rsidR="00AD2ADE" w:rsidRPr="00B51181">
        <w:rPr>
          <w:rFonts w:ascii="Calibri" w:hAnsi="Calibri" w:cs="Calibri"/>
          <w:sz w:val="22"/>
          <w:szCs w:val="22"/>
        </w:rPr>
        <w:t xml:space="preserve">trust, disclosure of material litigation and/or regulator reviews, disclosure of financing transactions, and a summary of mortgage loans held in trust </w:t>
      </w:r>
      <w:r w:rsidR="00434651" w:rsidRPr="00B51181">
        <w:rPr>
          <w:rFonts w:ascii="Calibri" w:hAnsi="Calibri" w:cs="Calibri"/>
          <w:sz w:val="22"/>
          <w:szCs w:val="22"/>
        </w:rPr>
        <w:t xml:space="preserve">disaggregated </w:t>
      </w:r>
      <w:r w:rsidR="00AD2ADE" w:rsidRPr="00B51181">
        <w:rPr>
          <w:rFonts w:ascii="Calibri" w:hAnsi="Calibri" w:cs="Calibri"/>
          <w:sz w:val="22"/>
          <w:szCs w:val="22"/>
        </w:rPr>
        <w:t>by loan standing</w:t>
      </w:r>
      <w:r w:rsidR="00434651" w:rsidRPr="00B51181">
        <w:rPr>
          <w:rFonts w:ascii="Calibri" w:hAnsi="Calibri" w:cs="Calibri"/>
          <w:sz w:val="22"/>
          <w:szCs w:val="22"/>
        </w:rPr>
        <w:t>.</w:t>
      </w:r>
    </w:p>
    <w:p w14:paraId="0B409B12" w14:textId="77777777" w:rsidR="00CF59B7" w:rsidRPr="00B51181" w:rsidRDefault="00CF59B7" w:rsidP="00CF59B7">
      <w:pPr>
        <w:pStyle w:val="BodyTextIndent"/>
        <w:ind w:left="0" w:firstLine="0"/>
        <w:jc w:val="both"/>
        <w:rPr>
          <w:rFonts w:ascii="Calibri" w:hAnsi="Calibri" w:cs="Calibri"/>
          <w:b/>
          <w:sz w:val="22"/>
          <w:szCs w:val="22"/>
        </w:rPr>
      </w:pPr>
    </w:p>
    <w:p w14:paraId="4889AB80" w14:textId="77777777" w:rsidR="00CF59B7" w:rsidRPr="00B51181" w:rsidRDefault="00CF59B7" w:rsidP="00CF59B7">
      <w:pPr>
        <w:pStyle w:val="paragraph"/>
        <w:keepNext/>
        <w:spacing w:before="0" w:beforeAutospacing="0" w:after="0" w:afterAutospacing="0"/>
        <w:jc w:val="both"/>
        <w:textAlignment w:val="baseline"/>
        <w:rPr>
          <w:rFonts w:ascii="Calibri" w:hAnsi="Calibri" w:cs="Calibri"/>
          <w:i/>
          <w:sz w:val="22"/>
          <w:szCs w:val="22"/>
          <w:u w:val="single"/>
        </w:rPr>
      </w:pPr>
      <w:r w:rsidRPr="00B51181">
        <w:rPr>
          <w:rFonts w:ascii="Calibri" w:hAnsi="Calibri" w:cs="Calibri"/>
          <w:i/>
          <w:sz w:val="22"/>
          <w:szCs w:val="22"/>
          <w:u w:val="single"/>
        </w:rPr>
        <w:t>Interested Parties’ Comments:</w:t>
      </w:r>
    </w:p>
    <w:p w14:paraId="3F31DCF5" w14:textId="48CF0CA8" w:rsidR="00C42DE2" w:rsidRPr="00B51181" w:rsidRDefault="00C42DE2" w:rsidP="00866C93">
      <w:pPr>
        <w:jc w:val="both"/>
        <w:rPr>
          <w:rFonts w:ascii="Calibri" w:hAnsi="Calibri" w:cs="Calibri"/>
          <w:color w:val="000000" w:themeColor="text1"/>
          <w:sz w:val="22"/>
          <w:szCs w:val="22"/>
        </w:rPr>
      </w:pPr>
      <w:r w:rsidRPr="00B51181">
        <w:rPr>
          <w:rFonts w:ascii="Calibri" w:hAnsi="Calibri" w:cs="Calibri"/>
          <w:color w:val="000000" w:themeColor="text1"/>
          <w:sz w:val="22"/>
          <w:szCs w:val="22"/>
        </w:rPr>
        <w:t>Interested parties appreciate SAPWG staff’s willingness to address our comments and questions. We agree with the changes made to the most recent proposal. We have a few additional comments as follows:</w:t>
      </w:r>
    </w:p>
    <w:p w14:paraId="76F68216" w14:textId="77777777" w:rsidR="00C42DE2" w:rsidRPr="00B51181" w:rsidRDefault="00C42DE2" w:rsidP="00866C93">
      <w:pPr>
        <w:jc w:val="both"/>
        <w:rPr>
          <w:rFonts w:ascii="Calibri" w:hAnsi="Calibri" w:cs="Calibri"/>
          <w:color w:val="000000" w:themeColor="text1"/>
          <w:sz w:val="22"/>
          <w:szCs w:val="22"/>
        </w:rPr>
      </w:pPr>
    </w:p>
    <w:p w14:paraId="69E97316" w14:textId="1A0C3721" w:rsidR="00C42DE2" w:rsidRPr="00B51181" w:rsidRDefault="00C42DE2" w:rsidP="00866C93">
      <w:pPr>
        <w:pStyle w:val="ListParagraph"/>
        <w:numPr>
          <w:ilvl w:val="0"/>
          <w:numId w:val="24"/>
        </w:numPr>
        <w:jc w:val="both"/>
        <w:rPr>
          <w:rFonts w:ascii="Calibri" w:eastAsia="Times New Roman" w:hAnsi="Calibri" w:cs="Calibri"/>
          <w:color w:val="000000" w:themeColor="text1"/>
          <w:sz w:val="22"/>
          <w:szCs w:val="22"/>
          <w:lang w:eastAsia="zh-CN"/>
        </w:rPr>
      </w:pPr>
      <w:r w:rsidRPr="00B51181">
        <w:rPr>
          <w:rFonts w:ascii="Calibri" w:eastAsia="Times New Roman" w:hAnsi="Calibri" w:cs="Calibri"/>
          <w:color w:val="000000" w:themeColor="text1"/>
          <w:sz w:val="22"/>
          <w:szCs w:val="22"/>
          <w:lang w:eastAsia="zh-CN"/>
        </w:rPr>
        <w:t xml:space="preserve">Under the Exposure Draft, look-through reporting would not be allowed if foreclosed real estate </w:t>
      </w:r>
      <w:proofErr w:type="gramStart"/>
      <w:r w:rsidRPr="00B51181">
        <w:rPr>
          <w:rFonts w:ascii="Calibri" w:eastAsia="Times New Roman" w:hAnsi="Calibri" w:cs="Calibri"/>
          <w:color w:val="000000" w:themeColor="text1"/>
          <w:sz w:val="22"/>
          <w:szCs w:val="22"/>
          <w:lang w:eastAsia="zh-CN"/>
        </w:rPr>
        <w:t>is</w:t>
      </w:r>
      <w:proofErr w:type="gramEnd"/>
      <w:r w:rsidRPr="00B51181">
        <w:rPr>
          <w:rFonts w:ascii="Calibri" w:eastAsia="Times New Roman" w:hAnsi="Calibri" w:cs="Calibri"/>
          <w:color w:val="000000" w:themeColor="text1"/>
          <w:sz w:val="22"/>
          <w:szCs w:val="22"/>
          <w:lang w:eastAsia="zh-CN"/>
        </w:rPr>
        <w:t xml:space="preserve"> owned by a wholly-owned LLC of the statutory trust. A fundamental characteristic of these trusts is the separation of legal and beneficial ownership. Therefore, the trustee holds legal title to the trust assets, while the trust beneficiaries are entitled to receive the benefit of the assets. </w:t>
      </w:r>
      <w:r w:rsidRPr="00B51181">
        <w:rPr>
          <w:rFonts w:ascii="Calibri" w:eastAsia="Times New Roman" w:hAnsi="Calibri" w:cs="Calibri"/>
          <w:color w:val="000000" w:themeColor="text1"/>
          <w:sz w:val="22"/>
          <w:szCs w:val="22"/>
          <w:lang w:eastAsia="zh-CN"/>
        </w:rPr>
        <w:lastRenderedPageBreak/>
        <w:t xml:space="preserve">The bank trustees are comfortable holding legal title to the mortgage loans and being the lender of record because that is their primary vocation. However, some bank trustees are not comfortable holding legal title to foreclosed real estate because of the potential for liability to the bank arising from property-related issues. For that reason, we understand that it can be common for the trustee to transfer title to such mortgage loans to a single member LLC that is 100% owned by the trust prior to foreclosure. Therefore, we kindly ask that the Working Group reconsider allowing the trust to create a 100% trust-owned single member LLC to hold any foreclosed real estate to address this circumstance. </w:t>
      </w:r>
    </w:p>
    <w:p w14:paraId="3BF0FED1" w14:textId="77777777" w:rsidR="00C42DE2" w:rsidRPr="00B51181" w:rsidRDefault="00C42DE2" w:rsidP="00866C93">
      <w:pPr>
        <w:jc w:val="both"/>
        <w:rPr>
          <w:rFonts w:ascii="Calibri" w:hAnsi="Calibri" w:cs="Calibri"/>
          <w:color w:val="000000" w:themeColor="text1"/>
          <w:sz w:val="22"/>
          <w:szCs w:val="22"/>
          <w:lang w:eastAsia="zh-CN"/>
        </w:rPr>
      </w:pPr>
    </w:p>
    <w:p w14:paraId="276C5A04" w14:textId="77777777" w:rsidR="00C42DE2" w:rsidRPr="00B51181" w:rsidRDefault="00C42DE2" w:rsidP="00866C93">
      <w:pPr>
        <w:pStyle w:val="ListParagraph"/>
        <w:numPr>
          <w:ilvl w:val="0"/>
          <w:numId w:val="24"/>
        </w:numPr>
        <w:jc w:val="both"/>
        <w:rPr>
          <w:rFonts w:ascii="Calibri" w:hAnsi="Calibri" w:cs="Calibri"/>
          <w:color w:val="000000" w:themeColor="text1"/>
          <w:sz w:val="22"/>
          <w:szCs w:val="22"/>
        </w:rPr>
      </w:pPr>
      <w:r w:rsidRPr="00B51181">
        <w:rPr>
          <w:rFonts w:ascii="Calibri" w:hAnsi="Calibri" w:cs="Calibri"/>
          <w:color w:val="000000" w:themeColor="text1"/>
          <w:sz w:val="22"/>
          <w:szCs w:val="22"/>
        </w:rPr>
        <w:t xml:space="preserve">We suggest the following edits to the revised footnote 6 for clarity:    </w:t>
      </w:r>
    </w:p>
    <w:p w14:paraId="02C606E0" w14:textId="77777777" w:rsidR="00C42DE2" w:rsidRPr="00B51181" w:rsidRDefault="00C42DE2" w:rsidP="00C42DE2">
      <w:pPr>
        <w:ind w:left="1080"/>
        <w:jc w:val="both"/>
        <w:rPr>
          <w:rFonts w:ascii="Calibri" w:hAnsi="Calibri" w:cs="Calibri"/>
          <w:color w:val="000000" w:themeColor="text1"/>
          <w:sz w:val="22"/>
          <w:szCs w:val="22"/>
        </w:rPr>
      </w:pPr>
    </w:p>
    <w:p w14:paraId="0202746E" w14:textId="77777777" w:rsidR="00C42DE2" w:rsidRPr="00B51181" w:rsidRDefault="00C42DE2" w:rsidP="00C42DE2">
      <w:pPr>
        <w:ind w:left="1080"/>
        <w:jc w:val="both"/>
        <w:rPr>
          <w:rFonts w:ascii="Calibri" w:hAnsi="Calibri" w:cs="Calibri"/>
          <w:color w:val="000000" w:themeColor="text1"/>
          <w:sz w:val="22"/>
          <w:szCs w:val="22"/>
        </w:rPr>
      </w:pPr>
      <w:r w:rsidRPr="00B51181">
        <w:rPr>
          <w:rFonts w:ascii="Calibri" w:hAnsi="Calibri" w:cs="Calibri"/>
          <w:color w:val="000000" w:themeColor="text1"/>
          <w:sz w:val="22"/>
          <w:szCs w:val="22"/>
        </w:rPr>
        <w:t xml:space="preserve">“Some statutory trusts are formed with designated separate series, where each series maintains distinct and separate records, assets, and liabilities—either directly or indirectly (including through a nominee or otherwise)—from those of the overall trust and any other series. For ownership in a series of a statutory trust to meet the criterion described in paragraph 2b.ii. the trust agreement must explicitly provide </w:t>
      </w:r>
      <w:r w:rsidRPr="00B51181">
        <w:rPr>
          <w:rFonts w:ascii="Calibri" w:hAnsi="Calibri" w:cs="Calibri"/>
          <w:color w:val="000000" w:themeColor="text1"/>
          <w:sz w:val="22"/>
          <w:szCs w:val="22"/>
          <w:u w:val="single"/>
        </w:rPr>
        <w:t>that the liabilities of each series are enforceable only against the assets of that series</w:t>
      </w:r>
      <w:r w:rsidRPr="00B51181">
        <w:rPr>
          <w:rFonts w:ascii="Calibri" w:hAnsi="Calibri" w:cs="Calibri"/>
          <w:color w:val="000000" w:themeColor="text1"/>
          <w:sz w:val="22"/>
          <w:szCs w:val="22"/>
        </w:rPr>
        <w:t xml:space="preserve"> </w:t>
      </w:r>
      <w:r w:rsidRPr="00B51181">
        <w:rPr>
          <w:rFonts w:ascii="Calibri" w:hAnsi="Calibri" w:cs="Calibri"/>
          <w:strike/>
          <w:color w:val="000000" w:themeColor="text1"/>
          <w:sz w:val="22"/>
          <w:szCs w:val="22"/>
        </w:rPr>
        <w:t>for the limitation of liabilities of each series</w:t>
      </w:r>
      <w:r w:rsidRPr="00B51181">
        <w:rPr>
          <w:rFonts w:ascii="Calibri" w:hAnsi="Calibri" w:cs="Calibri"/>
          <w:color w:val="000000" w:themeColor="text1"/>
          <w:sz w:val="22"/>
          <w:szCs w:val="22"/>
        </w:rPr>
        <w:t>, the reporting entity must hold 100% undivided beneficial ownership interest in all assets of that series the reporting entity’s ownership and ability to divest its interest in the series must not be contingent upon its ownership interest in any other series of the statutory trust, and the series trust must maintain distinct and separate records from those of the overall trust and other series.</w:t>
      </w:r>
    </w:p>
    <w:p w14:paraId="33394428" w14:textId="77777777" w:rsidR="00C42DE2" w:rsidRPr="00B51181" w:rsidRDefault="00C42DE2" w:rsidP="00866C93">
      <w:pPr>
        <w:pStyle w:val="ListParagraph"/>
        <w:ind w:left="1440"/>
        <w:jc w:val="both"/>
        <w:rPr>
          <w:rFonts w:ascii="Calibri" w:hAnsi="Calibri" w:cs="Calibri"/>
          <w:color w:val="000000" w:themeColor="text1"/>
          <w:sz w:val="22"/>
          <w:szCs w:val="22"/>
        </w:rPr>
      </w:pPr>
    </w:p>
    <w:p w14:paraId="36F872BE" w14:textId="18D61DBE" w:rsidR="00C42DE2" w:rsidRPr="00B51181" w:rsidRDefault="00C42DE2" w:rsidP="00866C93">
      <w:pPr>
        <w:pStyle w:val="ListParagraph"/>
        <w:numPr>
          <w:ilvl w:val="0"/>
          <w:numId w:val="24"/>
        </w:numPr>
        <w:jc w:val="both"/>
        <w:rPr>
          <w:rFonts w:ascii="Calibri" w:hAnsi="Calibri" w:cs="Calibri"/>
          <w:color w:val="000000" w:themeColor="text1"/>
          <w:sz w:val="22"/>
          <w:szCs w:val="22"/>
        </w:rPr>
      </w:pPr>
      <w:r w:rsidRPr="00B51181">
        <w:rPr>
          <w:rFonts w:ascii="Calibri" w:hAnsi="Calibri" w:cs="Calibri"/>
          <w:color w:val="000000" w:themeColor="text1"/>
          <w:sz w:val="22"/>
          <w:szCs w:val="22"/>
        </w:rPr>
        <w:t>It is not clear from the most recent exposure whether Schedule B will require individual loan reporting. The most recent exposure states that “the underlying loans held within a qualifying statutory trust must be disaggregated by group (loan standing), as shown below</w:t>
      </w:r>
      <w:r w:rsidR="00D878D1" w:rsidRPr="00B51181">
        <w:rPr>
          <w:rFonts w:ascii="Calibri" w:hAnsi="Calibri" w:cs="Calibri"/>
          <w:color w:val="000000" w:themeColor="text1"/>
          <w:sz w:val="22"/>
          <w:szCs w:val="22"/>
        </w:rPr>
        <w:t>.”</w:t>
      </w:r>
      <w:r w:rsidRPr="00B51181">
        <w:rPr>
          <w:rFonts w:ascii="Calibri" w:hAnsi="Calibri" w:cs="Calibri"/>
          <w:color w:val="000000" w:themeColor="text1"/>
          <w:sz w:val="22"/>
          <w:szCs w:val="22"/>
        </w:rPr>
        <w:t xml:space="preserve">  We are not sure if this means that each individual loan is reported under subgroups of “good standing</w:t>
      </w:r>
      <w:r w:rsidR="005F35A7" w:rsidRPr="00B51181">
        <w:rPr>
          <w:rFonts w:ascii="Calibri" w:hAnsi="Calibri" w:cs="Calibri"/>
          <w:color w:val="000000" w:themeColor="text1"/>
          <w:sz w:val="22"/>
          <w:szCs w:val="22"/>
        </w:rPr>
        <w:t>,”</w:t>
      </w:r>
      <w:r w:rsidRPr="00B51181">
        <w:rPr>
          <w:rFonts w:ascii="Calibri" w:hAnsi="Calibri" w:cs="Calibri"/>
          <w:color w:val="000000" w:themeColor="text1"/>
          <w:sz w:val="22"/>
          <w:szCs w:val="22"/>
        </w:rPr>
        <w:t xml:space="preserve"> “restructured</w:t>
      </w:r>
      <w:r w:rsidR="005F35A7" w:rsidRPr="00B51181">
        <w:rPr>
          <w:rFonts w:ascii="Calibri" w:hAnsi="Calibri" w:cs="Calibri"/>
          <w:color w:val="000000" w:themeColor="text1"/>
          <w:sz w:val="22"/>
          <w:szCs w:val="22"/>
        </w:rPr>
        <w:t>,”</w:t>
      </w:r>
      <w:r w:rsidRPr="00B51181">
        <w:rPr>
          <w:rFonts w:ascii="Calibri" w:hAnsi="Calibri" w:cs="Calibri"/>
          <w:color w:val="000000" w:themeColor="text1"/>
          <w:sz w:val="22"/>
          <w:szCs w:val="22"/>
        </w:rPr>
        <w:t xml:space="preserve"> “overdue interest over 90 days not in the process of foreclosure” and “in the process of foreclosure” or whether we are aggregating the book value of all the loans within each category and reporting under each category in total. Also, we are not sure what “as shown below” refers to.</w:t>
      </w:r>
    </w:p>
    <w:p w14:paraId="7456A867" w14:textId="77777777" w:rsidR="00C42DE2" w:rsidRPr="00B51181" w:rsidRDefault="00C42DE2" w:rsidP="00866C93">
      <w:pPr>
        <w:pStyle w:val="ListParagraph"/>
        <w:jc w:val="both"/>
        <w:rPr>
          <w:rFonts w:ascii="Calibri" w:hAnsi="Calibri" w:cs="Calibri"/>
          <w:color w:val="000000" w:themeColor="text1"/>
          <w:sz w:val="22"/>
          <w:szCs w:val="22"/>
        </w:rPr>
      </w:pPr>
    </w:p>
    <w:p w14:paraId="3B877F43" w14:textId="77777777" w:rsidR="00C42DE2" w:rsidRPr="00B51181" w:rsidRDefault="00C42DE2" w:rsidP="00866C93">
      <w:pPr>
        <w:pStyle w:val="ListParagraph"/>
        <w:numPr>
          <w:ilvl w:val="0"/>
          <w:numId w:val="24"/>
        </w:numPr>
        <w:jc w:val="both"/>
        <w:rPr>
          <w:rFonts w:ascii="Calibri" w:hAnsi="Calibri" w:cs="Calibri"/>
          <w:color w:val="000000" w:themeColor="text1"/>
          <w:sz w:val="22"/>
          <w:szCs w:val="22"/>
        </w:rPr>
      </w:pPr>
      <w:r w:rsidRPr="00B51181">
        <w:rPr>
          <w:rFonts w:ascii="Calibri" w:hAnsi="Calibri" w:cs="Calibri"/>
          <w:color w:val="000000" w:themeColor="text1"/>
          <w:sz w:val="22"/>
          <w:szCs w:val="22"/>
        </w:rPr>
        <w:t>Regarding effective date, interested parties suggest for a 1/1/27 effective date, but kindly ask for early adoption to be allowed since these trusts already exist and it would be preferable to report the loans on Schedule B to avoid changes in reporting schedules in the future. We understand that some of the new codes will not be available for 2025 year-end reporting, but key information about each loan will be provided on Schedule B for those who adopt early.</w:t>
      </w:r>
    </w:p>
    <w:p w14:paraId="61A518E6" w14:textId="77777777" w:rsidR="00CF59B7" w:rsidRPr="00B51181" w:rsidRDefault="00CF59B7" w:rsidP="00CF59B7">
      <w:pPr>
        <w:widowControl w:val="0"/>
        <w:jc w:val="both"/>
        <w:rPr>
          <w:rFonts w:ascii="Calibri" w:hAnsi="Calibri" w:cs="Calibri"/>
          <w:sz w:val="22"/>
          <w:szCs w:val="22"/>
          <w:highlight w:val="yellow"/>
        </w:rPr>
      </w:pPr>
    </w:p>
    <w:p w14:paraId="15B91AEE" w14:textId="77777777" w:rsidR="00CF59B7" w:rsidRPr="00B51181" w:rsidRDefault="00CF59B7" w:rsidP="00CF59B7">
      <w:pPr>
        <w:pStyle w:val="ListContinue"/>
        <w:keepNext/>
        <w:keepLines/>
        <w:numPr>
          <w:ilvl w:val="0"/>
          <w:numId w:val="0"/>
        </w:numPr>
        <w:spacing w:after="0"/>
        <w:jc w:val="both"/>
        <w:rPr>
          <w:rFonts w:ascii="Calibri" w:hAnsi="Calibri" w:cs="Calibri"/>
          <w:i/>
          <w:kern w:val="32"/>
          <w:sz w:val="22"/>
          <w:szCs w:val="22"/>
          <w:u w:val="single"/>
        </w:rPr>
      </w:pPr>
      <w:r w:rsidRPr="00B51181">
        <w:rPr>
          <w:rFonts w:ascii="Calibri" w:hAnsi="Calibri" w:cs="Calibri"/>
          <w:i/>
          <w:kern w:val="32"/>
          <w:sz w:val="22"/>
          <w:szCs w:val="22"/>
          <w:u w:val="single"/>
        </w:rPr>
        <w:t>Recommendation:</w:t>
      </w:r>
    </w:p>
    <w:p w14:paraId="7F3835C4" w14:textId="2C87F9FE" w:rsidR="00DD134D" w:rsidRPr="00B51181" w:rsidRDefault="00DD134D" w:rsidP="00DD134D">
      <w:pPr>
        <w:widowControl w:val="0"/>
        <w:jc w:val="both"/>
        <w:rPr>
          <w:rFonts w:ascii="Calibri" w:hAnsi="Calibri" w:cs="Calibri"/>
          <w:b/>
          <w:sz w:val="22"/>
          <w:szCs w:val="22"/>
        </w:rPr>
      </w:pPr>
      <w:r w:rsidRPr="00B51181">
        <w:rPr>
          <w:rFonts w:ascii="Calibri" w:hAnsi="Calibri" w:cs="Calibri"/>
          <w:b/>
          <w:sz w:val="22"/>
          <w:szCs w:val="22"/>
        </w:rPr>
        <w:t xml:space="preserve">NAIC staff recommend that the Working Group </w:t>
      </w:r>
      <w:r w:rsidR="00657C19" w:rsidRPr="00B51181">
        <w:rPr>
          <w:rFonts w:ascii="Calibri" w:hAnsi="Calibri" w:cs="Calibri"/>
          <w:b/>
          <w:sz w:val="22"/>
          <w:szCs w:val="22"/>
        </w:rPr>
        <w:t xml:space="preserve">discuss and provide direction </w:t>
      </w:r>
      <w:r w:rsidR="009F5C4B" w:rsidRPr="00B51181">
        <w:rPr>
          <w:rFonts w:ascii="Calibri" w:hAnsi="Calibri" w:cs="Calibri"/>
          <w:b/>
          <w:sz w:val="22"/>
          <w:szCs w:val="22"/>
        </w:rPr>
        <w:t xml:space="preserve">on </w:t>
      </w:r>
      <w:r w:rsidR="00A45FB8">
        <w:rPr>
          <w:rFonts w:ascii="Calibri" w:hAnsi="Calibri" w:cs="Calibri"/>
          <w:b/>
          <w:sz w:val="22"/>
          <w:szCs w:val="22"/>
        </w:rPr>
        <w:t xml:space="preserve">one of </w:t>
      </w:r>
      <w:r w:rsidRPr="00B51181">
        <w:rPr>
          <w:rFonts w:ascii="Calibri" w:hAnsi="Calibri" w:cs="Calibri"/>
          <w:b/>
          <w:sz w:val="22"/>
          <w:szCs w:val="22"/>
        </w:rPr>
        <w:t>the following:</w:t>
      </w:r>
    </w:p>
    <w:p w14:paraId="757C612A" w14:textId="77777777" w:rsidR="00DD134D" w:rsidRPr="00B51181" w:rsidRDefault="00DD134D" w:rsidP="00DD134D">
      <w:pPr>
        <w:widowControl w:val="0"/>
        <w:jc w:val="both"/>
        <w:rPr>
          <w:rFonts w:ascii="Calibri" w:hAnsi="Calibri" w:cs="Calibri"/>
          <w:b/>
          <w:sz w:val="22"/>
          <w:szCs w:val="22"/>
        </w:rPr>
      </w:pPr>
    </w:p>
    <w:p w14:paraId="2A738F06" w14:textId="18B4A441" w:rsidR="00DD134D" w:rsidRPr="00B51181" w:rsidRDefault="00DD134D" w:rsidP="00DD134D">
      <w:pPr>
        <w:widowControl w:val="0"/>
        <w:numPr>
          <w:ilvl w:val="0"/>
          <w:numId w:val="32"/>
        </w:numPr>
        <w:jc w:val="both"/>
        <w:rPr>
          <w:rFonts w:ascii="Calibri" w:hAnsi="Calibri" w:cs="Calibri"/>
          <w:b/>
          <w:sz w:val="22"/>
          <w:szCs w:val="22"/>
        </w:rPr>
      </w:pPr>
      <w:r w:rsidRPr="00B51181">
        <w:rPr>
          <w:rFonts w:ascii="Calibri" w:hAnsi="Calibri" w:cs="Calibri"/>
          <w:b/>
          <w:sz w:val="22"/>
          <w:szCs w:val="22"/>
        </w:rPr>
        <w:t xml:space="preserve">Adopt this agenda item, including the most recent revisions as </w:t>
      </w:r>
      <w:r w:rsidR="00AE1CC7" w:rsidRPr="00B51181">
        <w:rPr>
          <w:rFonts w:ascii="Calibri" w:hAnsi="Calibri" w:cs="Calibri"/>
          <w:b/>
          <w:sz w:val="22"/>
          <w:szCs w:val="22"/>
        </w:rPr>
        <w:t xml:space="preserve">summarized below and </w:t>
      </w:r>
      <w:r w:rsidRPr="00B51181">
        <w:rPr>
          <w:rFonts w:ascii="Calibri" w:hAnsi="Calibri" w:cs="Calibri"/>
          <w:b/>
          <w:sz w:val="22"/>
          <w:szCs w:val="22"/>
        </w:rPr>
        <w:t xml:space="preserve">detailed within the Form A and </w:t>
      </w:r>
      <w:r w:rsidR="00485E56">
        <w:rPr>
          <w:rFonts w:ascii="Calibri" w:hAnsi="Calibri" w:cs="Calibri"/>
          <w:b/>
          <w:sz w:val="22"/>
          <w:szCs w:val="22"/>
        </w:rPr>
        <w:t>shown</w:t>
      </w:r>
      <w:r w:rsidRPr="00B51181">
        <w:rPr>
          <w:rFonts w:ascii="Calibri" w:hAnsi="Calibri" w:cs="Calibri"/>
          <w:b/>
          <w:sz w:val="22"/>
          <w:szCs w:val="22"/>
        </w:rPr>
        <w:t xml:space="preserve"> in gray (beginning on page 24 of the agenda item), which establish</w:t>
      </w:r>
      <w:r w:rsidR="00F0042C" w:rsidRPr="00B51181">
        <w:rPr>
          <w:rFonts w:ascii="Calibri" w:hAnsi="Calibri" w:cs="Calibri"/>
          <w:b/>
          <w:sz w:val="22"/>
          <w:szCs w:val="22"/>
        </w:rPr>
        <w:t>es</w:t>
      </w:r>
      <w:r w:rsidRPr="00B51181">
        <w:rPr>
          <w:rFonts w:ascii="Calibri" w:hAnsi="Calibri" w:cs="Calibri"/>
          <w:b/>
          <w:sz w:val="22"/>
          <w:szCs w:val="22"/>
        </w:rPr>
        <w:t xml:space="preserve"> new accounting guidance in SSAP No. 37 for residential mortgage loans held within qualifying statutory trusts; or</w:t>
      </w:r>
    </w:p>
    <w:p w14:paraId="04F9A775" w14:textId="77777777" w:rsidR="00DD134D" w:rsidRPr="00B51181" w:rsidRDefault="00DD134D" w:rsidP="00DD134D">
      <w:pPr>
        <w:widowControl w:val="0"/>
        <w:jc w:val="both"/>
        <w:rPr>
          <w:rFonts w:ascii="Calibri" w:hAnsi="Calibri" w:cs="Calibri"/>
          <w:b/>
          <w:sz w:val="22"/>
          <w:szCs w:val="22"/>
        </w:rPr>
      </w:pPr>
    </w:p>
    <w:p w14:paraId="2E42A588" w14:textId="4BEC40C2" w:rsidR="00DD134D" w:rsidRPr="00B51181" w:rsidRDefault="00DD134D" w:rsidP="00DD134D">
      <w:pPr>
        <w:widowControl w:val="0"/>
        <w:numPr>
          <w:ilvl w:val="0"/>
          <w:numId w:val="32"/>
        </w:numPr>
        <w:jc w:val="both"/>
        <w:rPr>
          <w:rFonts w:ascii="Calibri" w:hAnsi="Calibri" w:cs="Calibri"/>
          <w:b/>
          <w:sz w:val="22"/>
          <w:szCs w:val="22"/>
        </w:rPr>
      </w:pPr>
      <w:r w:rsidRPr="00B51181">
        <w:rPr>
          <w:rFonts w:ascii="Calibri" w:hAnsi="Calibri" w:cs="Calibri"/>
          <w:b/>
          <w:sz w:val="22"/>
          <w:szCs w:val="22"/>
        </w:rPr>
        <w:t xml:space="preserve">Expose an updated draft of the SSAP No. 37 revisions for </w:t>
      </w:r>
      <w:r w:rsidR="00DD3ED1" w:rsidRPr="00B51181">
        <w:rPr>
          <w:rFonts w:ascii="Calibri" w:hAnsi="Calibri" w:cs="Calibri"/>
          <w:b/>
          <w:sz w:val="22"/>
          <w:szCs w:val="22"/>
        </w:rPr>
        <w:t>further</w:t>
      </w:r>
      <w:r w:rsidRPr="00B51181">
        <w:rPr>
          <w:rFonts w:ascii="Calibri" w:hAnsi="Calibri" w:cs="Calibri"/>
          <w:b/>
          <w:sz w:val="22"/>
          <w:szCs w:val="22"/>
        </w:rPr>
        <w:t xml:space="preserve"> public comment.</w:t>
      </w:r>
    </w:p>
    <w:p w14:paraId="3DBC0AF2" w14:textId="77777777" w:rsidR="00DD134D" w:rsidRPr="00B51181" w:rsidRDefault="00DD134D" w:rsidP="00DD134D">
      <w:pPr>
        <w:widowControl w:val="0"/>
        <w:jc w:val="both"/>
        <w:rPr>
          <w:rFonts w:ascii="Calibri" w:hAnsi="Calibri" w:cs="Calibri"/>
          <w:b/>
          <w:sz w:val="22"/>
          <w:szCs w:val="22"/>
        </w:rPr>
      </w:pPr>
    </w:p>
    <w:p w14:paraId="69AA2929" w14:textId="1823820A" w:rsidR="004322FE" w:rsidRPr="00B51181" w:rsidRDefault="00851EDA" w:rsidP="00DD134D">
      <w:pPr>
        <w:widowControl w:val="0"/>
        <w:jc w:val="both"/>
        <w:rPr>
          <w:rFonts w:ascii="Calibri" w:hAnsi="Calibri" w:cs="Calibri"/>
          <w:sz w:val="22"/>
          <w:szCs w:val="22"/>
        </w:rPr>
      </w:pPr>
      <w:r w:rsidRPr="00B51181">
        <w:rPr>
          <w:rFonts w:ascii="Calibri" w:hAnsi="Calibri" w:cs="Calibri"/>
          <w:sz w:val="22"/>
          <w:szCs w:val="22"/>
        </w:rPr>
        <w:t xml:space="preserve">NAIC staff do not have a strong preference between these two options. </w:t>
      </w:r>
      <w:r w:rsidR="009F5C4B" w:rsidRPr="00B51181">
        <w:rPr>
          <w:rFonts w:ascii="Calibri" w:hAnsi="Calibri" w:cs="Calibri"/>
          <w:sz w:val="22"/>
          <w:szCs w:val="22"/>
        </w:rPr>
        <w:t>I</w:t>
      </w:r>
      <w:r w:rsidR="00D45328" w:rsidRPr="00B51181">
        <w:rPr>
          <w:rFonts w:ascii="Calibri" w:hAnsi="Calibri" w:cs="Calibri"/>
          <w:sz w:val="22"/>
          <w:szCs w:val="22"/>
        </w:rPr>
        <w:t>nterested parties have verbally indicated their support for adoption at the Fall National Meeting.</w:t>
      </w:r>
    </w:p>
    <w:p w14:paraId="2246C122" w14:textId="77777777" w:rsidR="004322FE" w:rsidRPr="00B51181" w:rsidRDefault="004322FE" w:rsidP="00DD134D">
      <w:pPr>
        <w:widowControl w:val="0"/>
        <w:jc w:val="both"/>
        <w:rPr>
          <w:rFonts w:ascii="Calibri" w:hAnsi="Calibri" w:cs="Calibri"/>
          <w:sz w:val="22"/>
          <w:szCs w:val="22"/>
        </w:rPr>
      </w:pPr>
    </w:p>
    <w:p w14:paraId="3CD77979" w14:textId="626CFEA6" w:rsidR="00DD134D" w:rsidRPr="00B51181" w:rsidRDefault="004322FE" w:rsidP="00DD134D">
      <w:pPr>
        <w:widowControl w:val="0"/>
        <w:jc w:val="both"/>
        <w:rPr>
          <w:rFonts w:ascii="Calibri" w:hAnsi="Calibri" w:cs="Calibri"/>
          <w:sz w:val="22"/>
          <w:szCs w:val="22"/>
        </w:rPr>
      </w:pPr>
      <w:r w:rsidRPr="00B51181">
        <w:rPr>
          <w:rFonts w:ascii="Calibri" w:hAnsi="Calibri" w:cs="Calibri"/>
          <w:b/>
          <w:sz w:val="22"/>
          <w:szCs w:val="22"/>
        </w:rPr>
        <w:t xml:space="preserve">Effective </w:t>
      </w:r>
      <w:r w:rsidR="00656C6B" w:rsidRPr="00B51181">
        <w:rPr>
          <w:rFonts w:ascii="Calibri" w:hAnsi="Calibri" w:cs="Calibri"/>
          <w:b/>
          <w:sz w:val="22"/>
          <w:szCs w:val="22"/>
        </w:rPr>
        <w:t>D</w:t>
      </w:r>
      <w:r w:rsidRPr="00B51181">
        <w:rPr>
          <w:rFonts w:ascii="Calibri" w:hAnsi="Calibri" w:cs="Calibri"/>
          <w:b/>
          <w:sz w:val="22"/>
          <w:szCs w:val="22"/>
        </w:rPr>
        <w:t>ate -</w:t>
      </w:r>
      <w:r w:rsidR="004A708D" w:rsidRPr="00B51181">
        <w:rPr>
          <w:rFonts w:ascii="Calibri" w:hAnsi="Calibri" w:cs="Calibri"/>
          <w:b/>
          <w:sz w:val="22"/>
          <w:szCs w:val="22"/>
        </w:rPr>
        <w:t xml:space="preserve"> </w:t>
      </w:r>
      <w:r w:rsidR="00851EDA" w:rsidRPr="00B51181">
        <w:rPr>
          <w:rFonts w:ascii="Calibri" w:hAnsi="Calibri" w:cs="Calibri"/>
          <w:sz w:val="22"/>
          <w:szCs w:val="22"/>
        </w:rPr>
        <w:t xml:space="preserve">The </w:t>
      </w:r>
      <w:r w:rsidR="0005491F">
        <w:rPr>
          <w:rFonts w:ascii="Calibri" w:hAnsi="Calibri" w:cs="Calibri"/>
          <w:sz w:val="22"/>
          <w:szCs w:val="22"/>
        </w:rPr>
        <w:t xml:space="preserve">revisions detailed within the </w:t>
      </w:r>
      <w:r w:rsidR="00851EDA" w:rsidRPr="00B51181">
        <w:rPr>
          <w:rFonts w:ascii="Calibri" w:hAnsi="Calibri" w:cs="Calibri"/>
          <w:sz w:val="22"/>
          <w:szCs w:val="22"/>
        </w:rPr>
        <w:t xml:space="preserve">agenda item </w:t>
      </w:r>
      <w:r w:rsidR="0005491F">
        <w:rPr>
          <w:rFonts w:ascii="Calibri" w:hAnsi="Calibri" w:cs="Calibri"/>
          <w:sz w:val="22"/>
          <w:szCs w:val="22"/>
        </w:rPr>
        <w:t>are</w:t>
      </w:r>
      <w:r w:rsidR="00851EDA" w:rsidRPr="00B51181">
        <w:rPr>
          <w:rFonts w:ascii="Calibri" w:hAnsi="Calibri" w:cs="Calibri"/>
          <w:sz w:val="22"/>
          <w:szCs w:val="22"/>
        </w:rPr>
        <w:t xml:space="preserve"> proposed to be applied prospectively, with a tentative effective date of </w:t>
      </w:r>
      <w:r w:rsidR="00851EDA" w:rsidRPr="00EF516F">
        <w:rPr>
          <w:rFonts w:ascii="Calibri" w:hAnsi="Calibri" w:cs="Calibri"/>
          <w:sz w:val="22"/>
          <w:szCs w:val="22"/>
          <w:u w:val="single"/>
        </w:rPr>
        <w:t xml:space="preserve">January 1, 2027, </w:t>
      </w:r>
      <w:r w:rsidR="0005491F" w:rsidRPr="00EF516F">
        <w:rPr>
          <w:rFonts w:ascii="Calibri" w:hAnsi="Calibri" w:cs="Calibri"/>
          <w:sz w:val="22"/>
          <w:szCs w:val="22"/>
          <w:u w:val="single"/>
        </w:rPr>
        <w:t>with</w:t>
      </w:r>
      <w:r w:rsidR="00851EDA" w:rsidRPr="00EF516F">
        <w:rPr>
          <w:rFonts w:ascii="Calibri" w:hAnsi="Calibri" w:cs="Calibri"/>
          <w:sz w:val="22"/>
          <w:szCs w:val="22"/>
          <w:u w:val="single"/>
        </w:rPr>
        <w:t xml:space="preserve"> early adoption permitted</w:t>
      </w:r>
      <w:r w:rsidR="00851EDA" w:rsidRPr="00B51181">
        <w:rPr>
          <w:rFonts w:ascii="Calibri" w:hAnsi="Calibri" w:cs="Calibri"/>
          <w:sz w:val="22"/>
          <w:szCs w:val="22"/>
        </w:rPr>
        <w:t xml:space="preserve">. </w:t>
      </w:r>
      <w:r w:rsidR="00851EDA" w:rsidRPr="00B51181">
        <w:rPr>
          <w:rFonts w:ascii="Calibri" w:hAnsi="Calibri" w:cs="Calibri"/>
          <w:i/>
          <w:sz w:val="22"/>
          <w:szCs w:val="22"/>
        </w:rPr>
        <w:t xml:space="preserve">If the Working Group chooses Option 2, it should be noted that the agenda item could not be adopted until after January 1, 2026, and further consideration </w:t>
      </w:r>
      <w:r w:rsidR="00035C51">
        <w:rPr>
          <w:rFonts w:ascii="Calibri" w:hAnsi="Calibri" w:cs="Calibri"/>
          <w:i/>
          <w:sz w:val="22"/>
          <w:szCs w:val="22"/>
        </w:rPr>
        <w:t>may</w:t>
      </w:r>
      <w:r w:rsidR="00851EDA" w:rsidRPr="00B51181">
        <w:rPr>
          <w:rFonts w:ascii="Calibri" w:hAnsi="Calibri" w:cs="Calibri"/>
          <w:i/>
          <w:sz w:val="22"/>
          <w:szCs w:val="22"/>
        </w:rPr>
        <w:t xml:space="preserve"> be required regarding </w:t>
      </w:r>
      <w:r w:rsidR="00035C51">
        <w:rPr>
          <w:rFonts w:ascii="Calibri" w:hAnsi="Calibri" w:cs="Calibri"/>
          <w:i/>
          <w:sz w:val="22"/>
          <w:szCs w:val="22"/>
        </w:rPr>
        <w:t>the</w:t>
      </w:r>
      <w:r w:rsidR="00851EDA" w:rsidRPr="00B51181">
        <w:rPr>
          <w:rFonts w:ascii="Calibri" w:hAnsi="Calibri" w:cs="Calibri"/>
          <w:i/>
          <w:sz w:val="22"/>
          <w:szCs w:val="22"/>
        </w:rPr>
        <w:t xml:space="preserve"> early adoption date.</w:t>
      </w:r>
      <w:r w:rsidR="00851EDA" w:rsidRPr="00B51181">
        <w:rPr>
          <w:rFonts w:ascii="Calibri" w:hAnsi="Calibri" w:cs="Calibri"/>
          <w:sz w:val="22"/>
          <w:szCs w:val="22"/>
        </w:rPr>
        <w:t xml:space="preserve"> </w:t>
      </w:r>
    </w:p>
    <w:p w14:paraId="31E9DB7A" w14:textId="77777777" w:rsidR="00851EDA" w:rsidRPr="00B51181" w:rsidRDefault="00851EDA" w:rsidP="00DD134D">
      <w:pPr>
        <w:widowControl w:val="0"/>
        <w:jc w:val="both"/>
        <w:rPr>
          <w:rFonts w:ascii="Calibri" w:hAnsi="Calibri" w:cs="Calibri"/>
          <w:sz w:val="22"/>
          <w:szCs w:val="22"/>
        </w:rPr>
      </w:pPr>
    </w:p>
    <w:p w14:paraId="69B0490E" w14:textId="47577A5F" w:rsidR="00485E56" w:rsidRDefault="00D45328" w:rsidP="00966504">
      <w:pPr>
        <w:widowControl w:val="0"/>
        <w:jc w:val="both"/>
        <w:rPr>
          <w:rFonts w:ascii="Calibri" w:hAnsi="Calibri" w:cs="Calibri"/>
          <w:sz w:val="22"/>
          <w:szCs w:val="22"/>
        </w:rPr>
      </w:pPr>
      <w:r w:rsidRPr="00B51181">
        <w:rPr>
          <w:rFonts w:ascii="Calibri" w:hAnsi="Calibri" w:cs="Calibri"/>
          <w:sz w:val="22"/>
          <w:szCs w:val="22"/>
        </w:rPr>
        <w:t>NAIC staff is aware that some</w:t>
      </w:r>
      <w:r w:rsidR="00DD134D" w:rsidRPr="00B51181">
        <w:rPr>
          <w:rFonts w:ascii="Calibri" w:hAnsi="Calibri" w:cs="Calibri"/>
          <w:sz w:val="22"/>
          <w:szCs w:val="22"/>
        </w:rPr>
        <w:t xml:space="preserve"> companies have</w:t>
      </w:r>
      <w:r w:rsidR="003F5387" w:rsidRPr="00B51181">
        <w:rPr>
          <w:rFonts w:ascii="Calibri" w:hAnsi="Calibri" w:cs="Calibri"/>
          <w:sz w:val="22"/>
          <w:szCs w:val="22"/>
        </w:rPr>
        <w:t xml:space="preserve"> also</w:t>
      </w:r>
      <w:r w:rsidR="00DD134D" w:rsidRPr="00B51181">
        <w:rPr>
          <w:rFonts w:ascii="Calibri" w:hAnsi="Calibri" w:cs="Calibri"/>
          <w:sz w:val="22"/>
          <w:szCs w:val="22"/>
        </w:rPr>
        <w:t xml:space="preserve"> </w:t>
      </w:r>
      <w:r w:rsidR="006B54C9" w:rsidRPr="00B51181">
        <w:rPr>
          <w:rFonts w:ascii="Calibri" w:hAnsi="Calibri" w:cs="Calibri"/>
          <w:sz w:val="22"/>
          <w:szCs w:val="22"/>
        </w:rPr>
        <w:t xml:space="preserve">communicated their intention </w:t>
      </w:r>
      <w:r w:rsidR="00DD134D" w:rsidRPr="00B51181">
        <w:rPr>
          <w:rFonts w:ascii="Calibri" w:hAnsi="Calibri" w:cs="Calibri"/>
          <w:sz w:val="22"/>
          <w:szCs w:val="22"/>
        </w:rPr>
        <w:t xml:space="preserve">to request permitted practices from their domestic regulators to </w:t>
      </w:r>
      <w:r w:rsidR="008D77C5" w:rsidRPr="00B51181">
        <w:rPr>
          <w:rFonts w:ascii="Calibri" w:hAnsi="Calibri" w:cs="Calibri"/>
          <w:sz w:val="22"/>
          <w:szCs w:val="22"/>
        </w:rPr>
        <w:t>apply</w:t>
      </w:r>
      <w:r w:rsidR="00DD134D" w:rsidRPr="00B51181">
        <w:rPr>
          <w:rFonts w:ascii="Calibri" w:hAnsi="Calibri" w:cs="Calibri"/>
          <w:sz w:val="22"/>
          <w:szCs w:val="22"/>
        </w:rPr>
        <w:t xml:space="preserve"> this guidance as of December 31, </w:t>
      </w:r>
      <w:r w:rsidR="00C7043F" w:rsidRPr="00B51181">
        <w:rPr>
          <w:rFonts w:ascii="Calibri" w:hAnsi="Calibri" w:cs="Calibri"/>
          <w:sz w:val="22"/>
          <w:szCs w:val="22"/>
        </w:rPr>
        <w:t>2025</w:t>
      </w:r>
      <w:r w:rsidR="00DD134D" w:rsidRPr="00B51181">
        <w:rPr>
          <w:rFonts w:ascii="Calibri" w:hAnsi="Calibri" w:cs="Calibri"/>
          <w:sz w:val="22"/>
          <w:szCs w:val="22"/>
        </w:rPr>
        <w:t xml:space="preserve">. While there are </w:t>
      </w:r>
      <w:r w:rsidR="008B06F1" w:rsidRPr="00B51181">
        <w:rPr>
          <w:rFonts w:ascii="Calibri" w:hAnsi="Calibri" w:cs="Calibri"/>
          <w:sz w:val="22"/>
          <w:szCs w:val="22"/>
        </w:rPr>
        <w:t xml:space="preserve">proposed </w:t>
      </w:r>
      <w:r w:rsidR="00DD134D" w:rsidRPr="00B51181">
        <w:rPr>
          <w:rFonts w:ascii="Calibri" w:hAnsi="Calibri" w:cs="Calibri"/>
          <w:sz w:val="22"/>
          <w:szCs w:val="22"/>
        </w:rPr>
        <w:t>updates to the Blanks to improve the accuracy and transparency of Schedule B reporting for residential mortgage loans</w:t>
      </w:r>
      <w:r w:rsidR="00264412" w:rsidRPr="00B51181">
        <w:rPr>
          <w:rFonts w:ascii="Calibri" w:hAnsi="Calibri" w:cs="Calibri"/>
          <w:sz w:val="22"/>
          <w:szCs w:val="22"/>
        </w:rPr>
        <w:t xml:space="preserve"> held in qualifying statutory trusts</w:t>
      </w:r>
      <w:r w:rsidR="00DD134D" w:rsidRPr="00B51181">
        <w:rPr>
          <w:rFonts w:ascii="Calibri" w:hAnsi="Calibri" w:cs="Calibri"/>
          <w:sz w:val="22"/>
          <w:szCs w:val="22"/>
        </w:rPr>
        <w:t xml:space="preserve">, no new reporting lines or columns are </w:t>
      </w:r>
      <w:r w:rsidR="00264412" w:rsidRPr="00B51181">
        <w:rPr>
          <w:rFonts w:ascii="Calibri" w:hAnsi="Calibri" w:cs="Calibri"/>
          <w:sz w:val="22"/>
          <w:szCs w:val="22"/>
        </w:rPr>
        <w:t>proposed</w:t>
      </w:r>
      <w:r w:rsidR="00DD134D" w:rsidRPr="00B51181">
        <w:rPr>
          <w:rFonts w:ascii="Calibri" w:hAnsi="Calibri" w:cs="Calibri"/>
          <w:sz w:val="22"/>
          <w:szCs w:val="22"/>
        </w:rPr>
        <w:t xml:space="preserve">. </w:t>
      </w:r>
      <w:r w:rsidR="008430BD" w:rsidRPr="00B51181">
        <w:rPr>
          <w:rFonts w:ascii="Calibri" w:hAnsi="Calibri" w:cs="Calibri"/>
          <w:sz w:val="22"/>
          <w:szCs w:val="22"/>
        </w:rPr>
        <w:t xml:space="preserve">The proposed Schedule B reporting codes cannot be added to the Blanks until the </w:t>
      </w:r>
      <w:r w:rsidR="0039282E" w:rsidRPr="00B51181">
        <w:rPr>
          <w:rFonts w:ascii="Calibri" w:hAnsi="Calibri" w:cs="Calibri"/>
          <w:sz w:val="22"/>
          <w:szCs w:val="22"/>
        </w:rPr>
        <w:t xml:space="preserve">2026 year-end </w:t>
      </w:r>
      <w:r w:rsidR="008430BD" w:rsidRPr="00B51181">
        <w:rPr>
          <w:rFonts w:ascii="Calibri" w:hAnsi="Calibri" w:cs="Calibri"/>
          <w:sz w:val="22"/>
          <w:szCs w:val="22"/>
        </w:rPr>
        <w:t>reporting period; however, NAIC staff do not anticipate any structural issues that would complicate reporting for companies electing to early adopt this guidance</w:t>
      </w:r>
      <w:r w:rsidR="00BF5E00" w:rsidRPr="00B51181">
        <w:rPr>
          <w:rFonts w:ascii="Calibri" w:hAnsi="Calibri" w:cs="Calibri"/>
          <w:sz w:val="22"/>
          <w:szCs w:val="22"/>
        </w:rPr>
        <w:t xml:space="preserve"> either at year-end 2025 or throughout 2026. Once a company adopts the guidance, they will need to move the </w:t>
      </w:r>
      <w:r w:rsidR="00D73383" w:rsidRPr="00B51181">
        <w:rPr>
          <w:rFonts w:ascii="Calibri" w:hAnsi="Calibri" w:cs="Calibri"/>
          <w:sz w:val="22"/>
          <w:szCs w:val="22"/>
        </w:rPr>
        <w:t xml:space="preserve">investments from the prior reporting location (likely from Schedule BA </w:t>
      </w:r>
      <w:r w:rsidR="00DA3F78" w:rsidRPr="00B51181">
        <w:rPr>
          <w:rFonts w:ascii="Calibri" w:hAnsi="Calibri" w:cs="Calibri"/>
          <w:sz w:val="22"/>
          <w:szCs w:val="22"/>
        </w:rPr>
        <w:t xml:space="preserve">for those structured as SSAP No. 48 entities </w:t>
      </w:r>
      <w:r w:rsidR="00D73383" w:rsidRPr="00B51181">
        <w:rPr>
          <w:rFonts w:ascii="Calibri" w:hAnsi="Calibri" w:cs="Calibri"/>
          <w:sz w:val="22"/>
          <w:szCs w:val="22"/>
        </w:rPr>
        <w:t>or from D-2-2</w:t>
      </w:r>
      <w:r w:rsidR="00DA3F78" w:rsidRPr="00B51181">
        <w:rPr>
          <w:rFonts w:ascii="Calibri" w:hAnsi="Calibri" w:cs="Calibri"/>
          <w:sz w:val="22"/>
          <w:szCs w:val="22"/>
        </w:rPr>
        <w:t xml:space="preserve"> for those structured as SCAs)</w:t>
      </w:r>
      <w:r w:rsidR="008430BD" w:rsidRPr="00B51181">
        <w:rPr>
          <w:rFonts w:ascii="Calibri" w:hAnsi="Calibri" w:cs="Calibri"/>
          <w:sz w:val="22"/>
          <w:szCs w:val="22"/>
        </w:rPr>
        <w:t>.</w:t>
      </w:r>
      <w:r w:rsidR="00DA3F78" w:rsidRPr="00B51181">
        <w:rPr>
          <w:rFonts w:ascii="Calibri" w:hAnsi="Calibri" w:cs="Calibri"/>
          <w:sz w:val="22"/>
          <w:szCs w:val="22"/>
        </w:rPr>
        <w:t xml:space="preserve"> The SSAP includes transition guidance specifying movement at BACV to avoid a gain or loss with the move to Schedule B.</w:t>
      </w:r>
      <w:r w:rsidR="00241B55">
        <w:rPr>
          <w:rFonts w:ascii="Calibri" w:hAnsi="Calibri" w:cs="Calibri"/>
          <w:sz w:val="22"/>
          <w:szCs w:val="22"/>
        </w:rPr>
        <w:t xml:space="preserve"> </w:t>
      </w:r>
      <w:r w:rsidR="00E4075E" w:rsidRPr="00E4075E">
        <w:rPr>
          <w:rFonts w:ascii="Calibri" w:hAnsi="Calibri" w:cs="Calibri"/>
          <w:sz w:val="22"/>
          <w:szCs w:val="22"/>
        </w:rPr>
        <w:t>The following paragraph</w:t>
      </w:r>
      <w:r w:rsidR="00D43CE2">
        <w:rPr>
          <w:rFonts w:ascii="Calibri" w:hAnsi="Calibri" w:cs="Calibri"/>
          <w:sz w:val="22"/>
          <w:szCs w:val="22"/>
        </w:rPr>
        <w:t>s</w:t>
      </w:r>
      <w:r w:rsidR="00E4075E" w:rsidRPr="00E4075E">
        <w:rPr>
          <w:rFonts w:ascii="Calibri" w:hAnsi="Calibri" w:cs="Calibri"/>
          <w:sz w:val="22"/>
          <w:szCs w:val="22"/>
        </w:rPr>
        <w:t xml:space="preserve"> </w:t>
      </w:r>
      <w:r w:rsidR="00D43CE2">
        <w:rPr>
          <w:rFonts w:ascii="Calibri" w:hAnsi="Calibri" w:cs="Calibri"/>
          <w:sz w:val="22"/>
          <w:szCs w:val="22"/>
        </w:rPr>
        <w:t>were</w:t>
      </w:r>
      <w:r w:rsidR="00D02B83">
        <w:rPr>
          <w:rFonts w:ascii="Calibri" w:hAnsi="Calibri" w:cs="Calibri"/>
          <w:sz w:val="22"/>
          <w:szCs w:val="22"/>
        </w:rPr>
        <w:t xml:space="preserve"> added to the proposed revisions for both SSAP Nos. 37 and 40</w:t>
      </w:r>
      <w:r w:rsidR="00DB0591">
        <w:rPr>
          <w:rFonts w:ascii="Calibri" w:hAnsi="Calibri" w:cs="Calibri"/>
          <w:sz w:val="22"/>
          <w:szCs w:val="22"/>
        </w:rPr>
        <w:t xml:space="preserve"> for effective date and implementation</w:t>
      </w:r>
      <w:r w:rsidR="00E4075E" w:rsidRPr="00E4075E">
        <w:rPr>
          <w:rFonts w:ascii="Calibri" w:hAnsi="Calibri" w:cs="Calibri"/>
          <w:sz w:val="22"/>
          <w:szCs w:val="22"/>
        </w:rPr>
        <w:t>:</w:t>
      </w:r>
    </w:p>
    <w:p w14:paraId="3185B90C" w14:textId="06BA50F9" w:rsidR="00485E56" w:rsidRPr="008A17E3" w:rsidRDefault="00485E56" w:rsidP="00485E56">
      <w:pPr>
        <w:widowControl w:val="0"/>
        <w:rPr>
          <w:rFonts w:asciiTheme="minorHAnsi" w:hAnsiTheme="minorHAnsi" w:cstheme="minorHAnsi"/>
          <w:bCs/>
          <w:sz w:val="22"/>
          <w:szCs w:val="22"/>
        </w:rPr>
      </w:pPr>
      <w:r w:rsidRPr="00E0510F">
        <w:rPr>
          <w:rFonts w:asciiTheme="minorHAnsi" w:hAnsiTheme="minorHAnsi" w:cstheme="minorHAnsi"/>
          <w:i/>
          <w:sz w:val="22"/>
          <w:szCs w:val="22"/>
          <w:highlight w:val="lightGray"/>
        </w:rPr>
        <w:t xml:space="preserve">Drafting Note: Revisions to SSAP Nos. 37 and 40 </w:t>
      </w:r>
      <w:r w:rsidR="00767D68">
        <w:rPr>
          <w:rFonts w:asciiTheme="minorHAnsi" w:hAnsiTheme="minorHAnsi" w:cstheme="minorHAnsi"/>
          <w:i/>
          <w:sz w:val="22"/>
          <w:szCs w:val="22"/>
          <w:highlight w:val="lightGray"/>
        </w:rPr>
        <w:t>detailing the effective date revisions</w:t>
      </w:r>
      <w:r w:rsidRPr="00E0510F">
        <w:rPr>
          <w:rFonts w:asciiTheme="minorHAnsi" w:hAnsiTheme="minorHAnsi" w:cstheme="minorHAnsi"/>
          <w:i/>
          <w:sz w:val="22"/>
          <w:szCs w:val="22"/>
          <w:highlight w:val="lightGray"/>
        </w:rPr>
        <w:t xml:space="preserve"> </w:t>
      </w:r>
      <w:r w:rsidR="00767D68" w:rsidRPr="00E0510F">
        <w:rPr>
          <w:rFonts w:asciiTheme="minorHAnsi" w:hAnsiTheme="minorHAnsi" w:cstheme="minorHAnsi"/>
          <w:i/>
          <w:sz w:val="22"/>
          <w:szCs w:val="22"/>
          <w:highlight w:val="lightGray"/>
        </w:rPr>
        <w:t>are shown below both tracked and shaded</w:t>
      </w:r>
      <w:r w:rsidRPr="00E0510F">
        <w:rPr>
          <w:rFonts w:asciiTheme="minorHAnsi" w:hAnsiTheme="minorHAnsi" w:cstheme="minorHAnsi"/>
          <w:i/>
          <w:sz w:val="22"/>
          <w:szCs w:val="22"/>
          <w:highlight w:val="lightGray"/>
        </w:rPr>
        <w:t>.</w:t>
      </w:r>
    </w:p>
    <w:p w14:paraId="52E9FF5E" w14:textId="77777777" w:rsidR="00D0005F" w:rsidRDefault="00D0005F" w:rsidP="007133A6">
      <w:pPr>
        <w:pStyle w:val="ListParagraph"/>
        <w:ind w:left="0"/>
        <w:contextualSpacing w:val="0"/>
        <w:jc w:val="both"/>
        <w:rPr>
          <w:rFonts w:asciiTheme="minorHAnsi" w:hAnsiTheme="minorHAnsi" w:cstheme="minorHAnsi"/>
          <w:bCs/>
          <w:sz w:val="22"/>
          <w:szCs w:val="22"/>
          <w:highlight w:val="lightGray"/>
        </w:rPr>
      </w:pPr>
    </w:p>
    <w:p w14:paraId="1C016D6A" w14:textId="75F6A7BD" w:rsidR="00D0005F" w:rsidRPr="00D0005F" w:rsidRDefault="00D0005F" w:rsidP="007133A6">
      <w:pPr>
        <w:pStyle w:val="ListParagraph"/>
        <w:ind w:left="0"/>
        <w:contextualSpacing w:val="0"/>
        <w:jc w:val="both"/>
        <w:rPr>
          <w:rFonts w:asciiTheme="minorHAnsi" w:hAnsiTheme="minorHAnsi" w:cstheme="minorHAnsi"/>
          <w:b/>
          <w:sz w:val="22"/>
          <w:szCs w:val="22"/>
        </w:rPr>
      </w:pPr>
      <w:r w:rsidRPr="00D0005F">
        <w:rPr>
          <w:rFonts w:asciiTheme="minorHAnsi" w:hAnsiTheme="minorHAnsi" w:cstheme="minorHAnsi"/>
          <w:b/>
          <w:sz w:val="22"/>
          <w:szCs w:val="22"/>
        </w:rPr>
        <w:t>SSAP No.</w:t>
      </w:r>
      <w:r>
        <w:rPr>
          <w:rFonts w:asciiTheme="minorHAnsi" w:hAnsiTheme="minorHAnsi" w:cstheme="minorHAnsi"/>
          <w:b/>
          <w:sz w:val="22"/>
          <w:szCs w:val="22"/>
        </w:rPr>
        <w:t xml:space="preserve"> </w:t>
      </w:r>
      <w:r w:rsidRPr="00D0005F">
        <w:rPr>
          <w:rFonts w:asciiTheme="minorHAnsi" w:hAnsiTheme="minorHAnsi" w:cstheme="minorHAnsi"/>
          <w:b/>
          <w:sz w:val="22"/>
          <w:szCs w:val="22"/>
        </w:rPr>
        <w:t>37</w:t>
      </w:r>
    </w:p>
    <w:p w14:paraId="36CD2B8D" w14:textId="7DE6C4C7" w:rsidR="00A3081A" w:rsidRPr="00C51E6D" w:rsidDel="00253A1B" w:rsidRDefault="00A3081A" w:rsidP="007133A6">
      <w:pPr>
        <w:pStyle w:val="ListParagraph"/>
        <w:ind w:left="0"/>
        <w:contextualSpacing w:val="0"/>
        <w:jc w:val="both"/>
        <w:rPr>
          <w:del w:id="26" w:author="Oden, Wil" w:date="2025-10-24T10:21:00Z" w16du:dateUtc="2025-10-24T15:21:00Z"/>
          <w:rFonts w:asciiTheme="minorHAnsi" w:hAnsiTheme="minorHAnsi" w:cstheme="minorHAnsi"/>
          <w:bCs/>
          <w:sz w:val="22"/>
          <w:szCs w:val="22"/>
        </w:rPr>
      </w:pPr>
      <w:ins w:id="27" w:author="Oden, Wil" w:date="2025-10-15T12:36:00Z" w16du:dateUtc="2025-10-15T17:36:00Z">
        <w:r w:rsidRPr="00DD4A11">
          <w:rPr>
            <w:rFonts w:asciiTheme="minorHAnsi" w:hAnsiTheme="minorHAnsi" w:cstheme="minorHAnsi"/>
            <w:bCs/>
            <w:sz w:val="22"/>
            <w:szCs w:val="22"/>
            <w:highlight w:val="lightGray"/>
          </w:rPr>
          <w:t xml:space="preserve">34. </w:t>
        </w:r>
        <w:r w:rsidRPr="00DD4A11">
          <w:rPr>
            <w:rFonts w:asciiTheme="minorHAnsi" w:hAnsiTheme="minorHAnsi" w:cstheme="minorHAnsi"/>
            <w:bCs/>
            <w:sz w:val="22"/>
            <w:szCs w:val="22"/>
            <w:highlight w:val="lightGray"/>
          </w:rPr>
          <w:tab/>
          <w:t xml:space="preserve">The </w:t>
        </w:r>
      </w:ins>
      <w:ins w:id="28" w:author="Oden, Wil" w:date="2025-10-15T13:05:00Z" w16du:dateUtc="2025-10-15T18:05:00Z">
        <w:r w:rsidRPr="00DD4A11">
          <w:rPr>
            <w:rFonts w:asciiTheme="minorHAnsi" w:hAnsiTheme="minorHAnsi" w:cstheme="minorHAnsi"/>
            <w:bCs/>
            <w:sz w:val="22"/>
            <w:szCs w:val="22"/>
            <w:highlight w:val="lightGray"/>
          </w:rPr>
          <w:t>guidance for</w:t>
        </w:r>
      </w:ins>
      <w:ins w:id="29" w:author="Oden, Wil" w:date="2025-10-15T12:36:00Z" w16du:dateUtc="2025-10-15T17:36:00Z">
        <w:r w:rsidRPr="00DD4A11">
          <w:rPr>
            <w:rFonts w:asciiTheme="minorHAnsi" w:hAnsiTheme="minorHAnsi" w:cstheme="minorHAnsi"/>
            <w:bCs/>
            <w:sz w:val="22"/>
            <w:szCs w:val="22"/>
            <w:highlight w:val="lightGray"/>
          </w:rPr>
          <w:t xml:space="preserve"> qualifying statutory trusts </w:t>
        </w:r>
      </w:ins>
      <w:ins w:id="30" w:author="Oden, Wil" w:date="2025-10-15T13:23:00Z" w16du:dateUtc="2025-10-15T18:23:00Z">
        <w:r>
          <w:rPr>
            <w:rFonts w:asciiTheme="minorHAnsi" w:hAnsiTheme="minorHAnsi" w:cstheme="minorHAnsi"/>
            <w:bCs/>
            <w:sz w:val="22"/>
            <w:szCs w:val="22"/>
            <w:highlight w:val="lightGray"/>
          </w:rPr>
          <w:t>adopted on</w:t>
        </w:r>
        <w:r w:rsidRPr="002314D9">
          <w:rPr>
            <w:rFonts w:asciiTheme="minorHAnsi" w:hAnsiTheme="minorHAnsi" w:cstheme="minorHAnsi"/>
            <w:bCs/>
            <w:sz w:val="22"/>
            <w:szCs w:val="22"/>
            <w:highlight w:val="yellow"/>
          </w:rPr>
          <w:t xml:space="preserve"> xx/xx/2025 </w:t>
        </w:r>
      </w:ins>
      <w:ins w:id="31" w:author="Oden, Wil" w:date="2025-10-15T12:36:00Z" w16du:dateUtc="2025-10-15T17:36:00Z">
        <w:r w:rsidRPr="00DD4A11">
          <w:rPr>
            <w:rFonts w:asciiTheme="minorHAnsi" w:hAnsiTheme="minorHAnsi" w:cstheme="minorHAnsi"/>
            <w:bCs/>
            <w:sz w:val="22"/>
            <w:szCs w:val="22"/>
            <w:highlight w:val="lightGray"/>
          </w:rPr>
          <w:t xml:space="preserve">shall be </w:t>
        </w:r>
      </w:ins>
      <w:ins w:id="32" w:author="Oden, Wil" w:date="2025-10-15T13:06:00Z" w16du:dateUtc="2025-10-15T18:06:00Z">
        <w:r w:rsidRPr="00DD4A11">
          <w:rPr>
            <w:rFonts w:asciiTheme="minorHAnsi" w:hAnsiTheme="minorHAnsi" w:cstheme="minorHAnsi"/>
            <w:bCs/>
            <w:sz w:val="22"/>
            <w:szCs w:val="22"/>
            <w:highlight w:val="lightGray"/>
          </w:rPr>
          <w:t xml:space="preserve">applied </w:t>
        </w:r>
        <w:r w:rsidRPr="00137427">
          <w:rPr>
            <w:rFonts w:asciiTheme="minorHAnsi" w:hAnsiTheme="minorHAnsi" w:cstheme="minorHAnsi"/>
            <w:bCs/>
            <w:sz w:val="22"/>
            <w:szCs w:val="22"/>
            <w:highlight w:val="lightGray"/>
          </w:rPr>
          <w:t xml:space="preserve">prospectively </w:t>
        </w:r>
        <w:r w:rsidRPr="00DD4A11">
          <w:rPr>
            <w:rFonts w:asciiTheme="minorHAnsi" w:hAnsiTheme="minorHAnsi" w:cstheme="minorHAnsi"/>
            <w:bCs/>
            <w:sz w:val="22"/>
            <w:szCs w:val="22"/>
            <w:highlight w:val="lightGray"/>
          </w:rPr>
          <w:t xml:space="preserve">as of </w:t>
        </w:r>
      </w:ins>
      <w:ins w:id="33" w:author="Oden, Wil" w:date="2025-10-15T14:18:00Z" w16du:dateUtc="2025-10-15T19:18:00Z">
        <w:r>
          <w:rPr>
            <w:rFonts w:asciiTheme="minorHAnsi" w:hAnsiTheme="minorHAnsi" w:cstheme="minorHAnsi"/>
            <w:bCs/>
            <w:sz w:val="22"/>
            <w:szCs w:val="22"/>
            <w:highlight w:val="lightGray"/>
          </w:rPr>
          <w:t>January 1, 2027</w:t>
        </w:r>
      </w:ins>
      <w:ins w:id="34" w:author="Oden, Wil" w:date="2025-10-15T13:05:00Z" w16du:dateUtc="2025-10-15T18:05:00Z">
        <w:r w:rsidRPr="00DD4A11">
          <w:rPr>
            <w:rFonts w:asciiTheme="minorHAnsi" w:hAnsiTheme="minorHAnsi" w:cstheme="minorHAnsi"/>
            <w:bCs/>
            <w:sz w:val="22"/>
            <w:szCs w:val="22"/>
            <w:highlight w:val="lightGray"/>
          </w:rPr>
          <w:t>,</w:t>
        </w:r>
      </w:ins>
      <w:ins w:id="35" w:author="Oden, Wil" w:date="2025-10-15T12:36:00Z" w16du:dateUtc="2025-10-15T17:36:00Z">
        <w:r w:rsidRPr="00DD4A11">
          <w:rPr>
            <w:rFonts w:asciiTheme="minorHAnsi" w:hAnsiTheme="minorHAnsi" w:cstheme="minorHAnsi"/>
            <w:bCs/>
            <w:sz w:val="22"/>
            <w:szCs w:val="22"/>
            <w:highlight w:val="lightGray"/>
          </w:rPr>
          <w:t xml:space="preserve"> </w:t>
        </w:r>
      </w:ins>
      <w:ins w:id="36" w:author="Oden, Wil" w:date="2025-10-15T12:57:00Z" w16du:dateUtc="2025-10-15T17:57:00Z">
        <w:r w:rsidRPr="00DD4A11">
          <w:rPr>
            <w:rFonts w:asciiTheme="minorHAnsi" w:hAnsiTheme="minorHAnsi" w:cstheme="minorHAnsi"/>
            <w:bCs/>
            <w:sz w:val="22"/>
            <w:szCs w:val="22"/>
            <w:highlight w:val="lightGray"/>
          </w:rPr>
          <w:t>with early adoption permitted</w:t>
        </w:r>
      </w:ins>
      <w:ins w:id="37" w:author="Oden, Wil" w:date="2025-10-15T12:58:00Z" w16du:dateUtc="2025-10-15T17:58:00Z">
        <w:r w:rsidRPr="00DD4A11">
          <w:rPr>
            <w:rFonts w:asciiTheme="minorHAnsi" w:hAnsiTheme="minorHAnsi" w:cstheme="minorHAnsi"/>
            <w:bCs/>
            <w:sz w:val="22"/>
            <w:szCs w:val="22"/>
            <w:highlight w:val="lightGray"/>
          </w:rPr>
          <w:t xml:space="preserve">. </w:t>
        </w:r>
      </w:ins>
      <w:ins w:id="38" w:author="Oden, Wil" w:date="2025-10-15T12:59:00Z" w16du:dateUtc="2025-10-15T17:59:00Z">
        <w:r w:rsidRPr="00DD4A11">
          <w:rPr>
            <w:rFonts w:asciiTheme="minorHAnsi" w:hAnsiTheme="minorHAnsi" w:cstheme="minorHAnsi"/>
            <w:bCs/>
            <w:sz w:val="22"/>
            <w:szCs w:val="22"/>
            <w:highlight w:val="lightGray"/>
          </w:rPr>
          <w:t>For statutory trusts held prior to the effective date</w:t>
        </w:r>
      </w:ins>
      <w:ins w:id="39" w:author="Oden, Wil" w:date="2025-10-15T13:00:00Z" w16du:dateUtc="2025-10-15T18:00:00Z">
        <w:r w:rsidRPr="00DD4A11">
          <w:rPr>
            <w:rFonts w:asciiTheme="minorHAnsi" w:hAnsiTheme="minorHAnsi" w:cstheme="minorHAnsi"/>
            <w:bCs/>
            <w:sz w:val="22"/>
            <w:szCs w:val="22"/>
            <w:highlight w:val="lightGray"/>
          </w:rPr>
          <w:t xml:space="preserve"> and </w:t>
        </w:r>
        <w:r w:rsidRPr="00D81CCB">
          <w:rPr>
            <w:rFonts w:asciiTheme="minorHAnsi" w:hAnsiTheme="minorHAnsi" w:cstheme="minorHAnsi"/>
            <w:bCs/>
            <w:sz w:val="22"/>
            <w:szCs w:val="22"/>
            <w:highlight w:val="lightGray"/>
          </w:rPr>
          <w:t>considered qualifying per this statement</w:t>
        </w:r>
      </w:ins>
      <w:ins w:id="40" w:author="Oden, Wil" w:date="2025-10-15T12:59:00Z" w16du:dateUtc="2025-10-15T17:59:00Z">
        <w:r w:rsidRPr="00D81CCB">
          <w:rPr>
            <w:rFonts w:asciiTheme="minorHAnsi" w:hAnsiTheme="minorHAnsi" w:cstheme="minorHAnsi"/>
            <w:bCs/>
            <w:sz w:val="22"/>
            <w:szCs w:val="22"/>
            <w:highlight w:val="lightGray"/>
          </w:rPr>
          <w:t xml:space="preserve">, </w:t>
        </w:r>
      </w:ins>
      <w:ins w:id="41" w:author="Oden, Wil" w:date="2025-10-15T13:00:00Z" w16du:dateUtc="2025-10-15T18:00:00Z">
        <w:r w:rsidRPr="00D81CCB">
          <w:rPr>
            <w:rFonts w:asciiTheme="minorHAnsi" w:hAnsiTheme="minorHAnsi" w:cstheme="minorHAnsi"/>
            <w:bCs/>
            <w:sz w:val="22"/>
            <w:szCs w:val="22"/>
            <w:highlight w:val="lightGray"/>
          </w:rPr>
          <w:t xml:space="preserve">the insurer shall transfer all trust </w:t>
        </w:r>
      </w:ins>
      <w:ins w:id="42" w:author="Oden, Wil" w:date="2025-10-15T14:19:00Z" w16du:dateUtc="2025-10-15T19:19:00Z">
        <w:r w:rsidRPr="00D81CCB">
          <w:rPr>
            <w:rFonts w:asciiTheme="minorHAnsi" w:hAnsiTheme="minorHAnsi" w:cstheme="minorHAnsi"/>
            <w:bCs/>
            <w:sz w:val="22"/>
            <w:szCs w:val="22"/>
            <w:highlight w:val="lightGray"/>
          </w:rPr>
          <w:t xml:space="preserve">activities, </w:t>
        </w:r>
      </w:ins>
      <w:ins w:id="43" w:author="Oden, Wil" w:date="2025-10-15T13:00:00Z" w16du:dateUtc="2025-10-15T18:00:00Z">
        <w:r w:rsidRPr="00D81CCB">
          <w:rPr>
            <w:rFonts w:asciiTheme="minorHAnsi" w:hAnsiTheme="minorHAnsi" w:cstheme="minorHAnsi"/>
            <w:bCs/>
            <w:sz w:val="22"/>
            <w:szCs w:val="22"/>
            <w:highlight w:val="lightGray"/>
          </w:rPr>
          <w:t>assets</w:t>
        </w:r>
      </w:ins>
      <w:ins w:id="44" w:author="Oden, Wil" w:date="2025-10-15T14:19:00Z" w16du:dateUtc="2025-10-15T19:19:00Z">
        <w:r w:rsidRPr="00D81CCB">
          <w:rPr>
            <w:rFonts w:asciiTheme="minorHAnsi" w:hAnsiTheme="minorHAnsi" w:cstheme="minorHAnsi"/>
            <w:bCs/>
            <w:sz w:val="22"/>
            <w:szCs w:val="22"/>
            <w:highlight w:val="lightGray"/>
          </w:rPr>
          <w:t>,</w:t>
        </w:r>
      </w:ins>
      <w:ins w:id="45" w:author="Oden, Wil" w:date="2025-10-15T13:00:00Z" w16du:dateUtc="2025-10-15T18:00:00Z">
        <w:r w:rsidRPr="00D81CCB">
          <w:rPr>
            <w:rFonts w:asciiTheme="minorHAnsi" w:hAnsiTheme="minorHAnsi" w:cstheme="minorHAnsi"/>
            <w:bCs/>
            <w:sz w:val="22"/>
            <w:szCs w:val="22"/>
            <w:highlight w:val="lightGray"/>
          </w:rPr>
          <w:t xml:space="preserve"> and liabilities </w:t>
        </w:r>
      </w:ins>
      <w:ins w:id="46" w:author="Oden, Wil" w:date="2025-10-24T10:19:00Z" w16du:dateUtc="2025-10-24T15:19:00Z">
        <w:r w:rsidRPr="00D81CCB">
          <w:rPr>
            <w:rFonts w:asciiTheme="minorHAnsi" w:hAnsiTheme="minorHAnsi" w:cstheme="minorHAnsi"/>
            <w:bCs/>
            <w:sz w:val="22"/>
            <w:szCs w:val="22"/>
            <w:highlight w:val="lightGray"/>
          </w:rPr>
          <w:t>at book</w:t>
        </w:r>
      </w:ins>
      <w:ins w:id="47" w:author="Oden, Wil" w:date="2025-10-31T09:16:00Z" w16du:dateUtc="2025-10-31T14:16:00Z">
        <w:r w:rsidRPr="00D81CCB">
          <w:rPr>
            <w:rFonts w:asciiTheme="minorHAnsi" w:hAnsiTheme="minorHAnsi" w:cstheme="minorHAnsi"/>
            <w:bCs/>
            <w:sz w:val="22"/>
            <w:szCs w:val="22"/>
            <w:highlight w:val="lightGray"/>
          </w:rPr>
          <w:t>/</w:t>
        </w:r>
      </w:ins>
      <w:ins w:id="48" w:author="Oden, Wil" w:date="2025-10-31T09:15:00Z" w16du:dateUtc="2025-10-31T14:15:00Z">
        <w:r w:rsidRPr="00D81CCB">
          <w:rPr>
            <w:rFonts w:asciiTheme="minorHAnsi" w:hAnsiTheme="minorHAnsi" w:cstheme="minorHAnsi"/>
            <w:bCs/>
            <w:sz w:val="22"/>
            <w:szCs w:val="22"/>
            <w:highlight w:val="lightGray"/>
          </w:rPr>
          <w:t>adjusted carrying</w:t>
        </w:r>
      </w:ins>
      <w:ins w:id="49" w:author="Oden, Wil" w:date="2025-10-24T10:19:00Z" w16du:dateUtc="2025-10-24T15:19:00Z">
        <w:r w:rsidRPr="00D81CCB">
          <w:rPr>
            <w:rFonts w:asciiTheme="minorHAnsi" w:hAnsiTheme="minorHAnsi" w:cstheme="minorHAnsi"/>
            <w:bCs/>
            <w:sz w:val="22"/>
            <w:szCs w:val="22"/>
            <w:highlight w:val="lightGray"/>
          </w:rPr>
          <w:t xml:space="preserve"> value and </w:t>
        </w:r>
      </w:ins>
      <w:ins w:id="50" w:author="Oden, Wil" w:date="2025-10-24T10:23:00Z" w16du:dateUtc="2025-10-24T15:23:00Z">
        <w:r w:rsidRPr="00D81CCB">
          <w:rPr>
            <w:rFonts w:asciiTheme="minorHAnsi" w:hAnsiTheme="minorHAnsi" w:cstheme="minorHAnsi"/>
            <w:bCs/>
            <w:sz w:val="22"/>
            <w:szCs w:val="22"/>
            <w:highlight w:val="lightGray"/>
          </w:rPr>
          <w:t>ensure each is</w:t>
        </w:r>
      </w:ins>
      <w:ins w:id="51" w:author="Oden, Wil" w:date="2025-10-24T10:19:00Z" w16du:dateUtc="2025-10-24T15:19:00Z">
        <w:r w:rsidRPr="00D81CCB">
          <w:rPr>
            <w:rFonts w:asciiTheme="minorHAnsi" w:hAnsiTheme="minorHAnsi" w:cstheme="minorHAnsi"/>
            <w:bCs/>
            <w:sz w:val="22"/>
            <w:szCs w:val="22"/>
            <w:highlight w:val="lightGray"/>
          </w:rPr>
          <w:t xml:space="preserve"> </w:t>
        </w:r>
      </w:ins>
      <w:ins w:id="52" w:author="Oden, Wil" w:date="2025-10-15T13:00:00Z" w16du:dateUtc="2025-10-15T18:00:00Z">
        <w:r w:rsidRPr="00D81CCB">
          <w:rPr>
            <w:rFonts w:asciiTheme="minorHAnsi" w:hAnsiTheme="minorHAnsi" w:cstheme="minorHAnsi"/>
            <w:bCs/>
            <w:sz w:val="22"/>
            <w:szCs w:val="22"/>
            <w:highlight w:val="lightGray"/>
          </w:rPr>
          <w:t xml:space="preserve">reported </w:t>
        </w:r>
      </w:ins>
      <w:ins w:id="53" w:author="Oden, Wil" w:date="2025-10-15T13:01:00Z" w16du:dateUtc="2025-10-15T18:01:00Z">
        <w:r w:rsidRPr="00D81CCB">
          <w:rPr>
            <w:rFonts w:asciiTheme="minorHAnsi" w:hAnsiTheme="minorHAnsi" w:cstheme="minorHAnsi"/>
            <w:bCs/>
            <w:sz w:val="22"/>
            <w:szCs w:val="22"/>
            <w:highlight w:val="lightGray"/>
          </w:rPr>
          <w:t>in accordance with this statement</w:t>
        </w:r>
      </w:ins>
      <w:r w:rsidRPr="00D81CCB">
        <w:rPr>
          <w:rFonts w:asciiTheme="minorHAnsi" w:hAnsiTheme="minorHAnsi" w:cstheme="minorHAnsi"/>
          <w:bCs/>
          <w:sz w:val="22"/>
          <w:szCs w:val="22"/>
          <w:highlight w:val="lightGray"/>
        </w:rPr>
        <w:t xml:space="preserve">. </w:t>
      </w:r>
      <w:ins w:id="54" w:author="Oden, Wil" w:date="2025-11-19T15:36:00Z" w16du:dateUtc="2025-11-19T21:36:00Z">
        <w:r w:rsidRPr="00C61C68">
          <w:rPr>
            <w:rFonts w:asciiTheme="minorHAnsi" w:hAnsiTheme="minorHAnsi" w:cstheme="minorHAnsi"/>
            <w:bCs/>
            <w:sz w:val="22"/>
            <w:szCs w:val="22"/>
            <w:highlight w:val="lightGray"/>
          </w:rPr>
          <w:t xml:space="preserve">A change resulting from the adoption of this guidance shall be accounted for as a change in accounting principle in accordance with </w:t>
        </w:r>
        <w:r w:rsidRPr="00D81CCB">
          <w:rPr>
            <w:rFonts w:asciiTheme="minorHAnsi" w:hAnsiTheme="minorHAnsi" w:cstheme="minorHAnsi"/>
            <w:bCs/>
            <w:i/>
            <w:iCs/>
            <w:sz w:val="22"/>
            <w:szCs w:val="22"/>
            <w:highlight w:val="lightGray"/>
          </w:rPr>
          <w:t>SSAP No. 3—Accounting Changes and Corrections of Errors</w:t>
        </w:r>
        <w:r w:rsidRPr="00D81CCB">
          <w:rPr>
            <w:rFonts w:asciiTheme="minorHAnsi" w:hAnsiTheme="minorHAnsi" w:cstheme="minorHAnsi"/>
            <w:bCs/>
            <w:sz w:val="22"/>
            <w:szCs w:val="22"/>
            <w:highlight w:val="lightGray"/>
          </w:rPr>
          <w:t>.</w:t>
        </w:r>
        <w:r>
          <w:rPr>
            <w:rFonts w:asciiTheme="minorHAnsi" w:hAnsiTheme="minorHAnsi" w:cstheme="minorHAnsi"/>
            <w:bCs/>
            <w:sz w:val="22"/>
            <w:szCs w:val="22"/>
          </w:rPr>
          <w:t xml:space="preserve"> </w:t>
        </w:r>
      </w:ins>
      <w:ins w:id="55" w:author="Oden, Wil" w:date="2025-10-24T10:21:00Z" w16du:dateUtc="2025-10-24T15:21:00Z">
        <w:r w:rsidRPr="00D01485">
          <w:rPr>
            <w:rFonts w:asciiTheme="minorHAnsi" w:hAnsiTheme="minorHAnsi" w:cstheme="minorHAnsi"/>
            <w:bCs/>
            <w:sz w:val="22"/>
            <w:szCs w:val="22"/>
            <w:highlight w:val="lightGray"/>
          </w:rPr>
          <w:t xml:space="preserve">Subsequent Measurement of transferred assets </w:t>
        </w:r>
      </w:ins>
      <w:ins w:id="56" w:author="Oden, Wil" w:date="2025-10-24T10:23:00Z" w16du:dateUtc="2025-10-24T15:23:00Z">
        <w:r w:rsidRPr="00D01485">
          <w:rPr>
            <w:rFonts w:asciiTheme="minorHAnsi" w:hAnsiTheme="minorHAnsi" w:cstheme="minorHAnsi"/>
            <w:bCs/>
            <w:sz w:val="22"/>
            <w:szCs w:val="22"/>
            <w:highlight w:val="lightGray"/>
          </w:rPr>
          <w:t xml:space="preserve">and liabilities </w:t>
        </w:r>
      </w:ins>
      <w:ins w:id="57" w:author="Oden, Wil" w:date="2025-10-24T10:21:00Z" w16du:dateUtc="2025-10-24T15:21:00Z">
        <w:r w:rsidRPr="00D01485">
          <w:rPr>
            <w:rFonts w:asciiTheme="minorHAnsi" w:hAnsiTheme="minorHAnsi" w:cstheme="minorHAnsi"/>
            <w:bCs/>
            <w:sz w:val="22"/>
            <w:szCs w:val="22"/>
            <w:highlight w:val="lightGray"/>
          </w:rPr>
          <w:t>are subject to the applicable SSAP</w:t>
        </w:r>
      </w:ins>
      <w:ins w:id="58" w:author="Oden, Wil" w:date="2025-10-24T10:22:00Z" w16du:dateUtc="2025-10-24T15:22:00Z">
        <w:r w:rsidRPr="00D01485">
          <w:rPr>
            <w:rFonts w:asciiTheme="minorHAnsi" w:hAnsiTheme="minorHAnsi" w:cstheme="minorHAnsi"/>
            <w:bCs/>
            <w:sz w:val="22"/>
            <w:szCs w:val="22"/>
            <w:highlight w:val="lightGray"/>
          </w:rPr>
          <w:t>s</w:t>
        </w:r>
      </w:ins>
      <w:ins w:id="59" w:author="Oden, Wil" w:date="2025-10-24T10:21:00Z" w16du:dateUtc="2025-10-24T15:21:00Z">
        <w:r w:rsidRPr="00D01485">
          <w:rPr>
            <w:rFonts w:asciiTheme="minorHAnsi" w:hAnsiTheme="minorHAnsi" w:cstheme="minorHAnsi"/>
            <w:bCs/>
            <w:sz w:val="22"/>
            <w:szCs w:val="22"/>
            <w:highlight w:val="lightGray"/>
          </w:rPr>
          <w:t xml:space="preserve"> as described in </w:t>
        </w:r>
      </w:ins>
      <w:ins w:id="60" w:author="Oden, Wil" w:date="2025-10-24T10:22:00Z" w16du:dateUtc="2025-10-24T15:22:00Z">
        <w:r w:rsidRPr="00D01485">
          <w:rPr>
            <w:rFonts w:asciiTheme="minorHAnsi" w:hAnsiTheme="minorHAnsi" w:cstheme="minorHAnsi"/>
            <w:bCs/>
            <w:sz w:val="22"/>
            <w:szCs w:val="22"/>
            <w:highlight w:val="lightGray"/>
          </w:rPr>
          <w:t>paragraphs</w:t>
        </w:r>
      </w:ins>
      <w:ins w:id="61" w:author="Oden, Wil" w:date="2025-10-24T10:21:00Z" w16du:dateUtc="2025-10-24T15:21:00Z">
        <w:r w:rsidRPr="00D01485">
          <w:rPr>
            <w:rFonts w:asciiTheme="minorHAnsi" w:hAnsiTheme="minorHAnsi" w:cstheme="minorHAnsi"/>
            <w:bCs/>
            <w:sz w:val="22"/>
            <w:szCs w:val="22"/>
            <w:highlight w:val="lightGray"/>
          </w:rPr>
          <w:t xml:space="preserve"> </w:t>
        </w:r>
      </w:ins>
      <w:ins w:id="62" w:author="Oden, Wil" w:date="2025-10-24T10:22:00Z" w16du:dateUtc="2025-10-24T15:22:00Z">
        <w:r w:rsidRPr="00D01485">
          <w:rPr>
            <w:rFonts w:asciiTheme="minorHAnsi" w:hAnsiTheme="minorHAnsi" w:cstheme="minorHAnsi"/>
            <w:bCs/>
            <w:sz w:val="22"/>
            <w:szCs w:val="22"/>
            <w:highlight w:val="lightGray"/>
          </w:rPr>
          <w:t>5.b.iii.(a)-(d).</w:t>
        </w:r>
      </w:ins>
    </w:p>
    <w:p w14:paraId="4C70AC97" w14:textId="77777777" w:rsidR="00740E39" w:rsidRPr="00B51181" w:rsidRDefault="00740E39" w:rsidP="00DD134D">
      <w:pPr>
        <w:widowControl w:val="0"/>
        <w:jc w:val="both"/>
        <w:rPr>
          <w:rFonts w:ascii="Calibri" w:hAnsi="Calibri" w:cs="Calibri"/>
          <w:b/>
          <w:sz w:val="22"/>
          <w:szCs w:val="22"/>
        </w:rPr>
      </w:pPr>
    </w:p>
    <w:p w14:paraId="6CE6524E" w14:textId="3215165E" w:rsidR="00D0005F" w:rsidRDefault="00D0005F" w:rsidP="00DD134D">
      <w:pPr>
        <w:widowControl w:val="0"/>
        <w:jc w:val="both"/>
        <w:rPr>
          <w:rFonts w:ascii="Calibri" w:hAnsi="Calibri" w:cs="Calibri"/>
          <w:b/>
          <w:sz w:val="22"/>
          <w:szCs w:val="22"/>
        </w:rPr>
      </w:pPr>
      <w:r>
        <w:rPr>
          <w:rFonts w:ascii="Calibri" w:hAnsi="Calibri" w:cs="Calibri"/>
          <w:b/>
          <w:sz w:val="22"/>
          <w:szCs w:val="22"/>
        </w:rPr>
        <w:t>SSAP No. 40</w:t>
      </w:r>
    </w:p>
    <w:p w14:paraId="59EFD4CF" w14:textId="37841C17" w:rsidR="00BB715A" w:rsidRPr="00BB715A" w:rsidRDefault="00BB715A" w:rsidP="00BB715A">
      <w:pPr>
        <w:widowControl w:val="0"/>
        <w:jc w:val="both"/>
        <w:rPr>
          <w:ins w:id="63" w:author="Oden, Wil" w:date="2025-11-21T09:13:00Z" w16du:dateUtc="2025-11-21T15:13:00Z"/>
          <w:rFonts w:asciiTheme="minorHAnsi" w:eastAsia="MS Mincho" w:hAnsiTheme="minorHAnsi" w:cstheme="minorHAnsi"/>
          <w:bCs/>
          <w:sz w:val="22"/>
          <w:szCs w:val="22"/>
          <w:highlight w:val="lightGray"/>
          <w:lang w:eastAsia="ja-JP"/>
        </w:rPr>
      </w:pPr>
      <w:ins w:id="64" w:author="Oden, Wil" w:date="2025-11-21T09:13:00Z" w16du:dateUtc="2025-11-21T15:13:00Z">
        <w:r w:rsidRPr="00BB715A">
          <w:rPr>
            <w:rFonts w:asciiTheme="minorHAnsi" w:eastAsia="MS Mincho" w:hAnsiTheme="minorHAnsi" w:cstheme="minorHAnsi"/>
            <w:bCs/>
            <w:sz w:val="22"/>
            <w:szCs w:val="22"/>
            <w:highlight w:val="lightGray"/>
            <w:lang w:eastAsia="ja-JP"/>
          </w:rPr>
          <w:t>38.</w:t>
        </w:r>
        <w:r w:rsidRPr="00BB715A">
          <w:rPr>
            <w:rFonts w:asciiTheme="minorHAnsi" w:eastAsia="MS Mincho" w:hAnsiTheme="minorHAnsi" w:cstheme="minorHAnsi"/>
            <w:bCs/>
            <w:sz w:val="22"/>
            <w:szCs w:val="22"/>
            <w:highlight w:val="lightGray"/>
            <w:lang w:eastAsia="ja-JP"/>
          </w:rPr>
          <w:tab/>
          <w:t xml:space="preserve">The guidance on </w:t>
        </w:r>
      </w:ins>
      <w:ins w:id="65" w:author="Oden, Wil" w:date="2025-11-24T08:59:00Z" w16du:dateUtc="2025-11-24T14:59:00Z">
        <w:r w:rsidR="00C71204" w:rsidRPr="00C71204">
          <w:rPr>
            <w:rFonts w:asciiTheme="minorHAnsi" w:eastAsia="MS Mincho" w:hAnsiTheme="minorHAnsi" w:cstheme="minorHAnsi"/>
            <w:sz w:val="22"/>
            <w:szCs w:val="22"/>
            <w:highlight w:val="lightGray"/>
            <w:lang w:eastAsia="ja-JP"/>
          </w:rPr>
          <w:t xml:space="preserve">residential mortgage loans within </w:t>
        </w:r>
      </w:ins>
      <w:ins w:id="66" w:author="Oden, Wil" w:date="2025-11-21T09:13:00Z" w16du:dateUtc="2025-11-21T15:13:00Z">
        <w:r w:rsidRPr="00BB715A">
          <w:rPr>
            <w:rFonts w:asciiTheme="minorHAnsi" w:eastAsia="MS Mincho" w:hAnsiTheme="minorHAnsi" w:cstheme="minorHAnsi"/>
            <w:bCs/>
            <w:sz w:val="22"/>
            <w:szCs w:val="22"/>
            <w:highlight w:val="lightGray"/>
            <w:lang w:eastAsia="ja-JP"/>
          </w:rPr>
          <w:t>qualifying statutory trusts</w:t>
        </w:r>
      </w:ins>
      <w:ins w:id="67" w:author="Oden, Wil" w:date="2025-11-24T08:59:00Z" w16du:dateUtc="2025-11-24T14:59:00Z">
        <w:r w:rsidR="00C71204" w:rsidRPr="00C71204">
          <w:rPr>
            <w:rFonts w:asciiTheme="minorHAnsi" w:eastAsia="MS Mincho" w:hAnsiTheme="minorHAnsi" w:cstheme="minorHAnsi"/>
            <w:sz w:val="22"/>
            <w:szCs w:val="22"/>
            <w:highlight w:val="lightGray"/>
            <w:lang w:eastAsia="ja-JP"/>
          </w:rPr>
          <w:t xml:space="preserve"> adopted in </w:t>
        </w:r>
        <w:r w:rsidR="00C71204" w:rsidRPr="00C71204">
          <w:rPr>
            <w:rFonts w:asciiTheme="minorHAnsi" w:eastAsia="MS Mincho" w:hAnsiTheme="minorHAnsi" w:cstheme="minorHAnsi"/>
            <w:i/>
            <w:sz w:val="22"/>
            <w:szCs w:val="22"/>
            <w:highlight w:val="lightGray"/>
            <w:lang w:eastAsia="ja-JP"/>
          </w:rPr>
          <w:t>SSAP No. 37—Mortgage Loans</w:t>
        </w:r>
        <w:r w:rsidR="00C71204" w:rsidRPr="00C71204">
          <w:rPr>
            <w:rFonts w:asciiTheme="minorHAnsi" w:eastAsia="MS Mincho" w:hAnsiTheme="minorHAnsi" w:cstheme="minorHAnsi"/>
            <w:sz w:val="22"/>
            <w:szCs w:val="22"/>
            <w:highlight w:val="lightGray"/>
            <w:lang w:eastAsia="ja-JP"/>
          </w:rPr>
          <w:t>, also addresses</w:t>
        </w:r>
      </w:ins>
      <w:ins w:id="68" w:author="Oden, Wil" w:date="2025-11-21T09:13:00Z" w16du:dateUtc="2025-11-21T15:13:00Z">
        <w:r w:rsidRPr="00BB715A">
          <w:rPr>
            <w:rFonts w:asciiTheme="minorHAnsi" w:eastAsia="MS Mincho" w:hAnsiTheme="minorHAnsi" w:cstheme="minorHAnsi"/>
            <w:bCs/>
            <w:sz w:val="22"/>
            <w:szCs w:val="22"/>
            <w:highlight w:val="lightGray"/>
            <w:lang w:eastAsia="ja-JP"/>
          </w:rPr>
          <w:t xml:space="preserve"> certain types of </w:t>
        </w:r>
      </w:ins>
      <w:ins w:id="69" w:author="Oden, Wil" w:date="2025-11-24T08:59:00Z" w16du:dateUtc="2025-11-24T14:59:00Z">
        <w:r w:rsidR="00C71204" w:rsidRPr="00C71204">
          <w:rPr>
            <w:rFonts w:asciiTheme="minorHAnsi" w:eastAsia="MS Mincho" w:hAnsiTheme="minorHAnsi" w:cstheme="minorHAnsi"/>
            <w:sz w:val="22"/>
            <w:szCs w:val="22"/>
            <w:highlight w:val="lightGray"/>
            <w:lang w:eastAsia="ja-JP"/>
          </w:rPr>
          <w:t xml:space="preserve">foreclosed </w:t>
        </w:r>
      </w:ins>
      <w:ins w:id="70" w:author="Oden, Wil" w:date="2025-11-21T09:13:00Z" w16du:dateUtc="2025-11-21T15:13:00Z">
        <w:r w:rsidRPr="00BB715A">
          <w:rPr>
            <w:rFonts w:asciiTheme="minorHAnsi" w:eastAsia="MS Mincho" w:hAnsiTheme="minorHAnsi" w:cstheme="minorHAnsi"/>
            <w:bCs/>
            <w:sz w:val="22"/>
            <w:szCs w:val="22"/>
            <w:highlight w:val="lightGray"/>
            <w:lang w:eastAsia="ja-JP"/>
          </w:rPr>
          <w:t xml:space="preserve">real estate within such trusts </w:t>
        </w:r>
      </w:ins>
      <w:ins w:id="71" w:author="Oden, Wil" w:date="2025-11-24T08:59:00Z" w16du:dateUtc="2025-11-24T14:59:00Z">
        <w:r w:rsidR="00C71204" w:rsidRPr="00C71204">
          <w:rPr>
            <w:rFonts w:asciiTheme="minorHAnsi" w:eastAsia="MS Mincho" w:hAnsiTheme="minorHAnsi" w:cstheme="minorHAnsi"/>
            <w:sz w:val="22"/>
            <w:szCs w:val="22"/>
            <w:highlight w:val="lightGray"/>
            <w:lang w:eastAsia="ja-JP"/>
          </w:rPr>
          <w:t xml:space="preserve">that are held </w:t>
        </w:r>
      </w:ins>
      <w:ins w:id="72" w:author="Oden, Wil" w:date="2025-11-21T09:13:00Z" w16du:dateUtc="2025-11-21T15:13:00Z">
        <w:r w:rsidRPr="00BB715A">
          <w:rPr>
            <w:rFonts w:asciiTheme="minorHAnsi" w:eastAsia="MS Mincho" w:hAnsiTheme="minorHAnsi" w:cstheme="minorHAnsi"/>
            <w:bCs/>
            <w:sz w:val="22"/>
            <w:szCs w:val="22"/>
            <w:highlight w:val="lightGray"/>
            <w:lang w:eastAsia="ja-JP"/>
          </w:rPr>
          <w:t>either directly or through an LLC that is directly and wholly owned by a qualifying statutory trust</w:t>
        </w:r>
      </w:ins>
      <w:ins w:id="73" w:author="Oden, Wil" w:date="2025-11-24T08:59:00Z" w16du:dateUtc="2025-11-24T14:59:00Z">
        <w:r w:rsidR="00C71204" w:rsidRPr="00C71204">
          <w:rPr>
            <w:rFonts w:asciiTheme="minorHAnsi" w:eastAsia="MS Mincho" w:hAnsiTheme="minorHAnsi" w:cstheme="minorHAnsi"/>
            <w:sz w:val="22"/>
            <w:szCs w:val="22"/>
            <w:highlight w:val="lightGray"/>
            <w:lang w:eastAsia="ja-JP"/>
          </w:rPr>
          <w:t xml:space="preserve">. The effective date and transition guidance for impacted real estate within these structures shall follow the guidance detailed in SSAP No. </w:t>
        </w:r>
      </w:ins>
      <w:ins w:id="74" w:author="Oden, Wil" w:date="2025-11-21T09:13:00Z" w16du:dateUtc="2025-11-21T15:13:00Z">
        <w:r w:rsidRPr="00BB715A">
          <w:rPr>
            <w:rFonts w:asciiTheme="minorHAnsi" w:eastAsia="MS Mincho" w:hAnsiTheme="minorHAnsi" w:cstheme="minorHAnsi"/>
            <w:bCs/>
            <w:sz w:val="22"/>
            <w:szCs w:val="22"/>
            <w:highlight w:val="lightGray"/>
            <w:lang w:eastAsia="ja-JP"/>
          </w:rPr>
          <w:t>37.</w:t>
        </w:r>
      </w:ins>
    </w:p>
    <w:p w14:paraId="54358D80" w14:textId="77777777" w:rsidR="00D0005F" w:rsidRPr="00B51181" w:rsidRDefault="00D0005F" w:rsidP="00DD134D">
      <w:pPr>
        <w:widowControl w:val="0"/>
        <w:jc w:val="both"/>
        <w:rPr>
          <w:rFonts w:ascii="Calibri" w:hAnsi="Calibri" w:cs="Calibri"/>
          <w:b/>
          <w:sz w:val="22"/>
          <w:szCs w:val="22"/>
        </w:rPr>
      </w:pPr>
    </w:p>
    <w:p w14:paraId="2AC65B8E" w14:textId="57941A88" w:rsidR="00A1526F" w:rsidRPr="00B51181" w:rsidRDefault="00E511F4" w:rsidP="00A1526F">
      <w:pPr>
        <w:widowControl w:val="0"/>
        <w:jc w:val="both"/>
        <w:rPr>
          <w:rFonts w:ascii="Calibri" w:hAnsi="Calibri" w:cs="Calibri"/>
          <w:sz w:val="22"/>
          <w:szCs w:val="22"/>
        </w:rPr>
      </w:pPr>
      <w:r w:rsidRPr="00B51181">
        <w:rPr>
          <w:rFonts w:ascii="Calibri" w:hAnsi="Calibri" w:cs="Calibri"/>
          <w:b/>
          <w:sz w:val="22"/>
          <w:szCs w:val="22"/>
        </w:rPr>
        <w:t>Scope</w:t>
      </w:r>
      <w:r w:rsidR="004A708D" w:rsidRPr="00B51181">
        <w:rPr>
          <w:rFonts w:ascii="Calibri" w:hAnsi="Calibri" w:cs="Calibri"/>
          <w:b/>
          <w:sz w:val="22"/>
          <w:szCs w:val="22"/>
        </w:rPr>
        <w:t xml:space="preserve"> -</w:t>
      </w:r>
      <w:r w:rsidRPr="00B51181">
        <w:rPr>
          <w:rFonts w:ascii="Calibri" w:hAnsi="Calibri" w:cs="Calibri"/>
          <w:sz w:val="22"/>
          <w:szCs w:val="22"/>
        </w:rPr>
        <w:t xml:space="preserve"> </w:t>
      </w:r>
      <w:r w:rsidR="009016F2" w:rsidRPr="00B51181">
        <w:rPr>
          <w:rFonts w:ascii="Calibri" w:hAnsi="Calibri" w:cs="Calibri"/>
          <w:sz w:val="22"/>
          <w:szCs w:val="22"/>
        </w:rPr>
        <w:t>I</w:t>
      </w:r>
      <w:r w:rsidR="00740E39" w:rsidRPr="00B51181">
        <w:rPr>
          <w:rFonts w:ascii="Calibri" w:hAnsi="Calibri" w:cs="Calibri"/>
          <w:sz w:val="22"/>
          <w:szCs w:val="22"/>
        </w:rPr>
        <w:t xml:space="preserve">f adopted as exposed, the proposed revisions to SSAP No. 37 would </w:t>
      </w:r>
      <w:r w:rsidR="00740E39" w:rsidRPr="00B51181">
        <w:rPr>
          <w:rFonts w:ascii="Calibri" w:hAnsi="Calibri" w:cs="Calibri"/>
          <w:b/>
          <w:sz w:val="22"/>
          <w:szCs w:val="22"/>
        </w:rPr>
        <w:t xml:space="preserve">require </w:t>
      </w:r>
      <w:r w:rsidR="009016F2" w:rsidRPr="00B51181">
        <w:rPr>
          <w:rFonts w:ascii="Calibri" w:hAnsi="Calibri" w:cs="Calibri"/>
          <w:b/>
          <w:sz w:val="22"/>
          <w:szCs w:val="22"/>
        </w:rPr>
        <w:t>reporting entities</w:t>
      </w:r>
      <w:r w:rsidR="00740E39" w:rsidRPr="00B51181">
        <w:rPr>
          <w:rFonts w:ascii="Calibri" w:hAnsi="Calibri" w:cs="Calibri"/>
          <w:sz w:val="22"/>
          <w:szCs w:val="22"/>
        </w:rPr>
        <w:t xml:space="preserve"> to apply the guidance to all qualifying statutory trusts. In other words, application of this guidance would not be optional for statutory trusts that meet the qualifying criteria.</w:t>
      </w:r>
      <w:r w:rsidR="00DA3F78" w:rsidRPr="00B51181">
        <w:rPr>
          <w:rFonts w:ascii="Calibri" w:hAnsi="Calibri" w:cs="Calibri"/>
          <w:sz w:val="22"/>
          <w:szCs w:val="22"/>
        </w:rPr>
        <w:t xml:space="preserve"> This is consistent with the approach used for real estate held in LLCs </w:t>
      </w:r>
      <w:r w:rsidR="003D28E6" w:rsidRPr="00B51181">
        <w:rPr>
          <w:rFonts w:ascii="Calibri" w:hAnsi="Calibri" w:cs="Calibri"/>
          <w:sz w:val="22"/>
          <w:szCs w:val="22"/>
        </w:rPr>
        <w:t>in scope of SSAP No. 40.</w:t>
      </w:r>
      <w:r w:rsidR="00436265" w:rsidRPr="00B51181">
        <w:rPr>
          <w:rFonts w:ascii="Calibri" w:hAnsi="Calibri" w:cs="Calibri"/>
          <w:sz w:val="22"/>
          <w:szCs w:val="22"/>
        </w:rPr>
        <w:t xml:space="preserve"> </w:t>
      </w:r>
      <w:r w:rsidR="00A1526F" w:rsidRPr="00B51181">
        <w:rPr>
          <w:rFonts w:ascii="Calibri" w:hAnsi="Calibri" w:cs="Calibri"/>
          <w:sz w:val="22"/>
          <w:szCs w:val="22"/>
        </w:rPr>
        <w:t>T</w:t>
      </w:r>
      <w:r w:rsidR="008F1BF3" w:rsidRPr="00B51181">
        <w:rPr>
          <w:rFonts w:ascii="Calibri" w:hAnsi="Calibri" w:cs="Calibri"/>
          <w:sz w:val="22"/>
          <w:szCs w:val="22"/>
        </w:rPr>
        <w:t>he</w:t>
      </w:r>
      <w:r w:rsidR="00FC2993" w:rsidRPr="00B51181">
        <w:rPr>
          <w:rFonts w:ascii="Calibri" w:hAnsi="Calibri" w:cs="Calibri"/>
          <w:sz w:val="22"/>
          <w:szCs w:val="22"/>
        </w:rPr>
        <w:t xml:space="preserve">se revisions </w:t>
      </w:r>
      <w:r w:rsidR="00A1526F" w:rsidRPr="00B51181">
        <w:rPr>
          <w:rFonts w:ascii="Calibri" w:hAnsi="Calibri" w:cs="Calibri"/>
          <w:sz w:val="22"/>
          <w:szCs w:val="22"/>
        </w:rPr>
        <w:t xml:space="preserve">would also </w:t>
      </w:r>
      <w:r w:rsidR="00642913" w:rsidRPr="00B51181">
        <w:rPr>
          <w:rFonts w:ascii="Calibri" w:hAnsi="Calibri" w:cs="Calibri"/>
          <w:sz w:val="22"/>
          <w:szCs w:val="22"/>
        </w:rPr>
        <w:t xml:space="preserve">effectively </w:t>
      </w:r>
      <w:r w:rsidR="00A1526F" w:rsidRPr="00B51181">
        <w:rPr>
          <w:rFonts w:ascii="Calibri" w:hAnsi="Calibri" w:cs="Calibri"/>
          <w:sz w:val="22"/>
          <w:szCs w:val="22"/>
        </w:rPr>
        <w:t xml:space="preserve">remove qualifying statutory trusts from the subsidiary audit requirement that exists for SSAP No. 48 investments; however, the investments and </w:t>
      </w:r>
      <w:r w:rsidR="00CF74E5" w:rsidRPr="00B51181">
        <w:rPr>
          <w:rFonts w:ascii="Calibri" w:hAnsi="Calibri" w:cs="Calibri"/>
          <w:sz w:val="22"/>
          <w:szCs w:val="22"/>
        </w:rPr>
        <w:t xml:space="preserve">related </w:t>
      </w:r>
      <w:r w:rsidR="00A1526F" w:rsidRPr="00B51181">
        <w:rPr>
          <w:rFonts w:ascii="Calibri" w:hAnsi="Calibri" w:cs="Calibri"/>
          <w:sz w:val="22"/>
          <w:szCs w:val="22"/>
        </w:rPr>
        <w:t>activity are</w:t>
      </w:r>
      <w:r w:rsidR="0030650A" w:rsidRPr="00B51181">
        <w:rPr>
          <w:rFonts w:ascii="Calibri" w:hAnsi="Calibri" w:cs="Calibri"/>
          <w:sz w:val="22"/>
          <w:szCs w:val="22"/>
        </w:rPr>
        <w:t xml:space="preserve"> required to</w:t>
      </w:r>
      <w:r w:rsidR="00A1526F" w:rsidRPr="00B51181">
        <w:rPr>
          <w:rFonts w:ascii="Calibri" w:hAnsi="Calibri" w:cs="Calibri"/>
          <w:sz w:val="22"/>
          <w:szCs w:val="22"/>
        </w:rPr>
        <w:t xml:space="preserve"> </w:t>
      </w:r>
      <w:proofErr w:type="gramStart"/>
      <w:r w:rsidR="00A1526F" w:rsidRPr="00B51181">
        <w:rPr>
          <w:rFonts w:ascii="Calibri" w:hAnsi="Calibri" w:cs="Calibri"/>
          <w:sz w:val="22"/>
          <w:szCs w:val="22"/>
        </w:rPr>
        <w:t>reported</w:t>
      </w:r>
      <w:proofErr w:type="gramEnd"/>
      <w:r w:rsidR="00A1526F" w:rsidRPr="00B51181">
        <w:rPr>
          <w:rFonts w:ascii="Calibri" w:hAnsi="Calibri" w:cs="Calibri"/>
          <w:sz w:val="22"/>
          <w:szCs w:val="22"/>
        </w:rPr>
        <w:t xml:space="preserve"> as if directly held</w:t>
      </w:r>
      <w:r w:rsidR="0030650A" w:rsidRPr="00B51181">
        <w:rPr>
          <w:rFonts w:ascii="Calibri" w:hAnsi="Calibri" w:cs="Calibri"/>
          <w:sz w:val="22"/>
          <w:szCs w:val="22"/>
        </w:rPr>
        <w:t xml:space="preserve"> by the reporting </w:t>
      </w:r>
      <w:r w:rsidR="0030650A" w:rsidRPr="00B51181">
        <w:rPr>
          <w:rFonts w:ascii="Calibri" w:hAnsi="Calibri" w:cs="Calibri"/>
          <w:sz w:val="22"/>
          <w:szCs w:val="22"/>
        </w:rPr>
        <w:lastRenderedPageBreak/>
        <w:t>entity</w:t>
      </w:r>
      <w:r w:rsidR="00A1526F" w:rsidRPr="00B51181">
        <w:rPr>
          <w:rFonts w:ascii="Calibri" w:hAnsi="Calibri" w:cs="Calibri"/>
          <w:sz w:val="22"/>
          <w:szCs w:val="22"/>
        </w:rPr>
        <w:t xml:space="preserve"> and would be subject to audit testing procedures as part of the reporting entity’s audit</w:t>
      </w:r>
      <w:r w:rsidR="0030650A" w:rsidRPr="00B51181">
        <w:rPr>
          <w:rFonts w:ascii="Calibri" w:hAnsi="Calibri" w:cs="Calibri"/>
          <w:sz w:val="22"/>
          <w:szCs w:val="22"/>
        </w:rPr>
        <w:t>.</w:t>
      </w:r>
    </w:p>
    <w:p w14:paraId="5CA13316" w14:textId="16B32590" w:rsidR="00740E39" w:rsidRPr="00B51181" w:rsidRDefault="00740E39" w:rsidP="00DA3F78">
      <w:pPr>
        <w:widowControl w:val="0"/>
        <w:jc w:val="both"/>
        <w:rPr>
          <w:rFonts w:ascii="Calibri" w:hAnsi="Calibri" w:cs="Calibri"/>
          <w:sz w:val="22"/>
          <w:szCs w:val="22"/>
        </w:rPr>
      </w:pPr>
    </w:p>
    <w:p w14:paraId="30D666D6" w14:textId="338ECF6A" w:rsidR="006A00C3" w:rsidRPr="00B51181" w:rsidRDefault="009016F2" w:rsidP="004E69B8">
      <w:pPr>
        <w:pStyle w:val="ListParagraph"/>
        <w:widowControl w:val="0"/>
        <w:ind w:left="0"/>
        <w:contextualSpacing w:val="0"/>
        <w:rPr>
          <w:rFonts w:ascii="Calibri" w:hAnsi="Calibri" w:cs="Calibri"/>
          <w:sz w:val="22"/>
          <w:szCs w:val="22"/>
        </w:rPr>
      </w:pPr>
      <w:r w:rsidRPr="00B51181">
        <w:rPr>
          <w:rFonts w:ascii="Calibri" w:hAnsi="Calibri" w:cs="Calibri"/>
          <w:b/>
          <w:sz w:val="22"/>
          <w:szCs w:val="22"/>
        </w:rPr>
        <w:t>Summary of Fall 202</w:t>
      </w:r>
      <w:r w:rsidR="003858D8" w:rsidRPr="00B51181">
        <w:rPr>
          <w:rFonts w:ascii="Calibri" w:hAnsi="Calibri" w:cs="Calibri"/>
          <w:b/>
          <w:sz w:val="22"/>
          <w:szCs w:val="22"/>
        </w:rPr>
        <w:t xml:space="preserve">5 </w:t>
      </w:r>
      <w:r w:rsidR="00C15AD7" w:rsidRPr="00B51181">
        <w:rPr>
          <w:rFonts w:ascii="Calibri" w:hAnsi="Calibri" w:cs="Calibri"/>
          <w:b/>
          <w:sz w:val="22"/>
          <w:szCs w:val="22"/>
        </w:rPr>
        <w:t>Proposed Revisions</w:t>
      </w:r>
      <w:r w:rsidR="003858D8" w:rsidRPr="00B51181">
        <w:rPr>
          <w:rFonts w:ascii="Calibri" w:hAnsi="Calibri" w:cs="Calibri"/>
          <w:sz w:val="22"/>
          <w:szCs w:val="22"/>
        </w:rPr>
        <w:t xml:space="preserve"> - </w:t>
      </w:r>
      <w:r w:rsidR="000A4D91" w:rsidRPr="00B51181">
        <w:rPr>
          <w:rFonts w:ascii="Calibri" w:hAnsi="Calibri" w:cs="Calibri"/>
          <w:sz w:val="22"/>
          <w:szCs w:val="22"/>
        </w:rPr>
        <w:t xml:space="preserve">NAIC staff incorporated all </w:t>
      </w:r>
      <w:r w:rsidR="003B501A" w:rsidRPr="00B51181">
        <w:rPr>
          <w:rFonts w:ascii="Calibri" w:hAnsi="Calibri" w:cs="Calibri"/>
          <w:sz w:val="22"/>
          <w:szCs w:val="22"/>
        </w:rPr>
        <w:t>revisions recommended in the interested parties</w:t>
      </w:r>
      <w:r w:rsidR="00F509D9" w:rsidRPr="00B51181">
        <w:rPr>
          <w:rFonts w:ascii="Calibri" w:hAnsi="Calibri" w:cs="Calibri"/>
          <w:sz w:val="22"/>
          <w:szCs w:val="22"/>
        </w:rPr>
        <w:t>’ comments</w:t>
      </w:r>
      <w:r w:rsidR="003B501A" w:rsidRPr="00B51181">
        <w:rPr>
          <w:rFonts w:ascii="Calibri" w:hAnsi="Calibri" w:cs="Calibri"/>
          <w:sz w:val="22"/>
          <w:szCs w:val="22"/>
        </w:rPr>
        <w:t xml:space="preserve">, </w:t>
      </w:r>
      <w:r w:rsidR="00F509D9" w:rsidRPr="00B51181">
        <w:rPr>
          <w:rFonts w:ascii="Calibri" w:hAnsi="Calibri" w:cs="Calibri"/>
          <w:sz w:val="22"/>
          <w:szCs w:val="22"/>
        </w:rPr>
        <w:t xml:space="preserve">and </w:t>
      </w:r>
      <w:r w:rsidR="003B501A" w:rsidRPr="00B51181">
        <w:rPr>
          <w:rFonts w:ascii="Calibri" w:hAnsi="Calibri" w:cs="Calibri"/>
          <w:sz w:val="22"/>
          <w:szCs w:val="22"/>
        </w:rPr>
        <w:t>made the following key revisions:</w:t>
      </w:r>
    </w:p>
    <w:p w14:paraId="60BE9F92" w14:textId="77777777" w:rsidR="003B501A" w:rsidRPr="00B51181" w:rsidRDefault="003B501A" w:rsidP="004E69B8">
      <w:pPr>
        <w:pStyle w:val="ListParagraph"/>
        <w:widowControl w:val="0"/>
        <w:ind w:left="0"/>
        <w:contextualSpacing w:val="0"/>
        <w:rPr>
          <w:rFonts w:ascii="Calibri" w:hAnsi="Calibri" w:cs="Calibri"/>
          <w:sz w:val="22"/>
          <w:szCs w:val="22"/>
        </w:rPr>
      </w:pPr>
    </w:p>
    <w:p w14:paraId="64ACE257" w14:textId="145B4212" w:rsidR="003B501A" w:rsidRPr="00B51181" w:rsidRDefault="005A7E5B" w:rsidP="003D28E6">
      <w:pPr>
        <w:pStyle w:val="ListParagraph"/>
        <w:widowControl w:val="0"/>
        <w:numPr>
          <w:ilvl w:val="0"/>
          <w:numId w:val="30"/>
        </w:numPr>
        <w:contextualSpacing w:val="0"/>
        <w:jc w:val="both"/>
        <w:rPr>
          <w:rFonts w:ascii="Calibri" w:hAnsi="Calibri" w:cs="Calibri"/>
          <w:sz w:val="22"/>
          <w:szCs w:val="22"/>
        </w:rPr>
      </w:pPr>
      <w:r w:rsidRPr="00B51181">
        <w:rPr>
          <w:rFonts w:ascii="Calibri" w:hAnsi="Calibri" w:cs="Calibri"/>
          <w:sz w:val="22"/>
          <w:szCs w:val="22"/>
        </w:rPr>
        <w:t xml:space="preserve">Added guidance to SSAP No. 37 and SSAP No. 40 permitting real estate acquired through foreclosure to be held within an LLC that is wholly and directly owned by a qualifying statutory trust. The proposed revisions to SSAP No. 40 further clarify that real estate must be owned by an LLC directly and wholly owned by either the reporting entity or a qualifying statutory trust. This means LLCs must be held directly by the qualifying statutory trust and cannot be layered (for example, </w:t>
      </w:r>
      <w:r w:rsidR="00831E34" w:rsidRPr="00B51181">
        <w:rPr>
          <w:rFonts w:ascii="Calibri" w:hAnsi="Calibri" w:cs="Calibri"/>
          <w:sz w:val="22"/>
          <w:szCs w:val="22"/>
        </w:rPr>
        <w:t>an</w:t>
      </w:r>
      <w:r w:rsidRPr="00B51181">
        <w:rPr>
          <w:rFonts w:ascii="Calibri" w:hAnsi="Calibri" w:cs="Calibri"/>
          <w:sz w:val="22"/>
          <w:szCs w:val="22"/>
        </w:rPr>
        <w:t xml:space="preserve"> LLC </w:t>
      </w:r>
      <w:r w:rsidR="00831E34" w:rsidRPr="00B51181">
        <w:rPr>
          <w:rFonts w:ascii="Calibri" w:hAnsi="Calibri" w:cs="Calibri"/>
          <w:sz w:val="22"/>
          <w:szCs w:val="22"/>
        </w:rPr>
        <w:t>wholly-</w:t>
      </w:r>
      <w:r w:rsidRPr="00B51181">
        <w:rPr>
          <w:rFonts w:ascii="Calibri" w:hAnsi="Calibri" w:cs="Calibri"/>
          <w:sz w:val="22"/>
          <w:szCs w:val="22"/>
        </w:rPr>
        <w:t xml:space="preserve">owned by </w:t>
      </w:r>
      <w:r w:rsidR="00831E34" w:rsidRPr="00B51181">
        <w:rPr>
          <w:rFonts w:ascii="Calibri" w:hAnsi="Calibri" w:cs="Calibri"/>
          <w:sz w:val="22"/>
          <w:szCs w:val="22"/>
        </w:rPr>
        <w:t>an</w:t>
      </w:r>
      <w:r w:rsidRPr="00B51181">
        <w:rPr>
          <w:rFonts w:ascii="Calibri" w:hAnsi="Calibri" w:cs="Calibri"/>
          <w:sz w:val="22"/>
          <w:szCs w:val="22"/>
        </w:rPr>
        <w:t xml:space="preserve"> LLC </w:t>
      </w:r>
      <w:r w:rsidR="00914A41" w:rsidRPr="00B51181">
        <w:rPr>
          <w:rFonts w:ascii="Calibri" w:hAnsi="Calibri" w:cs="Calibri"/>
          <w:sz w:val="22"/>
          <w:szCs w:val="22"/>
        </w:rPr>
        <w:t>wholly-o</w:t>
      </w:r>
      <w:r w:rsidRPr="00B51181">
        <w:rPr>
          <w:rFonts w:ascii="Calibri" w:hAnsi="Calibri" w:cs="Calibri"/>
          <w:sz w:val="22"/>
          <w:szCs w:val="22"/>
        </w:rPr>
        <w:t>wned by the</w:t>
      </w:r>
      <w:r w:rsidR="00914A41" w:rsidRPr="00B51181">
        <w:rPr>
          <w:rFonts w:ascii="Calibri" w:hAnsi="Calibri" w:cs="Calibri"/>
          <w:sz w:val="22"/>
          <w:szCs w:val="22"/>
        </w:rPr>
        <w:t xml:space="preserve"> qualifying</w:t>
      </w:r>
      <w:r w:rsidRPr="00B51181">
        <w:rPr>
          <w:rFonts w:ascii="Calibri" w:hAnsi="Calibri" w:cs="Calibri"/>
          <w:sz w:val="22"/>
          <w:szCs w:val="22"/>
        </w:rPr>
        <w:t xml:space="preserve"> </w:t>
      </w:r>
      <w:r w:rsidR="00914A41" w:rsidRPr="00B51181">
        <w:rPr>
          <w:rFonts w:ascii="Calibri" w:hAnsi="Calibri" w:cs="Calibri"/>
          <w:sz w:val="22"/>
          <w:szCs w:val="22"/>
        </w:rPr>
        <w:t xml:space="preserve">statutory </w:t>
      </w:r>
      <w:r w:rsidRPr="00B51181">
        <w:rPr>
          <w:rFonts w:ascii="Calibri" w:hAnsi="Calibri" w:cs="Calibri"/>
          <w:sz w:val="22"/>
          <w:szCs w:val="22"/>
        </w:rPr>
        <w:t>trust).</w:t>
      </w:r>
    </w:p>
    <w:p w14:paraId="531E42FA" w14:textId="77777777" w:rsidR="00EE3FDF" w:rsidRPr="00B51181" w:rsidRDefault="00EE3FDF" w:rsidP="00BC1B00">
      <w:pPr>
        <w:pStyle w:val="ListParagraph"/>
        <w:widowControl w:val="0"/>
        <w:contextualSpacing w:val="0"/>
        <w:jc w:val="both"/>
        <w:rPr>
          <w:rFonts w:ascii="Calibri" w:hAnsi="Calibri" w:cs="Calibri"/>
          <w:sz w:val="22"/>
          <w:szCs w:val="22"/>
        </w:rPr>
      </w:pPr>
    </w:p>
    <w:p w14:paraId="53B6F947" w14:textId="74310BAA" w:rsidR="00914A41" w:rsidRPr="00B51181" w:rsidRDefault="0008214D" w:rsidP="003D28E6">
      <w:pPr>
        <w:pStyle w:val="ListParagraph"/>
        <w:widowControl w:val="0"/>
        <w:numPr>
          <w:ilvl w:val="0"/>
          <w:numId w:val="30"/>
        </w:numPr>
        <w:contextualSpacing w:val="0"/>
        <w:jc w:val="both"/>
        <w:rPr>
          <w:rFonts w:ascii="Calibri" w:hAnsi="Calibri" w:cs="Calibri"/>
          <w:sz w:val="22"/>
          <w:szCs w:val="22"/>
        </w:rPr>
      </w:pPr>
      <w:r w:rsidRPr="00B51181">
        <w:rPr>
          <w:rFonts w:ascii="Calibri" w:hAnsi="Calibri" w:cs="Calibri"/>
          <w:sz w:val="22"/>
          <w:szCs w:val="22"/>
        </w:rPr>
        <w:t xml:space="preserve">Added an additional reporting code to Schedule A </w:t>
      </w:r>
      <w:r w:rsidR="00EE3FDF" w:rsidRPr="00B51181">
        <w:rPr>
          <w:rFonts w:ascii="Calibri" w:hAnsi="Calibri" w:cs="Calibri"/>
          <w:sz w:val="22"/>
          <w:szCs w:val="22"/>
        </w:rPr>
        <w:t>to indicate whether a real estate investment is directly held by a qualifying statutory trust or an LLC directly held by a qualifying statutory trust.</w:t>
      </w:r>
    </w:p>
    <w:p w14:paraId="7672458B" w14:textId="77777777" w:rsidR="00EE3FDF" w:rsidRPr="00B51181" w:rsidRDefault="00EE3FDF" w:rsidP="00BC1B00">
      <w:pPr>
        <w:pStyle w:val="ListParagraph"/>
        <w:jc w:val="both"/>
        <w:rPr>
          <w:rFonts w:ascii="Calibri" w:hAnsi="Calibri" w:cs="Calibri"/>
          <w:sz w:val="22"/>
          <w:szCs w:val="22"/>
        </w:rPr>
      </w:pPr>
    </w:p>
    <w:p w14:paraId="4A3F38C9" w14:textId="65E123B1" w:rsidR="00EE3FDF" w:rsidRPr="00B51181" w:rsidRDefault="00A50523" w:rsidP="00BC1B00">
      <w:pPr>
        <w:pStyle w:val="ListParagraph"/>
        <w:widowControl w:val="0"/>
        <w:numPr>
          <w:ilvl w:val="0"/>
          <w:numId w:val="30"/>
        </w:numPr>
        <w:contextualSpacing w:val="0"/>
        <w:jc w:val="both"/>
        <w:rPr>
          <w:rFonts w:ascii="Calibri" w:hAnsi="Calibri" w:cs="Calibri"/>
          <w:sz w:val="22"/>
          <w:szCs w:val="22"/>
        </w:rPr>
      </w:pPr>
      <w:r w:rsidRPr="00B51181">
        <w:rPr>
          <w:rFonts w:ascii="Calibri" w:hAnsi="Calibri" w:cs="Calibri"/>
          <w:sz w:val="22"/>
          <w:szCs w:val="22"/>
        </w:rPr>
        <w:t xml:space="preserve">The proposed Schedule B reporting column for “State of Domicile” was </w:t>
      </w:r>
      <w:r w:rsidR="006E3CAC" w:rsidRPr="00B51181">
        <w:rPr>
          <w:rFonts w:ascii="Calibri" w:hAnsi="Calibri" w:cs="Calibri"/>
          <w:sz w:val="22"/>
          <w:szCs w:val="22"/>
        </w:rPr>
        <w:t>deleted</w:t>
      </w:r>
      <w:r w:rsidRPr="00B51181">
        <w:rPr>
          <w:rFonts w:ascii="Calibri" w:hAnsi="Calibri" w:cs="Calibri"/>
          <w:sz w:val="22"/>
          <w:szCs w:val="22"/>
        </w:rPr>
        <w:t>. Upon further review, NAIC concluded that this detail is more appropriately included as a note in the financial statements, rather than being required for each residential mortgage loan on Schedule B.</w:t>
      </w:r>
    </w:p>
    <w:p w14:paraId="4EA24231" w14:textId="77777777" w:rsidR="00610E84" w:rsidRPr="00B51181" w:rsidRDefault="00610E84" w:rsidP="00BC1B00">
      <w:pPr>
        <w:pStyle w:val="ListParagraph"/>
        <w:jc w:val="both"/>
        <w:rPr>
          <w:rFonts w:ascii="Calibri" w:hAnsi="Calibri" w:cs="Calibri"/>
          <w:sz w:val="22"/>
          <w:szCs w:val="22"/>
        </w:rPr>
      </w:pPr>
    </w:p>
    <w:p w14:paraId="06E20255" w14:textId="3B4339AA" w:rsidR="00BD1DFB" w:rsidRPr="00B51181" w:rsidRDefault="00610E84" w:rsidP="00144EA7">
      <w:pPr>
        <w:pStyle w:val="ListParagraph"/>
        <w:widowControl w:val="0"/>
        <w:numPr>
          <w:ilvl w:val="0"/>
          <w:numId w:val="30"/>
        </w:numPr>
        <w:contextualSpacing w:val="0"/>
        <w:jc w:val="both"/>
        <w:rPr>
          <w:rFonts w:ascii="Calibri" w:hAnsi="Calibri" w:cs="Calibri"/>
          <w:sz w:val="22"/>
          <w:szCs w:val="22"/>
        </w:rPr>
      </w:pPr>
      <w:r w:rsidRPr="00B51181">
        <w:rPr>
          <w:rFonts w:ascii="Calibri" w:hAnsi="Calibri" w:cs="Calibri"/>
          <w:sz w:val="22"/>
          <w:szCs w:val="22"/>
        </w:rPr>
        <w:t xml:space="preserve">Transition </w:t>
      </w:r>
      <w:r w:rsidR="00D02463" w:rsidRPr="00B51181">
        <w:rPr>
          <w:rFonts w:ascii="Calibri" w:hAnsi="Calibri" w:cs="Calibri"/>
          <w:sz w:val="22"/>
          <w:szCs w:val="22"/>
        </w:rPr>
        <w:t>guidance was added</w:t>
      </w:r>
      <w:r w:rsidRPr="00B51181">
        <w:rPr>
          <w:rFonts w:ascii="Calibri" w:hAnsi="Calibri" w:cs="Calibri"/>
          <w:sz w:val="22"/>
          <w:szCs w:val="22"/>
        </w:rPr>
        <w:t xml:space="preserve"> </w:t>
      </w:r>
      <w:r w:rsidR="00D02463" w:rsidRPr="00B51181">
        <w:rPr>
          <w:rFonts w:ascii="Calibri" w:hAnsi="Calibri" w:cs="Calibri"/>
          <w:sz w:val="22"/>
          <w:szCs w:val="22"/>
        </w:rPr>
        <w:t>f</w:t>
      </w:r>
      <w:r w:rsidRPr="00B51181">
        <w:rPr>
          <w:rFonts w:ascii="Calibri" w:hAnsi="Calibri" w:cs="Calibri"/>
          <w:sz w:val="22"/>
          <w:szCs w:val="22"/>
        </w:rPr>
        <w:t xml:space="preserve">or statutory trusts held prior to the effective date and considered qualifying </w:t>
      </w:r>
      <w:r w:rsidR="004210AA" w:rsidRPr="00B51181">
        <w:rPr>
          <w:rFonts w:ascii="Calibri" w:hAnsi="Calibri" w:cs="Calibri"/>
          <w:sz w:val="22"/>
          <w:szCs w:val="22"/>
        </w:rPr>
        <w:t>by</w:t>
      </w:r>
      <w:r w:rsidRPr="00B51181">
        <w:rPr>
          <w:rFonts w:ascii="Calibri" w:hAnsi="Calibri" w:cs="Calibri"/>
          <w:sz w:val="22"/>
          <w:szCs w:val="22"/>
        </w:rPr>
        <w:t xml:space="preserve"> </w:t>
      </w:r>
      <w:r w:rsidR="00D02463" w:rsidRPr="00B51181">
        <w:rPr>
          <w:rFonts w:ascii="Calibri" w:hAnsi="Calibri" w:cs="Calibri"/>
          <w:sz w:val="22"/>
          <w:szCs w:val="22"/>
        </w:rPr>
        <w:t>th</w:t>
      </w:r>
      <w:r w:rsidR="000A1C90" w:rsidRPr="00B51181">
        <w:rPr>
          <w:rFonts w:ascii="Calibri" w:hAnsi="Calibri" w:cs="Calibri"/>
          <w:sz w:val="22"/>
          <w:szCs w:val="22"/>
        </w:rPr>
        <w:t xml:space="preserve">e guidance proposed by this agenda item. The transition guidance requires that reporting entities with </w:t>
      </w:r>
      <w:r w:rsidR="00796AF0" w:rsidRPr="00B51181">
        <w:rPr>
          <w:rFonts w:ascii="Calibri" w:hAnsi="Calibri" w:cs="Calibri"/>
          <w:sz w:val="22"/>
          <w:szCs w:val="22"/>
        </w:rPr>
        <w:t>qualifying statutory trusts</w:t>
      </w:r>
      <w:r w:rsidR="000A1C90" w:rsidRPr="00B51181">
        <w:rPr>
          <w:rFonts w:ascii="Calibri" w:hAnsi="Calibri" w:cs="Calibri"/>
          <w:sz w:val="22"/>
          <w:szCs w:val="22"/>
        </w:rPr>
        <w:t xml:space="preserve"> </w:t>
      </w:r>
      <w:r w:rsidRPr="00B51181">
        <w:rPr>
          <w:rFonts w:ascii="Calibri" w:hAnsi="Calibri" w:cs="Calibri"/>
          <w:sz w:val="22"/>
          <w:szCs w:val="22"/>
        </w:rPr>
        <w:t xml:space="preserve">transfer all trust activities, assets, and liabilities at book value and ensure each is properly reported in accordance with </w:t>
      </w:r>
      <w:r w:rsidR="004210AA" w:rsidRPr="00B51181">
        <w:rPr>
          <w:rFonts w:ascii="Calibri" w:hAnsi="Calibri" w:cs="Calibri"/>
          <w:sz w:val="22"/>
          <w:szCs w:val="22"/>
        </w:rPr>
        <w:t>SSAP No. 37</w:t>
      </w:r>
      <w:r w:rsidRPr="00B51181">
        <w:rPr>
          <w:rFonts w:ascii="Calibri" w:hAnsi="Calibri" w:cs="Calibri"/>
          <w:sz w:val="22"/>
          <w:szCs w:val="22"/>
        </w:rPr>
        <w:t>.</w:t>
      </w:r>
    </w:p>
    <w:p w14:paraId="0B513D71" w14:textId="77777777" w:rsidR="00144EA7" w:rsidRPr="00B51181" w:rsidRDefault="00144EA7" w:rsidP="00144EA7">
      <w:pPr>
        <w:widowControl w:val="0"/>
        <w:jc w:val="both"/>
        <w:rPr>
          <w:rFonts w:ascii="Calibri" w:hAnsi="Calibri" w:cs="Calibri"/>
          <w:sz w:val="22"/>
          <w:szCs w:val="22"/>
        </w:rPr>
      </w:pPr>
    </w:p>
    <w:p w14:paraId="13A8AF4E" w14:textId="70D04D9F" w:rsidR="00695A03" w:rsidRDefault="00D41FDD" w:rsidP="00144EA7">
      <w:pPr>
        <w:jc w:val="both"/>
        <w:rPr>
          <w:rFonts w:ascii="Calibri" w:hAnsi="Calibri" w:cs="Calibri"/>
          <w:sz w:val="22"/>
          <w:szCs w:val="22"/>
        </w:rPr>
      </w:pPr>
      <w:r w:rsidRPr="00B51181">
        <w:rPr>
          <w:rFonts w:ascii="Calibri" w:hAnsi="Calibri" w:cs="Calibri"/>
          <w:sz w:val="22"/>
          <w:szCs w:val="22"/>
        </w:rPr>
        <w:t xml:space="preserve">It should be noted that the Fall National Meeting attachment </w:t>
      </w:r>
      <w:r w:rsidR="003D5E9A" w:rsidRPr="00B51181">
        <w:rPr>
          <w:rFonts w:ascii="Calibri" w:hAnsi="Calibri" w:cs="Calibri"/>
          <w:sz w:val="22"/>
          <w:szCs w:val="22"/>
        </w:rPr>
        <w:t>include</w:t>
      </w:r>
      <w:r w:rsidR="00066271" w:rsidRPr="00B51181">
        <w:rPr>
          <w:rFonts w:ascii="Calibri" w:hAnsi="Calibri" w:cs="Calibri"/>
          <w:sz w:val="22"/>
          <w:szCs w:val="22"/>
        </w:rPr>
        <w:t>s</w:t>
      </w:r>
      <w:r w:rsidRPr="00B51181">
        <w:rPr>
          <w:rFonts w:ascii="Calibri" w:hAnsi="Calibri" w:cs="Calibri"/>
          <w:sz w:val="22"/>
          <w:szCs w:val="22"/>
        </w:rPr>
        <w:t xml:space="preserve"> </w:t>
      </w:r>
      <w:r w:rsidR="003D5E9A" w:rsidRPr="00B51181">
        <w:rPr>
          <w:rFonts w:ascii="Calibri" w:hAnsi="Calibri" w:cs="Calibri"/>
          <w:sz w:val="22"/>
          <w:szCs w:val="22"/>
        </w:rPr>
        <w:t>revision</w:t>
      </w:r>
      <w:r w:rsidR="005835B1" w:rsidRPr="00B51181">
        <w:rPr>
          <w:rFonts w:ascii="Calibri" w:hAnsi="Calibri" w:cs="Calibri"/>
          <w:sz w:val="22"/>
          <w:szCs w:val="22"/>
        </w:rPr>
        <w:t>s</w:t>
      </w:r>
      <w:r w:rsidR="003D5E9A" w:rsidRPr="00B51181">
        <w:rPr>
          <w:rFonts w:ascii="Calibri" w:hAnsi="Calibri" w:cs="Calibri"/>
          <w:sz w:val="22"/>
          <w:szCs w:val="22"/>
        </w:rPr>
        <w:t xml:space="preserve"> recommended by </w:t>
      </w:r>
      <w:r w:rsidRPr="00B51181">
        <w:rPr>
          <w:rFonts w:ascii="Calibri" w:hAnsi="Calibri" w:cs="Calibri"/>
          <w:sz w:val="22"/>
          <w:szCs w:val="22"/>
        </w:rPr>
        <w:t xml:space="preserve">interested parties’ </w:t>
      </w:r>
      <w:r w:rsidR="003D5E9A" w:rsidRPr="00B51181">
        <w:rPr>
          <w:rFonts w:ascii="Calibri" w:hAnsi="Calibri" w:cs="Calibri"/>
          <w:sz w:val="22"/>
          <w:szCs w:val="22"/>
        </w:rPr>
        <w:t>to allow qualifying</w:t>
      </w:r>
      <w:r w:rsidRPr="00B51181">
        <w:rPr>
          <w:rFonts w:ascii="Calibri" w:hAnsi="Calibri" w:cs="Calibri"/>
          <w:sz w:val="22"/>
          <w:szCs w:val="22"/>
        </w:rPr>
        <w:t xml:space="preserve"> statutory trusts holding foreclosed real estate </w:t>
      </w:r>
      <w:r w:rsidR="003D5E9A" w:rsidRPr="00B51181">
        <w:rPr>
          <w:rFonts w:ascii="Calibri" w:hAnsi="Calibri" w:cs="Calibri"/>
          <w:sz w:val="22"/>
          <w:szCs w:val="22"/>
        </w:rPr>
        <w:t>in</w:t>
      </w:r>
      <w:r w:rsidRPr="00B51181">
        <w:rPr>
          <w:rFonts w:ascii="Calibri" w:hAnsi="Calibri" w:cs="Calibri"/>
          <w:sz w:val="22"/>
          <w:szCs w:val="22"/>
        </w:rPr>
        <w:t xml:space="preserve"> LLCs wholly owned by the </w:t>
      </w:r>
      <w:r w:rsidR="003D5E9A" w:rsidRPr="00B51181">
        <w:rPr>
          <w:rFonts w:ascii="Calibri" w:hAnsi="Calibri" w:cs="Calibri"/>
          <w:sz w:val="22"/>
          <w:szCs w:val="22"/>
        </w:rPr>
        <w:t xml:space="preserve">statutory </w:t>
      </w:r>
      <w:r w:rsidRPr="00B51181">
        <w:rPr>
          <w:rFonts w:ascii="Calibri" w:hAnsi="Calibri" w:cs="Calibri"/>
          <w:sz w:val="22"/>
          <w:szCs w:val="22"/>
        </w:rPr>
        <w:t>trust</w:t>
      </w:r>
      <w:r w:rsidR="002D3088" w:rsidRPr="00B51181">
        <w:rPr>
          <w:rFonts w:ascii="Calibri" w:hAnsi="Calibri" w:cs="Calibri"/>
          <w:sz w:val="22"/>
          <w:szCs w:val="22"/>
        </w:rPr>
        <w:t xml:space="preserve"> (see most recent comment letter, paragraph 1)</w:t>
      </w:r>
      <w:r w:rsidRPr="00B51181">
        <w:rPr>
          <w:rFonts w:ascii="Calibri" w:hAnsi="Calibri" w:cs="Calibri"/>
          <w:sz w:val="22"/>
          <w:szCs w:val="22"/>
        </w:rPr>
        <w:t>. This comment</w:t>
      </w:r>
      <w:r w:rsidR="008B240F" w:rsidRPr="00B51181">
        <w:rPr>
          <w:rFonts w:ascii="Calibri" w:hAnsi="Calibri" w:cs="Calibri"/>
          <w:sz w:val="22"/>
          <w:szCs w:val="22"/>
        </w:rPr>
        <w:t xml:space="preserve"> was originally provided by interested parties at the Summer National </w:t>
      </w:r>
      <w:r w:rsidR="005835B1" w:rsidRPr="00B51181">
        <w:rPr>
          <w:rFonts w:ascii="Calibri" w:hAnsi="Calibri" w:cs="Calibri"/>
          <w:sz w:val="22"/>
          <w:szCs w:val="22"/>
        </w:rPr>
        <w:t>Meeting but was</w:t>
      </w:r>
      <w:r w:rsidR="0005790E" w:rsidRPr="00B51181">
        <w:rPr>
          <w:rFonts w:ascii="Calibri" w:hAnsi="Calibri" w:cs="Calibri"/>
          <w:sz w:val="22"/>
          <w:szCs w:val="22"/>
        </w:rPr>
        <w:t xml:space="preserve"> considered and not incorporated </w:t>
      </w:r>
      <w:r w:rsidR="005835B1" w:rsidRPr="00B51181">
        <w:rPr>
          <w:rFonts w:ascii="Calibri" w:hAnsi="Calibri" w:cs="Calibri"/>
          <w:sz w:val="22"/>
          <w:szCs w:val="22"/>
        </w:rPr>
        <w:t>by the Working Group</w:t>
      </w:r>
      <w:r w:rsidR="00EA1897" w:rsidRPr="00B51181">
        <w:rPr>
          <w:rFonts w:ascii="Calibri" w:hAnsi="Calibri" w:cs="Calibri"/>
          <w:sz w:val="22"/>
          <w:szCs w:val="22"/>
        </w:rPr>
        <w:t xml:space="preserve"> at that time</w:t>
      </w:r>
      <w:r w:rsidR="002D3088" w:rsidRPr="00B51181">
        <w:rPr>
          <w:rFonts w:ascii="Calibri" w:hAnsi="Calibri" w:cs="Calibri"/>
          <w:sz w:val="22"/>
          <w:szCs w:val="22"/>
        </w:rPr>
        <w:t xml:space="preserve">. </w:t>
      </w:r>
      <w:r w:rsidR="00144EA7" w:rsidRPr="00B51181">
        <w:rPr>
          <w:rFonts w:ascii="Calibri" w:hAnsi="Calibri" w:cs="Calibri"/>
          <w:sz w:val="22"/>
          <w:szCs w:val="22"/>
        </w:rPr>
        <w:t xml:space="preserve">Although initially rejected due to concerns about added complexity and multiple LLC layers, further discussions after the Summer National Meeting between the Working Group, NAIC staff, and interested parties determined that restricting direct ownership of real estate by a statutory trust would lead to several legal and operational challenges, including lack of liability protection, trustee restrictions on holding real estate directly, and potential state transfer taxes and fees. While NAIC staff recognize that allowing wholly-owned LLCs within </w:t>
      </w:r>
      <w:r w:rsidR="004B7C70" w:rsidRPr="00B51181">
        <w:rPr>
          <w:rFonts w:ascii="Calibri" w:hAnsi="Calibri" w:cs="Calibri"/>
          <w:sz w:val="22"/>
          <w:szCs w:val="22"/>
        </w:rPr>
        <w:t xml:space="preserve">qualifying </w:t>
      </w:r>
      <w:r w:rsidR="00144EA7" w:rsidRPr="00B51181">
        <w:rPr>
          <w:rFonts w:ascii="Calibri" w:hAnsi="Calibri" w:cs="Calibri"/>
          <w:sz w:val="22"/>
          <w:szCs w:val="22"/>
        </w:rPr>
        <w:t>statutory trusts adds further complexity, it was concluded that using wholly-owned LLCs to hold foreclosed real estate was the most practical approach to mitigate these risks and avoid costs that could otherwise undermine the statutory trust structure’s purpose</w:t>
      </w:r>
      <w:r w:rsidR="00C73C5B" w:rsidRPr="00B51181">
        <w:rPr>
          <w:rFonts w:ascii="Calibri" w:hAnsi="Calibri" w:cs="Calibri"/>
          <w:sz w:val="22"/>
          <w:szCs w:val="22"/>
        </w:rPr>
        <w:t>.</w:t>
      </w:r>
      <w:r w:rsidR="00C73C5B">
        <w:rPr>
          <w:rFonts w:ascii="Calibri" w:hAnsi="Calibri" w:cs="Calibri"/>
          <w:sz w:val="22"/>
          <w:szCs w:val="22"/>
        </w:rPr>
        <w:t xml:space="preserve"> </w:t>
      </w:r>
      <w:r w:rsidR="00035C51">
        <w:rPr>
          <w:rFonts w:ascii="Calibri" w:hAnsi="Calibri" w:cs="Calibri"/>
          <w:sz w:val="22"/>
          <w:szCs w:val="22"/>
        </w:rPr>
        <w:t>The following paragraphs are those which were specifically revised to allow qualifying statutory trusts to hold real estate within an LLC:</w:t>
      </w:r>
    </w:p>
    <w:p w14:paraId="1BE85507" w14:textId="77777777" w:rsidR="00695A03" w:rsidRDefault="00695A03" w:rsidP="00144EA7">
      <w:pPr>
        <w:jc w:val="both"/>
        <w:rPr>
          <w:rFonts w:ascii="Calibri" w:hAnsi="Calibri" w:cs="Calibri"/>
          <w:sz w:val="22"/>
          <w:szCs w:val="22"/>
        </w:rPr>
      </w:pPr>
    </w:p>
    <w:p w14:paraId="46D80113" w14:textId="7C11C8CA" w:rsidR="00F07262" w:rsidRPr="008A17E3" w:rsidRDefault="00E0510F" w:rsidP="00F07262">
      <w:pPr>
        <w:widowControl w:val="0"/>
        <w:rPr>
          <w:rFonts w:asciiTheme="minorHAnsi" w:hAnsiTheme="minorHAnsi" w:cstheme="minorHAnsi"/>
          <w:bCs/>
          <w:sz w:val="22"/>
          <w:szCs w:val="22"/>
        </w:rPr>
      </w:pPr>
      <w:r w:rsidRPr="00E0510F">
        <w:rPr>
          <w:rFonts w:asciiTheme="minorHAnsi" w:hAnsiTheme="minorHAnsi" w:cstheme="minorHAnsi"/>
          <w:i/>
          <w:sz w:val="22"/>
          <w:szCs w:val="22"/>
          <w:highlight w:val="lightGray"/>
        </w:rPr>
        <w:t>Drafting Note: Revisions to SSAP Nos. 37 and 40 to allow for real estate to be held within an LLC are shown below both tracked and shaded.</w:t>
      </w:r>
    </w:p>
    <w:p w14:paraId="1A992977" w14:textId="77777777" w:rsidR="00F07262" w:rsidRDefault="00F07262" w:rsidP="00F07262">
      <w:pPr>
        <w:widowControl w:val="0"/>
        <w:rPr>
          <w:rFonts w:asciiTheme="minorHAnsi" w:hAnsiTheme="minorHAnsi" w:cstheme="minorHAnsi"/>
          <w:bCs/>
          <w:i/>
          <w:iCs/>
          <w:sz w:val="22"/>
          <w:szCs w:val="22"/>
        </w:rPr>
      </w:pPr>
    </w:p>
    <w:p w14:paraId="34DFA0AF" w14:textId="67AE08EC" w:rsidR="00006442" w:rsidRDefault="00695A03" w:rsidP="00F07262">
      <w:pPr>
        <w:widowControl w:val="0"/>
        <w:rPr>
          <w:rFonts w:ascii="Calibri" w:hAnsi="Calibri" w:cs="Calibri"/>
          <w:b/>
          <w:bCs/>
          <w:sz w:val="22"/>
          <w:szCs w:val="22"/>
        </w:rPr>
      </w:pPr>
      <w:r w:rsidRPr="009926E3">
        <w:rPr>
          <w:rFonts w:ascii="Calibri" w:hAnsi="Calibri" w:cs="Calibri"/>
          <w:b/>
          <w:bCs/>
          <w:sz w:val="22"/>
          <w:szCs w:val="22"/>
        </w:rPr>
        <w:t>SSAP No. 37</w:t>
      </w:r>
      <w:r w:rsidR="00CD3724" w:rsidRPr="00CD3724">
        <w:rPr>
          <w:rFonts w:ascii="Calibri" w:hAnsi="Calibri" w:cs="Calibri"/>
          <w:b/>
          <w:bCs/>
          <w:sz w:val="22"/>
          <w:szCs w:val="22"/>
        </w:rPr>
        <w:t>—Mortgage Loans</w:t>
      </w:r>
      <w:r w:rsidR="00006442">
        <w:rPr>
          <w:rFonts w:ascii="Calibri" w:hAnsi="Calibri" w:cs="Calibri"/>
          <w:b/>
          <w:bCs/>
          <w:sz w:val="22"/>
          <w:szCs w:val="22"/>
        </w:rPr>
        <w:t>:</w:t>
      </w:r>
    </w:p>
    <w:p w14:paraId="5C8AA0B7" w14:textId="022A893D" w:rsidR="00F44A84" w:rsidRPr="005E48CF" w:rsidRDefault="00695A03" w:rsidP="00006442">
      <w:pPr>
        <w:spacing w:after="220"/>
        <w:ind w:left="720"/>
        <w:jc w:val="both"/>
        <w:rPr>
          <w:ins w:id="75" w:author="Oden, Wil" w:date="2025-11-19T15:42:00Z" w16du:dateUtc="2025-11-19T21:42:00Z"/>
          <w:rFonts w:ascii="Calibri" w:hAnsi="Calibri" w:cs="Calibri"/>
          <w:sz w:val="22"/>
          <w:szCs w:val="22"/>
        </w:rPr>
      </w:pPr>
      <w:r w:rsidRPr="00584CD4">
        <w:rPr>
          <w:rFonts w:ascii="Calibri" w:hAnsi="Calibri" w:cs="Calibri"/>
          <w:sz w:val="22"/>
          <w:szCs w:val="22"/>
          <w:u w:val="single"/>
        </w:rPr>
        <w:t xml:space="preserve">Paragraph </w:t>
      </w:r>
      <w:r w:rsidR="009926E3" w:rsidRPr="00584CD4">
        <w:rPr>
          <w:rFonts w:ascii="Calibri" w:hAnsi="Calibri" w:cs="Calibri"/>
          <w:sz w:val="22"/>
          <w:szCs w:val="22"/>
          <w:u w:val="single"/>
        </w:rPr>
        <w:t>5.b.</w:t>
      </w:r>
      <w:r w:rsidRPr="00584CD4">
        <w:rPr>
          <w:rFonts w:ascii="Calibri" w:hAnsi="Calibri" w:cs="Calibri"/>
          <w:sz w:val="22"/>
          <w:szCs w:val="22"/>
          <w:u w:val="single"/>
        </w:rPr>
        <w:t>iii.</w:t>
      </w:r>
      <w:r w:rsidR="009926E3">
        <w:rPr>
          <w:rFonts w:ascii="Calibri" w:hAnsi="Calibri" w:cs="Calibri"/>
          <w:sz w:val="22"/>
          <w:szCs w:val="22"/>
        </w:rPr>
        <w:t xml:space="preserve"> </w:t>
      </w:r>
      <w:r w:rsidR="005E48CF">
        <w:rPr>
          <w:rFonts w:ascii="Calibri" w:hAnsi="Calibri" w:cs="Calibri"/>
          <w:sz w:val="22"/>
          <w:szCs w:val="22"/>
        </w:rPr>
        <w:t xml:space="preserve">– </w:t>
      </w:r>
      <w:ins w:id="76" w:author="Oden, Wil" w:date="2025-11-19T15:42:00Z" w16du:dateUtc="2025-11-19T21:42:00Z">
        <w:r w:rsidR="00F44A84" w:rsidRPr="005E48CF">
          <w:rPr>
            <w:rFonts w:ascii="Calibri" w:hAnsi="Calibri" w:cs="Calibri"/>
            <w:sz w:val="22"/>
            <w:szCs w:val="22"/>
          </w:rPr>
          <w:t xml:space="preserve">Assets of the statutory trust may only consist of single residential mortgage loan agreements (meaning each to be legally separate and divisible) of a type that could otherwise be directly held by the reporting entity under SSAP No. 37; </w:t>
        </w:r>
        <w:r w:rsidR="00F44A84" w:rsidRPr="005E48CF">
          <w:rPr>
            <w:rFonts w:ascii="Calibri" w:hAnsi="Calibri" w:cs="Calibri"/>
            <w:sz w:val="22"/>
            <w:szCs w:val="22"/>
            <w:highlight w:val="lightGray"/>
          </w:rPr>
          <w:t>residential</w:t>
        </w:r>
        <w:r w:rsidR="00F44A84" w:rsidRPr="005E48CF">
          <w:rPr>
            <w:rFonts w:ascii="Calibri" w:hAnsi="Calibri" w:cs="Calibri"/>
            <w:sz w:val="22"/>
            <w:szCs w:val="22"/>
          </w:rPr>
          <w:t xml:space="preserve"> real estate which the statutory trust </w:t>
        </w:r>
      </w:ins>
      <w:del w:id="77" w:author="Oden, Wil" w:date="2025-11-19T15:43:00Z" w16du:dateUtc="2025-11-19T21:43:00Z">
        <w:r w:rsidR="00E742BC" w:rsidRPr="00E742BC" w:rsidDel="00E742BC">
          <w:rPr>
            <w:rFonts w:ascii="Calibri" w:hAnsi="Calibri" w:cs="Calibri"/>
            <w:sz w:val="22"/>
            <w:szCs w:val="22"/>
            <w:highlight w:val="lightGray"/>
          </w:rPr>
          <w:delText xml:space="preserve">of </w:delText>
        </w:r>
      </w:del>
      <w:ins w:id="78" w:author="Oden, Wil" w:date="2025-11-19T15:42:00Z" w16du:dateUtc="2025-11-19T21:42:00Z">
        <w:r w:rsidR="00F44A84" w:rsidRPr="00E742BC">
          <w:rPr>
            <w:rFonts w:ascii="Calibri" w:hAnsi="Calibri" w:cs="Calibri"/>
            <w:sz w:val="22"/>
            <w:szCs w:val="22"/>
            <w:highlight w:val="lightGray"/>
          </w:rPr>
          <w:t>has</w:t>
        </w:r>
        <w:r w:rsidR="00F44A84" w:rsidRPr="005E48CF">
          <w:rPr>
            <w:rFonts w:ascii="Calibri" w:hAnsi="Calibri" w:cs="Calibri"/>
            <w:sz w:val="22"/>
            <w:szCs w:val="22"/>
          </w:rPr>
          <w:t xml:space="preserve"> acquire</w:t>
        </w:r>
        <w:r w:rsidR="00F44A84" w:rsidRPr="005E48CF">
          <w:rPr>
            <w:rFonts w:ascii="Calibri" w:hAnsi="Calibri" w:cs="Calibri"/>
            <w:sz w:val="22"/>
            <w:szCs w:val="22"/>
            <w:highlight w:val="lightGray"/>
          </w:rPr>
          <w:t>d</w:t>
        </w:r>
      </w:ins>
      <w:del w:id="79" w:author="Oden, Wil" w:date="2025-11-19T15:43:00Z" w16du:dateUtc="2025-11-19T21:43:00Z">
        <w:r w:rsidR="00A77077" w:rsidRPr="00A77077" w:rsidDel="00A77077">
          <w:rPr>
            <w:rFonts w:ascii="Calibri" w:hAnsi="Calibri" w:cs="Calibri"/>
            <w:sz w:val="22"/>
            <w:szCs w:val="22"/>
            <w:highlight w:val="lightGray"/>
          </w:rPr>
          <w:delText>s ownership due to events described</w:delText>
        </w:r>
      </w:del>
      <w:r w:rsidR="00F44A84" w:rsidRPr="00A77077">
        <w:rPr>
          <w:rFonts w:ascii="Calibri" w:hAnsi="Calibri" w:cs="Calibri"/>
          <w:sz w:val="22"/>
          <w:szCs w:val="22"/>
          <w:highlight w:val="lightGray"/>
        </w:rPr>
        <w:t xml:space="preserve"> </w:t>
      </w:r>
      <w:ins w:id="80" w:author="Oden, Wil" w:date="2025-11-19T15:42:00Z" w16du:dateUtc="2025-11-19T21:42:00Z">
        <w:r w:rsidR="00F44A84" w:rsidRPr="005E48CF">
          <w:rPr>
            <w:rFonts w:ascii="Calibri" w:hAnsi="Calibri" w:cs="Calibri"/>
            <w:sz w:val="22"/>
            <w:szCs w:val="22"/>
          </w:rPr>
          <w:t xml:space="preserve">in </w:t>
        </w:r>
        <w:r w:rsidR="00F44A84" w:rsidRPr="005E48CF">
          <w:rPr>
            <w:rFonts w:ascii="Calibri" w:hAnsi="Calibri" w:cs="Calibri"/>
            <w:sz w:val="22"/>
            <w:szCs w:val="22"/>
            <w:highlight w:val="lightGray"/>
          </w:rPr>
          <w:t>accordance with</w:t>
        </w:r>
        <w:r w:rsidR="00F44A84" w:rsidRPr="005E48CF">
          <w:rPr>
            <w:rFonts w:ascii="Calibri" w:hAnsi="Calibri" w:cs="Calibri"/>
            <w:sz w:val="22"/>
            <w:szCs w:val="22"/>
          </w:rPr>
          <w:t xml:space="preserve"> paragraph </w:t>
        </w:r>
        <w:r w:rsidR="00F44A84" w:rsidRPr="005E48CF">
          <w:rPr>
            <w:rFonts w:ascii="Calibri" w:hAnsi="Calibri" w:cs="Calibri"/>
            <w:sz w:val="22"/>
            <w:szCs w:val="22"/>
          </w:rPr>
          <w:lastRenderedPageBreak/>
          <w:t xml:space="preserve">18 </w:t>
        </w:r>
        <w:r w:rsidR="00F44A84" w:rsidRPr="005E48CF">
          <w:rPr>
            <w:rFonts w:ascii="Calibri" w:hAnsi="Calibri" w:cs="Calibri"/>
            <w:sz w:val="22"/>
            <w:szCs w:val="22"/>
            <w:highlight w:val="lightGray"/>
          </w:rPr>
          <w:t>through an in substance repossession or foreclosure</w:t>
        </w:r>
        <w:r w:rsidR="00F44A84" w:rsidRPr="005E48CF">
          <w:rPr>
            <w:rFonts w:ascii="Calibri" w:hAnsi="Calibri" w:cs="Calibri"/>
            <w:sz w:val="22"/>
            <w:szCs w:val="22"/>
          </w:rPr>
          <w:t>; or cash and cash equivalents that constitute proceeds of such mortgage loans or are required for the acquisition, ownership and management of such mortgage loans. The insurer shall also report and account for assets and liabilities of the statutory trust as if they were directly held by the insurer:</w:t>
        </w:r>
      </w:ins>
    </w:p>
    <w:p w14:paraId="7CA9FDC5" w14:textId="3F2A0B21" w:rsidR="00E742BC" w:rsidRPr="005E48CF" w:rsidRDefault="00E742BC" w:rsidP="00006442">
      <w:pPr>
        <w:spacing w:after="220"/>
        <w:ind w:left="720"/>
        <w:jc w:val="both"/>
        <w:rPr>
          <w:rFonts w:ascii="Calibri" w:hAnsi="Calibri" w:cs="Calibri"/>
          <w:sz w:val="22"/>
          <w:szCs w:val="22"/>
        </w:rPr>
      </w:pPr>
      <w:r w:rsidRPr="00584CD4">
        <w:rPr>
          <w:rFonts w:ascii="Calibri" w:hAnsi="Calibri" w:cs="Calibri"/>
          <w:sz w:val="22"/>
          <w:szCs w:val="22"/>
          <w:u w:val="single"/>
        </w:rPr>
        <w:t>Paragraph 5.b.iii.(c)</w:t>
      </w:r>
      <w:r>
        <w:rPr>
          <w:rFonts w:ascii="Calibri" w:hAnsi="Calibri" w:cs="Calibri"/>
          <w:sz w:val="22"/>
          <w:szCs w:val="22"/>
        </w:rPr>
        <w:t xml:space="preserve"> –</w:t>
      </w:r>
      <w:r w:rsidR="008B1DBD">
        <w:rPr>
          <w:rFonts w:ascii="Calibri" w:hAnsi="Calibri" w:cs="Calibri"/>
          <w:sz w:val="22"/>
          <w:szCs w:val="22"/>
        </w:rPr>
        <w:t xml:space="preserve"> </w:t>
      </w:r>
      <w:ins w:id="81" w:author="Oden, Wil" w:date="2025-11-19T15:44:00Z" w16du:dateUtc="2025-11-19T21:44:00Z">
        <w:r w:rsidR="008B1DBD" w:rsidRPr="008B1DBD">
          <w:rPr>
            <w:rFonts w:ascii="Calibri" w:hAnsi="Calibri" w:cs="Calibri"/>
            <w:sz w:val="22"/>
            <w:szCs w:val="22"/>
          </w:rPr>
          <w:t xml:space="preserve">Real estate </w:t>
        </w:r>
      </w:ins>
      <w:del w:id="82" w:author="Oden, Wil" w:date="2025-11-19T15:44:00Z" w16du:dateUtc="2025-11-19T21:44:00Z">
        <w:r w:rsidR="008B1DBD" w:rsidRPr="008B1DBD" w:rsidDel="008B1DBD">
          <w:rPr>
            <w:rFonts w:ascii="Calibri" w:hAnsi="Calibri" w:cs="Calibri"/>
            <w:sz w:val="22"/>
            <w:szCs w:val="22"/>
            <w:highlight w:val="lightGray"/>
          </w:rPr>
          <w:delText>directly</w:delText>
        </w:r>
        <w:r w:rsidR="008B1DBD" w:rsidRPr="008B1DBD" w:rsidDel="008B1DBD">
          <w:rPr>
            <w:rFonts w:ascii="Calibri" w:hAnsi="Calibri" w:cs="Calibri"/>
            <w:sz w:val="22"/>
            <w:szCs w:val="22"/>
          </w:rPr>
          <w:delText xml:space="preserve"> </w:delText>
        </w:r>
      </w:del>
      <w:ins w:id="83" w:author="Oden, Wil" w:date="2025-11-19T15:44:00Z" w16du:dateUtc="2025-11-19T21:44:00Z">
        <w:r w:rsidR="008B1DBD" w:rsidRPr="008B1DBD">
          <w:rPr>
            <w:rFonts w:ascii="Calibri" w:hAnsi="Calibri" w:cs="Calibri"/>
            <w:sz w:val="22"/>
            <w:szCs w:val="22"/>
          </w:rPr>
          <w:t xml:space="preserve">held by the </w:t>
        </w:r>
        <w:r w:rsidR="008B1DBD" w:rsidRPr="008B1DBD">
          <w:rPr>
            <w:rFonts w:ascii="Calibri" w:hAnsi="Calibri" w:cs="Calibri"/>
            <w:sz w:val="22"/>
            <w:szCs w:val="22"/>
            <w:highlight w:val="lightGray"/>
          </w:rPr>
          <w:t>qualifying</w:t>
        </w:r>
        <w:r w:rsidR="008B1DBD" w:rsidRPr="008B1DBD">
          <w:rPr>
            <w:rFonts w:ascii="Calibri" w:hAnsi="Calibri" w:cs="Calibri"/>
            <w:sz w:val="22"/>
            <w:szCs w:val="22"/>
          </w:rPr>
          <w:t xml:space="preserve"> statutory trust shall be reported on Schedule A and </w:t>
        </w:r>
        <w:r w:rsidR="008B1DBD" w:rsidRPr="008B1DBD">
          <w:rPr>
            <w:rFonts w:ascii="Calibri" w:hAnsi="Calibri" w:cs="Calibri"/>
            <w:sz w:val="22"/>
            <w:szCs w:val="22"/>
            <w:highlight w:val="lightGray"/>
          </w:rPr>
          <w:t>classified</w:t>
        </w:r>
        <w:r w:rsidR="008B1DBD" w:rsidRPr="008B1DBD">
          <w:rPr>
            <w:rFonts w:ascii="Calibri" w:hAnsi="Calibri" w:cs="Calibri"/>
            <w:sz w:val="22"/>
            <w:szCs w:val="22"/>
          </w:rPr>
          <w:t xml:space="preserve"> as “Held for Sale” in accordance with </w:t>
        </w:r>
        <w:r w:rsidR="008B1DBD" w:rsidRPr="008B1DBD">
          <w:rPr>
            <w:rFonts w:ascii="Calibri" w:hAnsi="Calibri" w:cs="Calibri"/>
            <w:i/>
            <w:iCs/>
            <w:sz w:val="22"/>
            <w:szCs w:val="22"/>
          </w:rPr>
          <w:t>SSAP No. 40—Real Estate Investments</w:t>
        </w:r>
        <w:r w:rsidR="008B1DBD" w:rsidRPr="008B1DBD">
          <w:rPr>
            <w:rFonts w:ascii="Calibri" w:hAnsi="Calibri" w:cs="Calibri"/>
            <w:sz w:val="22"/>
            <w:szCs w:val="22"/>
          </w:rPr>
          <w:t xml:space="preserve">. </w:t>
        </w:r>
        <w:r w:rsidR="008B1DBD" w:rsidRPr="008B1DBD">
          <w:rPr>
            <w:rFonts w:ascii="Calibri" w:hAnsi="Calibri" w:cs="Calibri"/>
            <w:sz w:val="22"/>
            <w:szCs w:val="22"/>
            <w:highlight w:val="lightGray"/>
          </w:rPr>
          <w:t xml:space="preserve">Such properties must either be directly-owned by the qualifying statutory trust </w:t>
        </w:r>
        <w:proofErr w:type="gramStart"/>
        <w:r w:rsidR="008B1DBD" w:rsidRPr="008B1DBD">
          <w:rPr>
            <w:rFonts w:ascii="Calibri" w:hAnsi="Calibri" w:cs="Calibri"/>
            <w:sz w:val="22"/>
            <w:szCs w:val="22"/>
            <w:highlight w:val="lightGray"/>
          </w:rPr>
          <w:t>or</w:t>
        </w:r>
      </w:ins>
      <w:r w:rsidR="00792139">
        <w:rPr>
          <w:rFonts w:ascii="Calibri" w:hAnsi="Calibri" w:cs="Calibri"/>
          <w:sz w:val="22"/>
          <w:szCs w:val="22"/>
          <w:highlight w:val="lightGray"/>
        </w:rPr>
        <w:t xml:space="preserve"> </w:t>
      </w:r>
      <w:ins w:id="84" w:author="Oden, Wil" w:date="2025-11-19T15:44:00Z" w16du:dateUtc="2025-11-19T21:44:00Z">
        <w:r w:rsidR="008B1DBD" w:rsidRPr="008B1DBD">
          <w:rPr>
            <w:rFonts w:ascii="Calibri" w:hAnsi="Calibri" w:cs="Calibri"/>
            <w:sz w:val="22"/>
            <w:szCs w:val="22"/>
            <w:highlight w:val="lightGray"/>
          </w:rPr>
          <w:t>held</w:t>
        </w:r>
        <w:proofErr w:type="gramEnd"/>
        <w:r w:rsidR="008B1DBD" w:rsidRPr="008B1DBD">
          <w:rPr>
            <w:rFonts w:ascii="Calibri" w:hAnsi="Calibri" w:cs="Calibri"/>
            <w:sz w:val="22"/>
            <w:szCs w:val="22"/>
            <w:highlight w:val="lightGray"/>
          </w:rPr>
          <w:t xml:space="preserve"> by the qualifying statutory trust as single residential real estate investments that are directly and wholly-owned through a limited liability company (LLC), provided they meet all requirements outlined in SSAP No. 40, paragraph 4.</w:t>
        </w:r>
      </w:ins>
    </w:p>
    <w:p w14:paraId="4C8D94A6" w14:textId="343DB9CD" w:rsidR="00161D0F" w:rsidRPr="00CC66E3" w:rsidRDefault="00006442" w:rsidP="00144EA7">
      <w:pPr>
        <w:jc w:val="both"/>
        <w:rPr>
          <w:rFonts w:ascii="Calibri" w:hAnsi="Calibri" w:cs="Calibri"/>
          <w:b/>
          <w:i/>
          <w:sz w:val="22"/>
          <w:szCs w:val="22"/>
        </w:rPr>
      </w:pPr>
      <w:r w:rsidRPr="00CC66E3">
        <w:rPr>
          <w:rFonts w:ascii="Calibri" w:hAnsi="Calibri" w:cs="Calibri"/>
          <w:b/>
          <w:i/>
          <w:sz w:val="22"/>
          <w:szCs w:val="22"/>
        </w:rPr>
        <w:t>SSAP No. 40</w:t>
      </w:r>
      <w:r w:rsidR="00584CD4" w:rsidRPr="00CC66E3">
        <w:rPr>
          <w:rFonts w:ascii="Calibri" w:hAnsi="Calibri" w:cs="Calibri"/>
          <w:b/>
          <w:i/>
          <w:sz w:val="22"/>
          <w:szCs w:val="22"/>
        </w:rPr>
        <w:t>—Real Estate Investments:</w:t>
      </w:r>
    </w:p>
    <w:p w14:paraId="3C7CCE04" w14:textId="77777777" w:rsidR="00584CD4" w:rsidRDefault="00584CD4" w:rsidP="00144EA7">
      <w:pPr>
        <w:jc w:val="both"/>
        <w:rPr>
          <w:rFonts w:ascii="Calibri" w:hAnsi="Calibri" w:cs="Calibri"/>
          <w:sz w:val="22"/>
          <w:szCs w:val="22"/>
        </w:rPr>
      </w:pPr>
    </w:p>
    <w:p w14:paraId="54283C99" w14:textId="339AB494" w:rsidR="00400D28" w:rsidRPr="00400D28" w:rsidRDefault="00400D28" w:rsidP="00400D28">
      <w:pPr>
        <w:ind w:firstLine="720"/>
        <w:jc w:val="both"/>
        <w:rPr>
          <w:rFonts w:ascii="Calibri" w:hAnsi="Calibri" w:cs="Calibri"/>
          <w:sz w:val="22"/>
          <w:szCs w:val="22"/>
        </w:rPr>
      </w:pPr>
      <w:r w:rsidRPr="00400D28">
        <w:rPr>
          <w:rFonts w:ascii="Calibri" w:hAnsi="Calibri" w:cs="Calibri"/>
          <w:sz w:val="22"/>
          <w:szCs w:val="22"/>
        </w:rPr>
        <w:t>3.</w:t>
      </w:r>
      <w:r w:rsidRPr="00400D28">
        <w:rPr>
          <w:rFonts w:ascii="Calibri" w:hAnsi="Calibri" w:cs="Calibri"/>
          <w:sz w:val="22"/>
          <w:szCs w:val="22"/>
        </w:rPr>
        <w:tab/>
        <w:t xml:space="preserve">Real estate investments </w:t>
      </w:r>
      <w:ins w:id="85" w:author="Oden, Wil" w:date="2025-11-19T15:48:00Z" w16du:dateUtc="2025-11-19T21:48:00Z">
        <w:r w:rsidRPr="0046730C">
          <w:rPr>
            <w:rFonts w:ascii="Calibri" w:hAnsi="Calibri" w:cs="Calibri"/>
            <w:sz w:val="22"/>
            <w:szCs w:val="22"/>
            <w:highlight w:val="lightGray"/>
          </w:rPr>
          <w:t>also</w:t>
        </w:r>
        <w:r w:rsidRPr="00400D28">
          <w:rPr>
            <w:rFonts w:ascii="Calibri" w:hAnsi="Calibri" w:cs="Calibri"/>
            <w:sz w:val="22"/>
            <w:szCs w:val="22"/>
          </w:rPr>
          <w:t xml:space="preserve"> </w:t>
        </w:r>
      </w:ins>
      <w:r w:rsidRPr="00400D28">
        <w:rPr>
          <w:rFonts w:ascii="Calibri" w:hAnsi="Calibri" w:cs="Calibri"/>
          <w:sz w:val="22"/>
          <w:szCs w:val="22"/>
        </w:rPr>
        <w:t>include</w:t>
      </w:r>
      <w:ins w:id="86" w:author="Oden, Wil" w:date="2025-11-19T15:50:00Z" w16du:dateUtc="2025-11-19T21:50:00Z">
        <w:r w:rsidR="0046730C" w:rsidRPr="0046730C">
          <w:rPr>
            <w:rFonts w:ascii="Calibri" w:hAnsi="Calibri" w:cs="Calibri"/>
            <w:sz w:val="22"/>
            <w:szCs w:val="22"/>
            <w:highlight w:val="lightGray"/>
          </w:rPr>
          <w:t>:</w:t>
        </w:r>
      </w:ins>
    </w:p>
    <w:p w14:paraId="26A99047" w14:textId="77777777" w:rsidR="00400D28" w:rsidRPr="00400D28" w:rsidRDefault="00400D28" w:rsidP="00400D28">
      <w:pPr>
        <w:jc w:val="both"/>
        <w:rPr>
          <w:rFonts w:ascii="Calibri" w:hAnsi="Calibri" w:cs="Calibri"/>
          <w:sz w:val="22"/>
          <w:szCs w:val="22"/>
        </w:rPr>
      </w:pPr>
    </w:p>
    <w:p w14:paraId="5210AD56" w14:textId="35BD13FB" w:rsidR="00400D28" w:rsidRPr="00400D28" w:rsidRDefault="00400D28" w:rsidP="00126022">
      <w:pPr>
        <w:ind w:left="2160" w:hanging="720"/>
        <w:jc w:val="both"/>
        <w:rPr>
          <w:rFonts w:ascii="Calibri" w:hAnsi="Calibri" w:cs="Calibri"/>
          <w:sz w:val="22"/>
          <w:szCs w:val="22"/>
        </w:rPr>
      </w:pPr>
      <w:r w:rsidRPr="00400D28">
        <w:rPr>
          <w:rFonts w:ascii="Calibri" w:hAnsi="Calibri" w:cs="Calibri"/>
          <w:sz w:val="22"/>
          <w:szCs w:val="22"/>
        </w:rPr>
        <w:t>a.</w:t>
      </w:r>
      <w:r w:rsidRPr="00400D28">
        <w:rPr>
          <w:rFonts w:ascii="Calibri" w:hAnsi="Calibri" w:cs="Calibri"/>
          <w:sz w:val="22"/>
          <w:szCs w:val="22"/>
        </w:rPr>
        <w:tab/>
        <w:t xml:space="preserve"> </w:t>
      </w:r>
      <w:del w:id="87" w:author="Oden, Wil" w:date="2025-11-19T15:49:00Z" w16du:dateUtc="2025-11-19T21:49:00Z">
        <w:r w:rsidRPr="0046730C" w:rsidDel="0046730C">
          <w:rPr>
            <w:rFonts w:ascii="Calibri" w:hAnsi="Calibri" w:cs="Calibri"/>
            <w:sz w:val="22"/>
            <w:szCs w:val="22"/>
            <w:highlight w:val="lightGray"/>
          </w:rPr>
          <w:delText>c</w:delText>
        </w:r>
      </w:del>
      <w:ins w:id="88" w:author="Oden, Wil" w:date="2025-11-19T15:49:00Z" w16du:dateUtc="2025-11-19T21:49:00Z">
        <w:r w:rsidR="0046730C" w:rsidRPr="0046730C">
          <w:rPr>
            <w:rFonts w:ascii="Calibri" w:hAnsi="Calibri" w:cs="Calibri"/>
            <w:sz w:val="22"/>
            <w:szCs w:val="22"/>
            <w:highlight w:val="lightGray"/>
          </w:rPr>
          <w:t>C</w:t>
        </w:r>
      </w:ins>
      <w:r w:rsidRPr="00400D28">
        <w:rPr>
          <w:rFonts w:ascii="Calibri" w:hAnsi="Calibri" w:cs="Calibri"/>
          <w:sz w:val="22"/>
          <w:szCs w:val="22"/>
        </w:rPr>
        <w:t>ertain acquisition, development and construction arrangements (ADC) as defined in SSAP No. 38—Acquisition, Development and Construction Arrangements;</w:t>
      </w:r>
    </w:p>
    <w:p w14:paraId="64D6A943" w14:textId="77777777" w:rsidR="00400D28" w:rsidRPr="00400D28" w:rsidRDefault="00400D28" w:rsidP="00400D28">
      <w:pPr>
        <w:jc w:val="both"/>
        <w:rPr>
          <w:rFonts w:ascii="Calibri" w:hAnsi="Calibri" w:cs="Calibri"/>
          <w:sz w:val="22"/>
          <w:szCs w:val="22"/>
        </w:rPr>
      </w:pPr>
    </w:p>
    <w:p w14:paraId="08280887" w14:textId="4C8F3D0B" w:rsidR="00400D28" w:rsidRPr="00400D28" w:rsidRDefault="00400D28" w:rsidP="00126022">
      <w:pPr>
        <w:ind w:left="2160" w:hanging="720"/>
        <w:jc w:val="both"/>
        <w:rPr>
          <w:ins w:id="89" w:author="Oden, Wil" w:date="2025-11-19T15:48:00Z" w16du:dateUtc="2025-11-19T21:48:00Z"/>
          <w:rFonts w:ascii="Calibri" w:hAnsi="Calibri" w:cs="Calibri"/>
          <w:sz w:val="22"/>
          <w:szCs w:val="22"/>
        </w:rPr>
      </w:pPr>
      <w:ins w:id="90" w:author="Oden, Wil" w:date="2025-11-19T15:48:00Z" w16du:dateUtc="2025-11-19T21:48:00Z">
        <w:r w:rsidRPr="00400D28">
          <w:rPr>
            <w:rFonts w:ascii="Calibri" w:hAnsi="Calibri" w:cs="Calibri"/>
            <w:sz w:val="22"/>
            <w:szCs w:val="22"/>
          </w:rPr>
          <w:t>b.</w:t>
        </w:r>
        <w:r w:rsidRPr="00400D28">
          <w:rPr>
            <w:rFonts w:ascii="Calibri" w:hAnsi="Calibri" w:cs="Calibri"/>
            <w:sz w:val="22"/>
            <w:szCs w:val="22"/>
          </w:rPr>
          <w:tab/>
        </w:r>
      </w:ins>
      <w:del w:id="91" w:author="Oden, Wil" w:date="2025-11-19T15:48:00Z" w16du:dateUtc="2025-11-19T21:48:00Z">
        <w:r w:rsidRPr="00400D28" w:rsidDel="00400D28">
          <w:rPr>
            <w:rFonts w:ascii="Calibri" w:hAnsi="Calibri" w:cs="Calibri"/>
            <w:sz w:val="22"/>
            <w:szCs w:val="22"/>
            <w:highlight w:val="lightGray"/>
          </w:rPr>
          <w:delText>and r</w:delText>
        </w:r>
      </w:del>
      <w:ins w:id="92" w:author="Oden, Wil" w:date="2025-11-19T15:48:00Z" w16du:dateUtc="2025-11-19T21:48:00Z">
        <w:r w:rsidRPr="00400D28">
          <w:rPr>
            <w:rFonts w:ascii="Calibri" w:hAnsi="Calibri" w:cs="Calibri"/>
            <w:sz w:val="22"/>
            <w:szCs w:val="22"/>
            <w:highlight w:val="lightGray"/>
          </w:rPr>
          <w:t>R</w:t>
        </w:r>
        <w:r w:rsidRPr="00400D28">
          <w:rPr>
            <w:rFonts w:ascii="Calibri" w:hAnsi="Calibri" w:cs="Calibri"/>
            <w:sz w:val="22"/>
            <w:szCs w:val="22"/>
          </w:rPr>
          <w:t>eal estate held within a qualifying statutory trust(s</w:t>
        </w:r>
        <w:r w:rsidRPr="0005601E">
          <w:rPr>
            <w:rFonts w:ascii="Calibri" w:hAnsi="Calibri" w:cs="Calibri"/>
            <w:sz w:val="22"/>
            <w:szCs w:val="22"/>
            <w:highlight w:val="lightGray"/>
          </w:rPr>
          <w:t>), as defined in SSAP No. 37—Mortgage Loans,</w:t>
        </w:r>
        <w:r w:rsidRPr="00400D28">
          <w:rPr>
            <w:rFonts w:ascii="Calibri" w:hAnsi="Calibri" w:cs="Calibri"/>
            <w:sz w:val="22"/>
            <w:szCs w:val="22"/>
          </w:rPr>
          <w:t xml:space="preserve"> that was acquired </w:t>
        </w:r>
      </w:ins>
      <w:del w:id="93" w:author="Oden, Wil" w:date="2025-11-19T15:52:00Z" w16du:dateUtc="2025-11-19T21:52:00Z">
        <w:r w:rsidRPr="0005601E" w:rsidDel="0005601E">
          <w:rPr>
            <w:rFonts w:ascii="Calibri" w:hAnsi="Calibri" w:cs="Calibri"/>
            <w:sz w:val="22"/>
            <w:szCs w:val="22"/>
            <w:highlight w:val="lightGray"/>
          </w:rPr>
          <w:delText>due to events described</w:delText>
        </w:r>
        <w:r w:rsidRPr="00400D28" w:rsidDel="0005601E">
          <w:rPr>
            <w:rFonts w:ascii="Calibri" w:hAnsi="Calibri" w:cs="Calibri"/>
            <w:sz w:val="22"/>
            <w:szCs w:val="22"/>
          </w:rPr>
          <w:delText xml:space="preserve"> </w:delText>
        </w:r>
      </w:del>
      <w:ins w:id="94" w:author="Oden, Wil" w:date="2025-11-19T15:48:00Z" w16du:dateUtc="2025-11-19T21:48:00Z">
        <w:r w:rsidRPr="0005601E">
          <w:rPr>
            <w:rFonts w:ascii="Calibri" w:hAnsi="Calibri" w:cs="Calibri"/>
            <w:sz w:val="22"/>
            <w:szCs w:val="22"/>
            <w:highlight w:val="lightGray"/>
          </w:rPr>
          <w:t>through an in substance repossession or foreclosure</w:t>
        </w:r>
        <w:r w:rsidRPr="00400D28">
          <w:rPr>
            <w:rFonts w:ascii="Calibri" w:hAnsi="Calibri" w:cs="Calibri"/>
            <w:sz w:val="22"/>
            <w:szCs w:val="22"/>
          </w:rPr>
          <w:t xml:space="preserve"> in </w:t>
        </w:r>
        <w:r w:rsidRPr="0005601E">
          <w:rPr>
            <w:rFonts w:ascii="Calibri" w:hAnsi="Calibri" w:cs="Calibri"/>
            <w:sz w:val="22"/>
            <w:szCs w:val="22"/>
            <w:highlight w:val="lightGray"/>
          </w:rPr>
          <w:t>accordance with</w:t>
        </w:r>
        <w:r w:rsidRPr="00400D28">
          <w:rPr>
            <w:rFonts w:ascii="Calibri" w:hAnsi="Calibri" w:cs="Calibri"/>
            <w:sz w:val="22"/>
            <w:szCs w:val="22"/>
          </w:rPr>
          <w:t xml:space="preserve"> SSAP No. 37, paragraph 18</w:t>
        </w:r>
      </w:ins>
      <w:del w:id="95" w:author="Oden, Wil" w:date="2025-11-19T15:52:00Z" w16du:dateUtc="2025-11-19T21:52:00Z">
        <w:r w:rsidRPr="00D63FBA" w:rsidDel="00D63FBA">
          <w:rPr>
            <w:rFonts w:ascii="Calibri" w:hAnsi="Calibri" w:cs="Calibri"/>
            <w:sz w:val="22"/>
            <w:szCs w:val="22"/>
            <w:highlight w:val="lightGray"/>
          </w:rPr>
          <w:delText>, and shall be reported as if directly held by the reporting entity</w:delText>
        </w:r>
      </w:del>
      <w:ins w:id="96" w:author="Oden, Wil" w:date="2025-11-19T15:48:00Z" w16du:dateUtc="2025-11-19T21:48:00Z">
        <w:r w:rsidRPr="00400D28">
          <w:rPr>
            <w:rFonts w:ascii="Calibri" w:hAnsi="Calibri" w:cs="Calibri"/>
            <w:sz w:val="22"/>
            <w:szCs w:val="22"/>
          </w:rPr>
          <w:t>.</w:t>
        </w:r>
      </w:ins>
    </w:p>
    <w:p w14:paraId="1832C860" w14:textId="77777777" w:rsidR="00400D28" w:rsidRPr="00400D28" w:rsidRDefault="00400D28" w:rsidP="00400D28">
      <w:pPr>
        <w:jc w:val="both"/>
        <w:rPr>
          <w:rFonts w:ascii="Calibri" w:hAnsi="Calibri" w:cs="Calibri"/>
          <w:sz w:val="22"/>
          <w:szCs w:val="22"/>
        </w:rPr>
      </w:pPr>
    </w:p>
    <w:p w14:paraId="6F3DC5EA" w14:textId="205A9A47" w:rsidR="00400D28" w:rsidRPr="00400D28" w:rsidRDefault="00400D28" w:rsidP="00ED4F0F">
      <w:pPr>
        <w:ind w:left="720"/>
        <w:jc w:val="both"/>
        <w:rPr>
          <w:rFonts w:ascii="Calibri" w:hAnsi="Calibri" w:cs="Calibri"/>
          <w:sz w:val="22"/>
          <w:szCs w:val="22"/>
        </w:rPr>
      </w:pPr>
      <w:r w:rsidRPr="00400D28">
        <w:rPr>
          <w:rFonts w:ascii="Calibri" w:hAnsi="Calibri" w:cs="Calibri"/>
          <w:sz w:val="22"/>
          <w:szCs w:val="22"/>
        </w:rPr>
        <w:t>4.</w:t>
      </w:r>
      <w:r w:rsidRPr="00400D28">
        <w:rPr>
          <w:rFonts w:ascii="Calibri" w:hAnsi="Calibri" w:cs="Calibri"/>
          <w:sz w:val="22"/>
          <w:szCs w:val="22"/>
        </w:rPr>
        <w:tab/>
        <w:t xml:space="preserve">A single real estate property investment that is wholly-owned by an LLC that is directly and wholly-owned </w:t>
      </w:r>
      <w:ins w:id="97" w:author="Oden, Wil" w:date="2025-11-19T15:53:00Z" w16du:dateUtc="2025-11-19T21:53:00Z">
        <w:r w:rsidR="00126022" w:rsidRPr="00126022">
          <w:rPr>
            <w:rFonts w:ascii="Calibri" w:hAnsi="Calibri" w:cs="Calibri"/>
            <w:sz w:val="22"/>
            <w:szCs w:val="22"/>
            <w:highlight w:val="lightGray"/>
          </w:rPr>
          <w:t>either</w:t>
        </w:r>
        <w:r w:rsidR="00126022" w:rsidRPr="00400D28">
          <w:rPr>
            <w:rFonts w:ascii="Calibri" w:hAnsi="Calibri" w:cs="Calibri"/>
            <w:sz w:val="22"/>
            <w:szCs w:val="22"/>
          </w:rPr>
          <w:t xml:space="preserve"> </w:t>
        </w:r>
      </w:ins>
      <w:r w:rsidRPr="00400D28">
        <w:rPr>
          <w:rFonts w:ascii="Calibri" w:hAnsi="Calibri" w:cs="Calibri"/>
          <w:sz w:val="22"/>
          <w:szCs w:val="22"/>
        </w:rPr>
        <w:t xml:space="preserve">by the reporting entity </w:t>
      </w:r>
      <w:ins w:id="98" w:author="Oden, Wil" w:date="2025-11-19T15:53:00Z" w16du:dateUtc="2025-11-19T21:53:00Z">
        <w:r w:rsidR="00126022" w:rsidRPr="00126022">
          <w:rPr>
            <w:rFonts w:ascii="Calibri" w:hAnsi="Calibri" w:cs="Calibri"/>
            <w:sz w:val="22"/>
            <w:szCs w:val="22"/>
            <w:highlight w:val="lightGray"/>
          </w:rPr>
          <w:t>or a qualifying statutory trust</w:t>
        </w:r>
        <w:r w:rsidR="00126022" w:rsidRPr="00400D28">
          <w:rPr>
            <w:rFonts w:ascii="Calibri" w:hAnsi="Calibri" w:cs="Calibri"/>
            <w:sz w:val="22"/>
            <w:szCs w:val="22"/>
          </w:rPr>
          <w:t xml:space="preserve"> </w:t>
        </w:r>
      </w:ins>
      <w:r w:rsidRPr="00400D28">
        <w:rPr>
          <w:rFonts w:ascii="Calibri" w:hAnsi="Calibri" w:cs="Calibri"/>
          <w:sz w:val="22"/>
          <w:szCs w:val="22"/>
        </w:rPr>
        <w:t xml:space="preserve">shall be captured within this statement and reported on Schedule A, Real Estate, if </w:t>
      </w:r>
      <w:proofErr w:type="gramStart"/>
      <w:r w:rsidRPr="00400D28">
        <w:rPr>
          <w:rFonts w:ascii="Calibri" w:hAnsi="Calibri" w:cs="Calibri"/>
          <w:sz w:val="22"/>
          <w:szCs w:val="22"/>
        </w:rPr>
        <w:t>all of</w:t>
      </w:r>
      <w:proofErr w:type="gramEnd"/>
      <w:r w:rsidRPr="00400D28">
        <w:rPr>
          <w:rFonts w:ascii="Calibri" w:hAnsi="Calibri" w:cs="Calibri"/>
          <w:sz w:val="22"/>
          <w:szCs w:val="22"/>
        </w:rPr>
        <w:t xml:space="preserve"> the following criteria are met. Real estate owned through an LLC that meets the stated criteria shall follow all statutory requirements within this </w:t>
      </w:r>
      <w:r w:rsidR="00C01CCB" w:rsidRPr="00400D28">
        <w:rPr>
          <w:rFonts w:ascii="Calibri" w:hAnsi="Calibri" w:cs="Calibri"/>
          <w:sz w:val="22"/>
          <w:szCs w:val="22"/>
        </w:rPr>
        <w:t>statement.</w:t>
      </w:r>
      <w:r w:rsidRPr="00400D28">
        <w:rPr>
          <w:rFonts w:ascii="Calibri" w:hAnsi="Calibri" w:cs="Calibri"/>
          <w:sz w:val="22"/>
          <w:szCs w:val="22"/>
        </w:rPr>
        <w:t xml:space="preserve"> Real estate owned through an LLC that does not meet the criteria shall be reported on Schedule BA, Other Long-Term Invested Assets. Regardless of whether reported on Schedule A or Schedule BA, all LLC’s owned by the reporting entity shall be detailed in Schedule Y.</w:t>
      </w:r>
    </w:p>
    <w:p w14:paraId="0BC53A93" w14:textId="1EB402D3" w:rsidR="00400D28" w:rsidRPr="00400D28" w:rsidRDefault="00400D28" w:rsidP="00400D28">
      <w:pPr>
        <w:jc w:val="both"/>
        <w:rPr>
          <w:rFonts w:ascii="Calibri" w:hAnsi="Calibri" w:cs="Calibri"/>
          <w:sz w:val="22"/>
          <w:szCs w:val="22"/>
        </w:rPr>
      </w:pPr>
    </w:p>
    <w:p w14:paraId="07479F2D" w14:textId="79805506" w:rsidR="00584CD4" w:rsidRDefault="00400D28" w:rsidP="00ED4F0F">
      <w:pPr>
        <w:ind w:left="720"/>
        <w:jc w:val="both"/>
        <w:rPr>
          <w:rFonts w:ascii="Calibri" w:hAnsi="Calibri" w:cs="Calibri"/>
          <w:sz w:val="22"/>
          <w:szCs w:val="22"/>
        </w:rPr>
      </w:pPr>
      <w:r w:rsidRPr="00400D28">
        <w:rPr>
          <w:rFonts w:ascii="Calibri" w:hAnsi="Calibri" w:cs="Calibri"/>
          <w:sz w:val="22"/>
          <w:szCs w:val="22"/>
        </w:rPr>
        <w:t>27.</w:t>
      </w:r>
      <w:r w:rsidRPr="00400D28">
        <w:rPr>
          <w:rFonts w:ascii="Calibri" w:hAnsi="Calibri" w:cs="Calibri"/>
          <w:sz w:val="22"/>
          <w:szCs w:val="22"/>
        </w:rPr>
        <w:tab/>
        <w:t>An entity that holds real estate investments through an LLC, which qualifies for inclusion in this statement because all the criteria in paragraph 4 are met, shall separately report each investment on Schedule A, and code the real estate as wholly-owned through an LLC.</w:t>
      </w:r>
      <w:ins w:id="99" w:author="Oden, Wil" w:date="2025-11-19T15:54:00Z" w16du:dateUtc="2025-11-19T21:54:00Z">
        <w:r w:rsidR="00126022" w:rsidRPr="00126022">
          <w:rPr>
            <w:rFonts w:ascii="Calibri" w:hAnsi="Calibri" w:cs="Calibri"/>
            <w:sz w:val="22"/>
            <w:szCs w:val="22"/>
          </w:rPr>
          <w:t xml:space="preserve"> </w:t>
        </w:r>
        <w:r w:rsidR="00126022" w:rsidRPr="00400D28">
          <w:rPr>
            <w:rFonts w:ascii="Calibri" w:hAnsi="Calibri" w:cs="Calibri"/>
            <w:sz w:val="22"/>
            <w:szCs w:val="22"/>
          </w:rPr>
          <w:t>A reporting entity that holds real estate investments through a qualifying statutory trust in accordance with SSAP No. 37, shall separately report each investment on Schedule A</w:t>
        </w:r>
      </w:ins>
      <w:del w:id="100" w:author="Oden, Wil" w:date="2025-11-19T15:54:00Z" w16du:dateUtc="2025-11-19T21:54:00Z">
        <w:r w:rsidRPr="00126022" w:rsidDel="00126022">
          <w:rPr>
            <w:rFonts w:ascii="Calibri" w:hAnsi="Calibri" w:cs="Calibri"/>
            <w:sz w:val="22"/>
            <w:szCs w:val="22"/>
            <w:highlight w:val="lightGray"/>
          </w:rPr>
          <w:delText>, and code the real estate as owned through a qualifying statutory</w:delText>
        </w:r>
        <w:r w:rsidRPr="00400D28" w:rsidDel="00126022">
          <w:rPr>
            <w:rFonts w:ascii="Calibri" w:hAnsi="Calibri" w:cs="Calibri"/>
            <w:sz w:val="22"/>
            <w:szCs w:val="22"/>
          </w:rPr>
          <w:delText xml:space="preserve"> </w:delText>
        </w:r>
        <w:r w:rsidRPr="00126022" w:rsidDel="00126022">
          <w:rPr>
            <w:rFonts w:ascii="Calibri" w:hAnsi="Calibri" w:cs="Calibri"/>
            <w:sz w:val="22"/>
            <w:szCs w:val="22"/>
            <w:highlight w:val="lightGray"/>
          </w:rPr>
          <w:delText>trust</w:delText>
        </w:r>
      </w:del>
      <w:r w:rsidRPr="00400D28">
        <w:rPr>
          <w:rFonts w:ascii="Calibri" w:hAnsi="Calibri" w:cs="Calibri"/>
          <w:sz w:val="22"/>
          <w:szCs w:val="22"/>
        </w:rPr>
        <w:t>.</w:t>
      </w:r>
    </w:p>
    <w:p w14:paraId="51D7CD1F" w14:textId="77777777" w:rsidR="008235D8" w:rsidRDefault="008235D8" w:rsidP="00144EA7">
      <w:pPr>
        <w:jc w:val="both"/>
        <w:rPr>
          <w:rFonts w:ascii="Calibri" w:hAnsi="Calibri" w:cs="Calibri"/>
          <w:sz w:val="22"/>
          <w:szCs w:val="22"/>
        </w:rPr>
      </w:pPr>
    </w:p>
    <w:p w14:paraId="121FE2D6" w14:textId="77777777" w:rsidR="008235D8" w:rsidRDefault="008235D8" w:rsidP="00144EA7">
      <w:pPr>
        <w:jc w:val="both"/>
        <w:rPr>
          <w:rFonts w:ascii="Calibri" w:hAnsi="Calibri" w:cs="Calibri"/>
          <w:sz w:val="22"/>
          <w:szCs w:val="22"/>
        </w:rPr>
      </w:pPr>
    </w:p>
    <w:p w14:paraId="415A6D9C" w14:textId="77777777" w:rsidR="004A216B" w:rsidRDefault="004A216B" w:rsidP="00144EA7">
      <w:pPr>
        <w:jc w:val="both"/>
        <w:rPr>
          <w:rFonts w:ascii="Calibri" w:hAnsi="Calibri" w:cs="Calibri"/>
          <w:sz w:val="22"/>
          <w:szCs w:val="22"/>
        </w:rPr>
      </w:pPr>
    </w:p>
    <w:p w14:paraId="3C0DC8C7" w14:textId="77777777" w:rsidR="004A216B" w:rsidRDefault="004A216B" w:rsidP="00144EA7">
      <w:pPr>
        <w:jc w:val="both"/>
        <w:rPr>
          <w:rFonts w:ascii="Calibri" w:hAnsi="Calibri" w:cs="Calibri"/>
          <w:sz w:val="22"/>
          <w:szCs w:val="22"/>
        </w:rPr>
      </w:pPr>
    </w:p>
    <w:p w14:paraId="17F1D540" w14:textId="77777777" w:rsidR="004A216B" w:rsidRDefault="004A216B" w:rsidP="00144EA7">
      <w:pPr>
        <w:jc w:val="both"/>
        <w:rPr>
          <w:rFonts w:ascii="Calibri" w:hAnsi="Calibri" w:cs="Calibri"/>
          <w:sz w:val="22"/>
          <w:szCs w:val="22"/>
        </w:rPr>
      </w:pPr>
    </w:p>
    <w:p w14:paraId="58A15E81" w14:textId="77777777" w:rsidR="004A216B" w:rsidRDefault="004A216B" w:rsidP="00144EA7">
      <w:pPr>
        <w:jc w:val="both"/>
        <w:rPr>
          <w:ins w:id="101" w:author="Stultz, Jake 1" w:date="2025-11-24T08:54:00Z" w16du:dateUtc="2025-11-24T14:54:00Z"/>
          <w:rFonts w:ascii="Calibri" w:hAnsi="Calibri" w:cs="Calibri"/>
          <w:sz w:val="22"/>
          <w:szCs w:val="22"/>
        </w:rPr>
      </w:pPr>
    </w:p>
    <w:p w14:paraId="240C7BFE" w14:textId="77777777" w:rsidR="007B7709" w:rsidRPr="00B51181" w:rsidRDefault="007B7709" w:rsidP="00144EA7">
      <w:pPr>
        <w:jc w:val="both"/>
        <w:rPr>
          <w:rFonts w:ascii="Calibri" w:hAnsi="Calibri" w:cs="Calibri"/>
          <w:sz w:val="22"/>
          <w:szCs w:val="22"/>
        </w:rPr>
      </w:pPr>
    </w:p>
    <w:tbl>
      <w:tblPr>
        <w:tblW w:w="10075"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C94083" w:rsidRPr="00515364" w14:paraId="551A2A79" w14:textId="77777777" w:rsidTr="004D15A4">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50C683B4" w14:textId="77777777" w:rsidR="00C94083" w:rsidRPr="00B51181" w:rsidRDefault="00C94083">
            <w:pPr>
              <w:widowControl w:val="0"/>
              <w:jc w:val="center"/>
              <w:rPr>
                <w:rFonts w:ascii="Calibri" w:hAnsi="Calibri" w:cs="Calibri"/>
                <w:b/>
                <w:color w:val="FFFFFF"/>
                <w:sz w:val="22"/>
                <w:szCs w:val="22"/>
              </w:rPr>
            </w:pPr>
            <w:r w:rsidRPr="00B51181">
              <w:rPr>
                <w:rFonts w:ascii="Calibri" w:hAnsi="Calibri" w:cs="Calibri"/>
                <w:b/>
                <w:color w:val="000000"/>
                <w:sz w:val="22"/>
                <w:szCs w:val="22"/>
              </w:rPr>
              <w:lastRenderedPageBreak/>
              <w:br w:type="page"/>
            </w:r>
          </w:p>
          <w:p w14:paraId="6AB76522" w14:textId="77777777" w:rsidR="00C94083" w:rsidRPr="00B51181" w:rsidRDefault="00C94083">
            <w:pPr>
              <w:widowControl w:val="0"/>
              <w:jc w:val="center"/>
              <w:rPr>
                <w:rFonts w:ascii="Calibri" w:hAnsi="Calibri" w:cs="Calibri"/>
                <w:b/>
                <w:color w:val="FFFFFF"/>
                <w:sz w:val="22"/>
                <w:szCs w:val="22"/>
              </w:rPr>
            </w:pPr>
            <w:r w:rsidRPr="00B51181">
              <w:rPr>
                <w:rFonts w:ascii="Calibri" w:hAnsi="Calibri" w:cs="Calibr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8AFB3E7" w14:textId="77777777" w:rsidR="00C94083" w:rsidRPr="00B51181" w:rsidRDefault="00C94083">
            <w:pPr>
              <w:widowControl w:val="0"/>
              <w:jc w:val="center"/>
              <w:rPr>
                <w:rFonts w:ascii="Calibri" w:hAnsi="Calibri" w:cs="Calibri"/>
                <w:b/>
                <w:color w:val="FFFFFF"/>
                <w:sz w:val="22"/>
                <w:szCs w:val="22"/>
              </w:rPr>
            </w:pPr>
          </w:p>
          <w:p w14:paraId="279563A3" w14:textId="77777777" w:rsidR="00C94083" w:rsidRPr="00B51181" w:rsidRDefault="00C94083">
            <w:pPr>
              <w:widowControl w:val="0"/>
              <w:jc w:val="center"/>
              <w:rPr>
                <w:rFonts w:ascii="Calibri" w:hAnsi="Calibri" w:cs="Calibri"/>
                <w:b/>
                <w:color w:val="FFFFFF"/>
                <w:sz w:val="22"/>
                <w:szCs w:val="22"/>
              </w:rPr>
            </w:pPr>
            <w:r w:rsidRPr="00B51181">
              <w:rPr>
                <w:rFonts w:ascii="Calibri" w:hAnsi="Calibri" w:cs="Calibr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291C18F7" w14:textId="77777777" w:rsidR="00C94083" w:rsidRPr="00B51181" w:rsidRDefault="00C94083">
            <w:pPr>
              <w:widowControl w:val="0"/>
              <w:jc w:val="center"/>
              <w:rPr>
                <w:rFonts w:ascii="Calibri" w:hAnsi="Calibri" w:cs="Calibri"/>
                <w:b/>
                <w:color w:val="FFFFFF"/>
                <w:sz w:val="22"/>
                <w:szCs w:val="22"/>
              </w:rPr>
            </w:pPr>
          </w:p>
          <w:p w14:paraId="35F690C6" w14:textId="77777777" w:rsidR="00C94083" w:rsidRPr="00B51181" w:rsidRDefault="00C94083">
            <w:pPr>
              <w:widowControl w:val="0"/>
              <w:jc w:val="center"/>
              <w:rPr>
                <w:rFonts w:ascii="Calibri" w:hAnsi="Calibri" w:cs="Calibri"/>
                <w:b/>
                <w:color w:val="FFFFFF"/>
                <w:sz w:val="22"/>
                <w:szCs w:val="22"/>
              </w:rPr>
            </w:pPr>
            <w:r w:rsidRPr="00B51181">
              <w:rPr>
                <w:rFonts w:ascii="Calibri" w:hAnsi="Calibri" w:cs="Calibr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4F1CDBFD" w14:textId="77777777" w:rsidR="00C94083" w:rsidRPr="00B51181" w:rsidRDefault="00C94083">
            <w:pPr>
              <w:widowControl w:val="0"/>
              <w:jc w:val="center"/>
              <w:rPr>
                <w:rFonts w:ascii="Calibri" w:hAnsi="Calibri" w:cs="Calibri"/>
                <w:b/>
                <w:color w:val="FFFFFF"/>
                <w:sz w:val="22"/>
                <w:szCs w:val="22"/>
              </w:rPr>
            </w:pPr>
            <w:r w:rsidRPr="00B51181">
              <w:rPr>
                <w:rFonts w:ascii="Calibri" w:hAnsi="Calibri" w:cs="Calibr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21304D82" w14:textId="77777777" w:rsidR="00C94083" w:rsidRPr="00B51181" w:rsidRDefault="00C94083">
            <w:pPr>
              <w:widowControl w:val="0"/>
              <w:jc w:val="center"/>
              <w:rPr>
                <w:rFonts w:ascii="Calibri" w:hAnsi="Calibri" w:cs="Calibri"/>
                <w:b/>
                <w:color w:val="FFFFFF"/>
                <w:sz w:val="22"/>
                <w:szCs w:val="22"/>
              </w:rPr>
            </w:pPr>
            <w:r w:rsidRPr="00B51181">
              <w:rPr>
                <w:rFonts w:ascii="Calibri" w:hAnsi="Calibri" w:cs="Calibri"/>
                <w:b/>
                <w:sz w:val="22"/>
                <w:szCs w:val="22"/>
              </w:rPr>
              <w:t>Comment Letter Page Number</w:t>
            </w:r>
          </w:p>
        </w:tc>
      </w:tr>
      <w:tr w:rsidR="00C94083" w:rsidRPr="00515364" w14:paraId="6E99F953" w14:textId="77777777" w:rsidTr="004D15A4">
        <w:trPr>
          <w:trHeight w:val="800"/>
        </w:trPr>
        <w:tc>
          <w:tcPr>
            <w:tcW w:w="1615" w:type="dxa"/>
            <w:tcBorders>
              <w:top w:val="single" w:sz="4" w:space="0" w:color="FFFFFF"/>
            </w:tcBorders>
            <w:shd w:val="clear" w:color="auto" w:fill="F2F2F2"/>
            <w:vAlign w:val="center"/>
          </w:tcPr>
          <w:p w14:paraId="67DC5146" w14:textId="77777777" w:rsidR="00C94083" w:rsidRPr="00B51181" w:rsidRDefault="00C94083">
            <w:pPr>
              <w:widowControl w:val="0"/>
              <w:jc w:val="center"/>
              <w:rPr>
                <w:rFonts w:ascii="Calibri" w:hAnsi="Calibri" w:cs="Calibri"/>
                <w:b/>
                <w:sz w:val="22"/>
                <w:szCs w:val="22"/>
              </w:rPr>
            </w:pPr>
            <w:r w:rsidRPr="00B51181">
              <w:rPr>
                <w:rFonts w:ascii="Calibri" w:hAnsi="Calibri" w:cs="Calibri"/>
                <w:b/>
                <w:sz w:val="22"/>
                <w:szCs w:val="22"/>
              </w:rPr>
              <w:t>2024-15</w:t>
            </w:r>
          </w:p>
          <w:p w14:paraId="0A26EB29" w14:textId="77777777" w:rsidR="00C94083" w:rsidRPr="00B51181" w:rsidRDefault="00C94083">
            <w:pPr>
              <w:widowControl w:val="0"/>
              <w:jc w:val="center"/>
              <w:rPr>
                <w:rFonts w:ascii="Calibri" w:hAnsi="Calibri" w:cs="Calibri"/>
                <w:b/>
                <w:sz w:val="22"/>
                <w:szCs w:val="22"/>
              </w:rPr>
            </w:pPr>
            <w:r w:rsidRPr="00B51181">
              <w:rPr>
                <w:rFonts w:ascii="Calibri" w:hAnsi="Calibri" w:cs="Calibri"/>
                <w:b/>
                <w:sz w:val="22"/>
                <w:szCs w:val="22"/>
              </w:rPr>
              <w:t>(Julie)</w:t>
            </w:r>
          </w:p>
        </w:tc>
        <w:tc>
          <w:tcPr>
            <w:tcW w:w="3198" w:type="dxa"/>
            <w:tcBorders>
              <w:top w:val="single" w:sz="4" w:space="0" w:color="FFFFFF"/>
            </w:tcBorders>
            <w:shd w:val="clear" w:color="auto" w:fill="F2F2F2"/>
            <w:vAlign w:val="center"/>
          </w:tcPr>
          <w:p w14:paraId="1218399F" w14:textId="77777777" w:rsidR="00C94083" w:rsidRPr="00B51181" w:rsidRDefault="00C94083">
            <w:pPr>
              <w:pStyle w:val="Heading2"/>
              <w:rPr>
                <w:rFonts w:ascii="Calibri" w:hAnsi="Calibri" w:cs="Calibri"/>
                <w:sz w:val="22"/>
                <w:szCs w:val="22"/>
              </w:rPr>
            </w:pPr>
            <w:r w:rsidRPr="00B51181">
              <w:rPr>
                <w:rFonts w:ascii="Calibri" w:hAnsi="Calibri" w:cs="Calibri"/>
                <w:sz w:val="22"/>
                <w:szCs w:val="22"/>
              </w:rPr>
              <w:t>ALM Derivatives</w:t>
            </w:r>
          </w:p>
        </w:tc>
        <w:tc>
          <w:tcPr>
            <w:tcW w:w="2112" w:type="dxa"/>
            <w:tcBorders>
              <w:top w:val="single" w:sz="4" w:space="0" w:color="FFFFFF"/>
            </w:tcBorders>
            <w:shd w:val="clear" w:color="auto" w:fill="F2F2F2"/>
            <w:vAlign w:val="center"/>
          </w:tcPr>
          <w:p w14:paraId="38893453" w14:textId="77777777" w:rsidR="00C94083" w:rsidRDefault="001F57C1">
            <w:pPr>
              <w:widowControl w:val="0"/>
              <w:jc w:val="center"/>
              <w:rPr>
                <w:rFonts w:ascii="Calibri" w:hAnsi="Calibri" w:cs="Calibri"/>
                <w:b/>
                <w:sz w:val="22"/>
                <w:szCs w:val="22"/>
              </w:rPr>
            </w:pPr>
            <w:r w:rsidRPr="00B51181">
              <w:rPr>
                <w:rFonts w:ascii="Calibri" w:hAnsi="Calibri" w:cs="Calibri"/>
                <w:b/>
                <w:sz w:val="22"/>
                <w:szCs w:val="22"/>
              </w:rPr>
              <w:t>11</w:t>
            </w:r>
            <w:r w:rsidR="00C94083" w:rsidRPr="00B51181">
              <w:rPr>
                <w:rFonts w:ascii="Calibri" w:hAnsi="Calibri" w:cs="Calibri"/>
                <w:b/>
                <w:sz w:val="22"/>
                <w:szCs w:val="22"/>
              </w:rPr>
              <w:t xml:space="preserve"> – Agenda Item </w:t>
            </w:r>
          </w:p>
          <w:p w14:paraId="0D337A05" w14:textId="77777777" w:rsidR="00EC7DE2" w:rsidRDefault="00EC7DE2">
            <w:pPr>
              <w:widowControl w:val="0"/>
              <w:jc w:val="center"/>
              <w:rPr>
                <w:rFonts w:ascii="Calibri" w:hAnsi="Calibri" w:cs="Calibri"/>
                <w:b/>
                <w:sz w:val="22"/>
                <w:szCs w:val="22"/>
              </w:rPr>
            </w:pPr>
            <w:r>
              <w:rPr>
                <w:rFonts w:ascii="Calibri" w:hAnsi="Calibri" w:cs="Calibri"/>
                <w:b/>
                <w:sz w:val="22"/>
                <w:szCs w:val="22"/>
              </w:rPr>
              <w:t>11.a – AC Proposal</w:t>
            </w:r>
          </w:p>
          <w:p w14:paraId="4667454E" w14:textId="30AAE477" w:rsidR="00EC7DE2" w:rsidRPr="00B51181" w:rsidRDefault="00EC7DE2">
            <w:pPr>
              <w:widowControl w:val="0"/>
              <w:jc w:val="center"/>
              <w:rPr>
                <w:rFonts w:ascii="Calibri" w:hAnsi="Calibri" w:cs="Calibri"/>
                <w:b/>
                <w:sz w:val="22"/>
                <w:szCs w:val="22"/>
              </w:rPr>
            </w:pPr>
            <w:r>
              <w:rPr>
                <w:rFonts w:ascii="Calibri" w:hAnsi="Calibri" w:cs="Calibri"/>
                <w:b/>
                <w:sz w:val="22"/>
                <w:szCs w:val="22"/>
              </w:rPr>
              <w:t>11.b – FV Proposal</w:t>
            </w:r>
          </w:p>
        </w:tc>
        <w:tc>
          <w:tcPr>
            <w:tcW w:w="1710" w:type="dxa"/>
            <w:tcBorders>
              <w:top w:val="single" w:sz="4" w:space="0" w:color="FFFFFF"/>
            </w:tcBorders>
            <w:shd w:val="clear" w:color="auto" w:fill="F2F2F2"/>
            <w:vAlign w:val="center"/>
          </w:tcPr>
          <w:p w14:paraId="02DA9230" w14:textId="30FF4E12" w:rsidR="00C94083" w:rsidRPr="00B51181" w:rsidRDefault="00C94083">
            <w:pPr>
              <w:widowControl w:val="0"/>
              <w:jc w:val="center"/>
              <w:rPr>
                <w:rFonts w:ascii="Calibri" w:hAnsi="Calibri" w:cs="Calibri"/>
                <w:b/>
                <w:sz w:val="22"/>
                <w:szCs w:val="22"/>
              </w:rPr>
            </w:pPr>
            <w:r w:rsidRPr="00B51181">
              <w:rPr>
                <w:rFonts w:ascii="Calibri" w:hAnsi="Calibri" w:cs="Calibri"/>
                <w:b/>
                <w:sz w:val="22"/>
                <w:szCs w:val="22"/>
              </w:rPr>
              <w:t xml:space="preserve">Agreement </w:t>
            </w:r>
            <w:r w:rsidR="00D809B3">
              <w:rPr>
                <w:rFonts w:ascii="Calibri" w:hAnsi="Calibri" w:cs="Calibri"/>
                <w:b/>
                <w:sz w:val="22"/>
                <w:szCs w:val="22"/>
              </w:rPr>
              <w:t>and</w:t>
            </w:r>
            <w:r w:rsidRPr="00B51181">
              <w:rPr>
                <w:rFonts w:ascii="Calibri" w:hAnsi="Calibri" w:cs="Calibri"/>
                <w:b/>
                <w:sz w:val="22"/>
                <w:szCs w:val="22"/>
              </w:rPr>
              <w:t xml:space="preserve"> Comments</w:t>
            </w:r>
          </w:p>
        </w:tc>
        <w:tc>
          <w:tcPr>
            <w:tcW w:w="1440" w:type="dxa"/>
            <w:tcBorders>
              <w:top w:val="single" w:sz="4" w:space="0" w:color="FFFFFF"/>
            </w:tcBorders>
            <w:shd w:val="clear" w:color="auto" w:fill="F2F2F2"/>
            <w:vAlign w:val="center"/>
          </w:tcPr>
          <w:p w14:paraId="1626EE8B" w14:textId="6F489491" w:rsidR="00C94083" w:rsidRPr="00B51181" w:rsidRDefault="00C65EF8">
            <w:pPr>
              <w:widowControl w:val="0"/>
              <w:jc w:val="center"/>
              <w:rPr>
                <w:rFonts w:ascii="Calibri" w:hAnsi="Calibri" w:cs="Calibri"/>
                <w:b/>
                <w:sz w:val="22"/>
                <w:szCs w:val="22"/>
              </w:rPr>
            </w:pPr>
            <w:r w:rsidRPr="00B51181">
              <w:rPr>
                <w:rFonts w:ascii="Calibri" w:hAnsi="Calibri" w:cs="Calibri"/>
                <w:b/>
                <w:sz w:val="22"/>
                <w:szCs w:val="22"/>
              </w:rPr>
              <w:t>ACLI</w:t>
            </w:r>
            <w:r w:rsidR="00C94083" w:rsidRPr="00B51181">
              <w:rPr>
                <w:rFonts w:ascii="Calibri" w:hAnsi="Calibri" w:cs="Calibri"/>
                <w:b/>
                <w:sz w:val="22"/>
                <w:szCs w:val="22"/>
              </w:rPr>
              <w:t xml:space="preserve"> – </w:t>
            </w:r>
            <w:r w:rsidRPr="00B51181">
              <w:rPr>
                <w:rFonts w:ascii="Calibri" w:hAnsi="Calibri" w:cs="Calibri"/>
                <w:b/>
                <w:sz w:val="22"/>
                <w:szCs w:val="22"/>
              </w:rPr>
              <w:t>9</w:t>
            </w:r>
          </w:p>
        </w:tc>
      </w:tr>
    </w:tbl>
    <w:p w14:paraId="05699D88" w14:textId="79A20CB7" w:rsidR="00C94083" w:rsidRPr="00B51181" w:rsidRDefault="00C94083" w:rsidP="001E5B45">
      <w:pPr>
        <w:pStyle w:val="BodyTextIndent"/>
        <w:spacing w:before="60"/>
        <w:ind w:left="0" w:firstLine="0"/>
        <w:jc w:val="both"/>
        <w:rPr>
          <w:rFonts w:ascii="Calibri" w:hAnsi="Calibri" w:cs="Calibri"/>
          <w:i/>
          <w:sz w:val="22"/>
          <w:szCs w:val="22"/>
          <w:u w:val="single"/>
        </w:rPr>
      </w:pPr>
      <w:r w:rsidRPr="00B51181">
        <w:rPr>
          <w:rFonts w:ascii="Calibri" w:hAnsi="Calibri" w:cs="Calibri"/>
          <w:i/>
          <w:sz w:val="22"/>
          <w:szCs w:val="22"/>
          <w:u w:val="single"/>
        </w:rPr>
        <w:t>Summary:</w:t>
      </w:r>
    </w:p>
    <w:p w14:paraId="4E850D43" w14:textId="3DE2C802" w:rsidR="001509DE" w:rsidRPr="004D15A4" w:rsidRDefault="001509DE" w:rsidP="001509DE">
      <w:pPr>
        <w:jc w:val="both"/>
        <w:rPr>
          <w:rFonts w:ascii="Calibri" w:hAnsi="Calibri" w:cs="Calibri"/>
          <w:sz w:val="22"/>
          <w:szCs w:val="22"/>
        </w:rPr>
      </w:pPr>
      <w:r w:rsidRPr="004D15A4">
        <w:rPr>
          <w:rFonts w:ascii="Calibri" w:hAnsi="Calibri" w:cs="Calibri"/>
          <w:sz w:val="22"/>
          <w:szCs w:val="22"/>
        </w:rPr>
        <w:t xml:space="preserve">On September 10, 2025, the Working Group received a presentation on proposed </w:t>
      </w:r>
      <w:r w:rsidR="001B25D8" w:rsidRPr="004D15A4">
        <w:rPr>
          <w:rFonts w:ascii="Calibri" w:hAnsi="Calibri" w:cs="Calibri"/>
          <w:sz w:val="22"/>
          <w:szCs w:val="22"/>
        </w:rPr>
        <w:t>asset-liability matching (</w:t>
      </w:r>
      <w:r w:rsidRPr="004D15A4">
        <w:rPr>
          <w:rFonts w:ascii="Calibri" w:hAnsi="Calibri" w:cs="Calibri"/>
          <w:sz w:val="22"/>
          <w:szCs w:val="22"/>
        </w:rPr>
        <w:t>ALM</w:t>
      </w:r>
      <w:r w:rsidR="001B25D8" w:rsidRPr="004D15A4">
        <w:rPr>
          <w:rFonts w:ascii="Calibri" w:hAnsi="Calibri" w:cs="Calibri"/>
          <w:sz w:val="22"/>
          <w:szCs w:val="22"/>
        </w:rPr>
        <w:t>)</w:t>
      </w:r>
      <w:r w:rsidRPr="004D15A4">
        <w:rPr>
          <w:rFonts w:ascii="Calibri" w:hAnsi="Calibri" w:cs="Calibri"/>
          <w:sz w:val="22"/>
          <w:szCs w:val="22"/>
        </w:rPr>
        <w:t xml:space="preserve"> derivative guidance from the ACLI, along with two drafts of potential statutory accounting guidance. These drafts illustrate possible ALM derivative guidance using 1) an amortized cost method and 2) fair value and spread method. The Working Group exposed the entire package (presentation and both potential options for SAP guidance) with a comment period ending October 31, 2025. Comments </w:t>
      </w:r>
      <w:r w:rsidR="00C068B8">
        <w:rPr>
          <w:rFonts w:ascii="Calibri" w:hAnsi="Calibri" w:cs="Calibri"/>
          <w:sz w:val="22"/>
          <w:szCs w:val="22"/>
        </w:rPr>
        <w:t>were</w:t>
      </w:r>
      <w:r w:rsidRPr="004D15A4">
        <w:rPr>
          <w:rFonts w:ascii="Calibri" w:hAnsi="Calibri" w:cs="Calibri"/>
          <w:sz w:val="22"/>
          <w:szCs w:val="22"/>
        </w:rPr>
        <w:t xml:space="preserve"> specifically requested on whether guidance for ALM derivatives should be further pursued, and if so, whether the amortized cost or fair value method is preferred. </w:t>
      </w:r>
    </w:p>
    <w:p w14:paraId="69D6C16A" w14:textId="77777777" w:rsidR="00C42DE2" w:rsidRPr="00B51181" w:rsidRDefault="00C42DE2" w:rsidP="00C94083">
      <w:pPr>
        <w:jc w:val="both"/>
        <w:rPr>
          <w:rFonts w:ascii="Calibri" w:hAnsi="Calibri" w:cs="Calibri"/>
          <w:sz w:val="22"/>
          <w:szCs w:val="22"/>
        </w:rPr>
      </w:pPr>
    </w:p>
    <w:p w14:paraId="22805FE8" w14:textId="57455A8A" w:rsidR="00C42DE2" w:rsidRPr="001E5B45" w:rsidRDefault="00C42DE2" w:rsidP="00C94083">
      <w:pPr>
        <w:jc w:val="both"/>
        <w:rPr>
          <w:rFonts w:ascii="Calibri" w:hAnsi="Calibri" w:cs="Calibri"/>
          <w:i/>
          <w:iCs/>
          <w:sz w:val="22"/>
          <w:szCs w:val="22"/>
        </w:rPr>
      </w:pPr>
      <w:r w:rsidRPr="001E5B45">
        <w:rPr>
          <w:rFonts w:ascii="Calibri" w:hAnsi="Calibri" w:cs="Calibri"/>
          <w:i/>
          <w:iCs/>
          <w:sz w:val="22"/>
          <w:szCs w:val="22"/>
        </w:rPr>
        <w:t xml:space="preserve">Note: Although this item </w:t>
      </w:r>
      <w:r w:rsidR="00204DB6" w:rsidRPr="001E5B45">
        <w:rPr>
          <w:rFonts w:ascii="Calibri" w:hAnsi="Calibri" w:cs="Calibri"/>
          <w:i/>
          <w:iCs/>
          <w:sz w:val="22"/>
          <w:szCs w:val="22"/>
        </w:rPr>
        <w:t xml:space="preserve">has support from interested parties, it has been included for discussion as regulator feedback and consideration is key for this item. </w:t>
      </w:r>
    </w:p>
    <w:p w14:paraId="3CB2453F" w14:textId="77777777" w:rsidR="00C94083" w:rsidRPr="00B51181" w:rsidRDefault="00C94083" w:rsidP="00C94083">
      <w:pPr>
        <w:jc w:val="both"/>
        <w:rPr>
          <w:rFonts w:ascii="Calibri" w:hAnsi="Calibri" w:cs="Calibri"/>
          <w:sz w:val="22"/>
          <w:szCs w:val="22"/>
        </w:rPr>
      </w:pPr>
    </w:p>
    <w:p w14:paraId="1E1752D0" w14:textId="77777777" w:rsidR="00C94083" w:rsidRPr="00B51181" w:rsidRDefault="00C94083" w:rsidP="00C94083">
      <w:pPr>
        <w:pStyle w:val="paragraph"/>
        <w:keepNext/>
        <w:spacing w:before="0" w:beforeAutospacing="0" w:after="0" w:afterAutospacing="0"/>
        <w:jc w:val="both"/>
        <w:textAlignment w:val="baseline"/>
        <w:rPr>
          <w:rFonts w:ascii="Calibri" w:hAnsi="Calibri" w:cs="Calibri"/>
          <w:i/>
          <w:sz w:val="22"/>
          <w:szCs w:val="22"/>
          <w:u w:val="single"/>
        </w:rPr>
      </w:pPr>
      <w:r w:rsidRPr="00B51181">
        <w:rPr>
          <w:rFonts w:ascii="Calibri" w:hAnsi="Calibri" w:cs="Calibri"/>
          <w:i/>
          <w:sz w:val="22"/>
          <w:szCs w:val="22"/>
          <w:u w:val="single"/>
        </w:rPr>
        <w:t>Interested Parties’ Comments:</w:t>
      </w:r>
    </w:p>
    <w:p w14:paraId="7FD0AFA1" w14:textId="77777777" w:rsidR="00C94083" w:rsidRPr="00B51181" w:rsidRDefault="00C94083" w:rsidP="00C94083">
      <w:pPr>
        <w:widowControl w:val="0"/>
        <w:jc w:val="both"/>
        <w:rPr>
          <w:rFonts w:ascii="Calibri" w:hAnsi="Calibri" w:cs="Calibri"/>
          <w:color w:val="000000" w:themeColor="text1"/>
          <w:sz w:val="22"/>
          <w:szCs w:val="22"/>
        </w:rPr>
      </w:pPr>
      <w:r w:rsidRPr="00B51181">
        <w:rPr>
          <w:rFonts w:ascii="Calibri" w:hAnsi="Calibri" w:cs="Calibri"/>
          <w:color w:val="000000" w:themeColor="text1"/>
          <w:sz w:val="22"/>
          <w:szCs w:val="22"/>
        </w:rPr>
        <w:t>The ACLI appreciates the opportunity to comment on the exposure referred to above that was released for comment by SAPWG on September 10, 2025.</w:t>
      </w:r>
    </w:p>
    <w:p w14:paraId="03EEAAEE" w14:textId="77777777" w:rsidR="00C94083" w:rsidRPr="00B51181" w:rsidRDefault="00C94083" w:rsidP="00C94083">
      <w:pPr>
        <w:widowControl w:val="0"/>
        <w:jc w:val="both"/>
        <w:rPr>
          <w:rFonts w:ascii="Calibri" w:hAnsi="Calibri" w:cs="Calibri"/>
          <w:color w:val="000000" w:themeColor="text1"/>
          <w:sz w:val="22"/>
          <w:szCs w:val="22"/>
        </w:rPr>
      </w:pPr>
    </w:p>
    <w:p w14:paraId="76200E40" w14:textId="77777777" w:rsidR="00C94083" w:rsidRPr="00B51181" w:rsidRDefault="00C94083" w:rsidP="007B7D24">
      <w:pPr>
        <w:widowControl w:val="0"/>
        <w:numPr>
          <w:ilvl w:val="0"/>
          <w:numId w:val="23"/>
        </w:numPr>
        <w:jc w:val="both"/>
        <w:rPr>
          <w:rFonts w:ascii="Calibri" w:hAnsi="Calibri" w:cs="Calibri"/>
          <w:color w:val="000000" w:themeColor="text1"/>
          <w:sz w:val="22"/>
          <w:szCs w:val="22"/>
        </w:rPr>
      </w:pPr>
      <w:r w:rsidRPr="00B51181">
        <w:rPr>
          <w:rFonts w:ascii="Calibri" w:hAnsi="Calibri" w:cs="Calibri"/>
          <w:color w:val="000000" w:themeColor="text1"/>
          <w:sz w:val="22"/>
          <w:szCs w:val="22"/>
        </w:rPr>
        <w:t xml:space="preserve">We strongly support the development of statutory accounting guidance for interest-rate hedging derivatives used for asset-liability management (ALM), also referred to as “ALM Derivatives.” </w:t>
      </w:r>
    </w:p>
    <w:p w14:paraId="46CFAA61" w14:textId="77777777" w:rsidR="00C94083" w:rsidRPr="00B51181" w:rsidRDefault="00C94083" w:rsidP="00C94083">
      <w:pPr>
        <w:widowControl w:val="0"/>
        <w:jc w:val="both"/>
        <w:rPr>
          <w:rFonts w:ascii="Calibri" w:hAnsi="Calibri" w:cs="Calibri"/>
          <w:color w:val="000000" w:themeColor="text1"/>
          <w:sz w:val="22"/>
          <w:szCs w:val="22"/>
        </w:rPr>
      </w:pPr>
    </w:p>
    <w:p w14:paraId="27C83244" w14:textId="77777777" w:rsidR="00C94083" w:rsidRPr="00B51181" w:rsidRDefault="00C94083" w:rsidP="007B7D24">
      <w:pPr>
        <w:widowControl w:val="0"/>
        <w:numPr>
          <w:ilvl w:val="0"/>
          <w:numId w:val="23"/>
        </w:numPr>
        <w:jc w:val="both"/>
        <w:rPr>
          <w:rFonts w:ascii="Calibri" w:hAnsi="Calibri" w:cs="Calibri"/>
          <w:color w:val="000000" w:themeColor="text1"/>
          <w:sz w:val="22"/>
          <w:szCs w:val="22"/>
        </w:rPr>
      </w:pPr>
      <w:r w:rsidRPr="00B51181">
        <w:rPr>
          <w:rFonts w:ascii="Calibri" w:hAnsi="Calibri" w:cs="Calibri"/>
          <w:color w:val="000000" w:themeColor="text1"/>
          <w:sz w:val="22"/>
          <w:szCs w:val="22"/>
        </w:rPr>
        <w:t>ACLI is very appreciative of the on-going dialogue with SAPWG and offers the following additional comments on this topic:</w:t>
      </w:r>
    </w:p>
    <w:p w14:paraId="463D2B2D" w14:textId="77777777" w:rsidR="00C94083" w:rsidRPr="00B51181" w:rsidRDefault="00C94083" w:rsidP="00C94083">
      <w:pPr>
        <w:widowControl w:val="0"/>
        <w:jc w:val="both"/>
        <w:rPr>
          <w:rFonts w:ascii="Calibri" w:hAnsi="Calibri" w:cs="Calibri"/>
          <w:color w:val="000000" w:themeColor="text1"/>
          <w:sz w:val="22"/>
          <w:szCs w:val="22"/>
        </w:rPr>
      </w:pPr>
    </w:p>
    <w:p w14:paraId="33AE3A56" w14:textId="77777777" w:rsidR="00C94083" w:rsidRPr="00B51181" w:rsidRDefault="00C94083" w:rsidP="007B7D24">
      <w:pPr>
        <w:widowControl w:val="0"/>
        <w:numPr>
          <w:ilvl w:val="1"/>
          <w:numId w:val="23"/>
        </w:numPr>
        <w:ind w:left="1080"/>
        <w:jc w:val="both"/>
        <w:rPr>
          <w:rFonts w:ascii="Calibri" w:hAnsi="Calibri" w:cs="Calibri"/>
          <w:color w:val="000000" w:themeColor="text1"/>
          <w:sz w:val="22"/>
          <w:szCs w:val="22"/>
        </w:rPr>
      </w:pPr>
      <w:r w:rsidRPr="00B51181">
        <w:rPr>
          <w:rFonts w:ascii="Calibri" w:hAnsi="Calibri" w:cs="Calibri"/>
          <w:color w:val="000000" w:themeColor="text1"/>
          <w:sz w:val="22"/>
          <w:szCs w:val="22"/>
        </w:rPr>
        <w:t xml:space="preserve">While we support </w:t>
      </w:r>
      <w:proofErr w:type="gramStart"/>
      <w:r w:rsidRPr="00B51181">
        <w:rPr>
          <w:rFonts w:ascii="Calibri" w:hAnsi="Calibri" w:cs="Calibri"/>
          <w:color w:val="000000" w:themeColor="text1"/>
          <w:sz w:val="22"/>
          <w:szCs w:val="22"/>
        </w:rPr>
        <w:t>both of the exposure</w:t>
      </w:r>
      <w:proofErr w:type="gramEnd"/>
      <w:r w:rsidRPr="00B51181">
        <w:rPr>
          <w:rFonts w:ascii="Calibri" w:hAnsi="Calibri" w:cs="Calibri"/>
          <w:color w:val="000000" w:themeColor="text1"/>
          <w:sz w:val="22"/>
          <w:szCs w:val="22"/>
        </w:rPr>
        <w:t xml:space="preserve"> drafts, the amortized cost method is favored by industry due to its operational advantages and alignment with the reporting of the hedged items.</w:t>
      </w:r>
    </w:p>
    <w:p w14:paraId="3E00B8AE" w14:textId="77777777" w:rsidR="00C94083" w:rsidRPr="00B51181" w:rsidRDefault="00C94083" w:rsidP="00C94083">
      <w:pPr>
        <w:widowControl w:val="0"/>
        <w:ind w:left="1080" w:hanging="360"/>
        <w:jc w:val="both"/>
        <w:rPr>
          <w:rFonts w:ascii="Calibri" w:hAnsi="Calibri" w:cs="Calibri"/>
          <w:color w:val="000000" w:themeColor="text1"/>
          <w:sz w:val="22"/>
          <w:szCs w:val="22"/>
        </w:rPr>
      </w:pPr>
    </w:p>
    <w:p w14:paraId="3CB9B0F8" w14:textId="77777777" w:rsidR="00C94083" w:rsidRPr="00B51181" w:rsidRDefault="00C94083" w:rsidP="007B7D24">
      <w:pPr>
        <w:widowControl w:val="0"/>
        <w:numPr>
          <w:ilvl w:val="1"/>
          <w:numId w:val="23"/>
        </w:numPr>
        <w:ind w:left="1080"/>
        <w:jc w:val="both"/>
        <w:rPr>
          <w:rFonts w:ascii="Calibri" w:hAnsi="Calibri" w:cs="Calibri"/>
          <w:color w:val="000000" w:themeColor="text1"/>
          <w:sz w:val="22"/>
          <w:szCs w:val="22"/>
        </w:rPr>
      </w:pPr>
      <w:r w:rsidRPr="00B51181">
        <w:rPr>
          <w:rFonts w:ascii="Calibri" w:hAnsi="Calibri" w:cs="Calibri"/>
          <w:color w:val="000000" w:themeColor="text1"/>
          <w:sz w:val="22"/>
          <w:szCs w:val="22"/>
        </w:rPr>
        <w:t>Regarding the exclusion of derivatives with asymmetrical payoffs and/or premiums at inception in the Terms/Concepts section of both drafts (section 3a), we remain flexible on this issue and could see (and be supportive of) an adjustment stating that derivative instruments meeting the definitions noted in "(1)" and "(2)" of section 3a are eligible for the accounting provisions of this statement, and any premiums are required to be amortized over the shorter of the option period or the weighted average liability of hedged liability portfolio (subject to the limits on the latter noted throughout this draft guidance).</w:t>
      </w:r>
    </w:p>
    <w:p w14:paraId="3AC6F80E" w14:textId="77777777" w:rsidR="00C94083" w:rsidRPr="00B51181" w:rsidRDefault="00C94083" w:rsidP="00C94083">
      <w:pPr>
        <w:widowControl w:val="0"/>
        <w:ind w:left="1080" w:hanging="360"/>
        <w:jc w:val="both"/>
        <w:rPr>
          <w:rFonts w:ascii="Calibri" w:hAnsi="Calibri" w:cs="Calibri"/>
          <w:color w:val="000000" w:themeColor="text1"/>
          <w:sz w:val="22"/>
          <w:szCs w:val="22"/>
        </w:rPr>
      </w:pPr>
    </w:p>
    <w:p w14:paraId="7E270261" w14:textId="3795C715" w:rsidR="00C94083" w:rsidRPr="00B51181" w:rsidRDefault="00C94083" w:rsidP="007B7D24">
      <w:pPr>
        <w:widowControl w:val="0"/>
        <w:numPr>
          <w:ilvl w:val="1"/>
          <w:numId w:val="23"/>
        </w:numPr>
        <w:ind w:left="1080"/>
        <w:jc w:val="both"/>
        <w:rPr>
          <w:rFonts w:ascii="Calibri" w:hAnsi="Calibri" w:cs="Calibri"/>
          <w:color w:val="000000" w:themeColor="text1"/>
          <w:sz w:val="22"/>
          <w:szCs w:val="22"/>
        </w:rPr>
      </w:pPr>
      <w:r w:rsidRPr="00B51181">
        <w:rPr>
          <w:rFonts w:ascii="Calibri" w:hAnsi="Calibri" w:cs="Calibri"/>
          <w:color w:val="000000" w:themeColor="text1"/>
          <w:sz w:val="22"/>
          <w:szCs w:val="22"/>
        </w:rPr>
        <w:t>The drafts currently note an effective date of January 1, 2026. As these drafts were initially written a few months ago, this date is no longer feasible; we suggest an updated implementation date of January 1, 2027.</w:t>
      </w:r>
    </w:p>
    <w:p w14:paraId="39934683" w14:textId="77777777" w:rsidR="00C94083" w:rsidRPr="00B51181" w:rsidRDefault="00C94083" w:rsidP="00C94083">
      <w:pPr>
        <w:widowControl w:val="0"/>
        <w:jc w:val="both"/>
        <w:rPr>
          <w:rFonts w:ascii="Calibri" w:hAnsi="Calibri" w:cs="Calibri"/>
          <w:color w:val="000000" w:themeColor="text1"/>
          <w:sz w:val="22"/>
          <w:szCs w:val="22"/>
        </w:rPr>
      </w:pPr>
    </w:p>
    <w:p w14:paraId="6204F26B" w14:textId="77777777" w:rsidR="00C94083" w:rsidRPr="00B51181" w:rsidRDefault="00C94083" w:rsidP="00C94083">
      <w:pPr>
        <w:widowControl w:val="0"/>
        <w:jc w:val="both"/>
        <w:rPr>
          <w:rFonts w:ascii="Calibri" w:hAnsi="Calibri" w:cs="Calibri"/>
          <w:color w:val="000000" w:themeColor="text1"/>
          <w:sz w:val="22"/>
          <w:szCs w:val="22"/>
        </w:rPr>
      </w:pPr>
      <w:r w:rsidRPr="00B51181">
        <w:rPr>
          <w:rFonts w:ascii="Calibri" w:hAnsi="Calibri" w:cs="Calibri"/>
          <w:color w:val="000000" w:themeColor="text1"/>
          <w:sz w:val="22"/>
          <w:szCs w:val="22"/>
        </w:rPr>
        <w:t>Once again, the ACLI appreciates the opportunity to provide comments and looks forward to continued dialogue on new statutory guidance for ALM Hedges. If you have any questions regarding this letter, please do not hesitate to contact us.</w:t>
      </w:r>
    </w:p>
    <w:p w14:paraId="30135328" w14:textId="0FD61F91" w:rsidR="00C94083" w:rsidRPr="00B51181" w:rsidRDefault="00C94083" w:rsidP="00C94083">
      <w:pPr>
        <w:pStyle w:val="ListContinue"/>
        <w:keepNext/>
        <w:keepLines/>
        <w:numPr>
          <w:ilvl w:val="0"/>
          <w:numId w:val="0"/>
        </w:numPr>
        <w:spacing w:after="0"/>
        <w:jc w:val="both"/>
        <w:rPr>
          <w:rFonts w:ascii="Calibri" w:hAnsi="Calibri" w:cs="Calibri"/>
          <w:i/>
          <w:kern w:val="32"/>
          <w:sz w:val="22"/>
          <w:szCs w:val="22"/>
          <w:u w:val="single"/>
        </w:rPr>
      </w:pPr>
      <w:r w:rsidRPr="00B51181">
        <w:rPr>
          <w:rFonts w:ascii="Calibri" w:hAnsi="Calibri" w:cs="Calibri"/>
          <w:i/>
          <w:kern w:val="32"/>
          <w:sz w:val="22"/>
          <w:szCs w:val="22"/>
          <w:u w:val="single"/>
        </w:rPr>
        <w:lastRenderedPageBreak/>
        <w:t>Recommendation:</w:t>
      </w:r>
    </w:p>
    <w:p w14:paraId="7069F7BA" w14:textId="0016C156" w:rsidR="00C94083" w:rsidRPr="00B51181" w:rsidRDefault="00C94083" w:rsidP="00C94083">
      <w:pPr>
        <w:jc w:val="both"/>
        <w:rPr>
          <w:rFonts w:ascii="Calibri" w:hAnsi="Calibri" w:cs="Calibri"/>
          <w:b/>
          <w:sz w:val="22"/>
          <w:szCs w:val="22"/>
        </w:rPr>
      </w:pPr>
      <w:r w:rsidRPr="00B51181">
        <w:rPr>
          <w:rFonts w:ascii="Calibri" w:hAnsi="Calibri" w:cs="Calibri"/>
          <w:b/>
          <w:sz w:val="22"/>
          <w:szCs w:val="22"/>
        </w:rPr>
        <w:t>NAIC staff recommend</w:t>
      </w:r>
      <w:r w:rsidR="008A1381" w:rsidRPr="00B51181">
        <w:rPr>
          <w:rFonts w:ascii="Calibri" w:hAnsi="Calibri" w:cs="Calibri"/>
          <w:b/>
          <w:sz w:val="22"/>
          <w:szCs w:val="22"/>
        </w:rPr>
        <w:t xml:space="preserve"> that the Working Group </w:t>
      </w:r>
      <w:r w:rsidR="00F960D6" w:rsidRPr="00B51181">
        <w:rPr>
          <w:rFonts w:ascii="Calibri" w:hAnsi="Calibri" w:cs="Calibri"/>
          <w:b/>
          <w:sz w:val="22"/>
          <w:szCs w:val="22"/>
        </w:rPr>
        <w:t>direct NAIC staff to move forward with an issue paper and concurrent SSAP to reflect statutory accounting guidance for interest-rate hedging derivatives used for asset-liability management (ALM) using the amortized cost approach.</w:t>
      </w:r>
      <w:r w:rsidR="00EA17FD" w:rsidRPr="00B51181">
        <w:rPr>
          <w:rFonts w:ascii="Calibri" w:hAnsi="Calibri" w:cs="Calibri"/>
          <w:b/>
          <w:sz w:val="22"/>
          <w:szCs w:val="22"/>
        </w:rPr>
        <w:t xml:space="preserve"> These items will be presented for exposure in the interim (if possible) or at the 2026 Spring National Meeting</w:t>
      </w:r>
      <w:r w:rsidR="00937D94" w:rsidRPr="00B51181">
        <w:rPr>
          <w:rFonts w:ascii="Calibri" w:hAnsi="Calibri" w:cs="Calibri"/>
          <w:b/>
          <w:sz w:val="22"/>
          <w:szCs w:val="22"/>
        </w:rPr>
        <w:t xml:space="preserve"> with a potential effective date of Jan. 1, 2027. NAIC staff notes that the proposed guidance will likely require </w:t>
      </w:r>
      <w:r w:rsidR="00B87667" w:rsidRPr="00B51181">
        <w:rPr>
          <w:rFonts w:ascii="Calibri" w:hAnsi="Calibri" w:cs="Calibri"/>
          <w:b/>
          <w:sz w:val="22"/>
          <w:szCs w:val="22"/>
        </w:rPr>
        <w:t xml:space="preserve">revised or </w:t>
      </w:r>
      <w:r w:rsidR="007600E4" w:rsidRPr="00B51181">
        <w:rPr>
          <w:rFonts w:ascii="Calibri" w:hAnsi="Calibri" w:cs="Calibri"/>
          <w:b/>
          <w:sz w:val="22"/>
          <w:szCs w:val="22"/>
        </w:rPr>
        <w:t>new</w:t>
      </w:r>
      <w:r w:rsidR="00937D94" w:rsidRPr="00B51181">
        <w:rPr>
          <w:rFonts w:ascii="Calibri" w:hAnsi="Calibri" w:cs="Calibri"/>
          <w:b/>
          <w:sz w:val="22"/>
          <w:szCs w:val="22"/>
        </w:rPr>
        <w:t xml:space="preserve"> reporting</w:t>
      </w:r>
      <w:r w:rsidR="00ED02E4" w:rsidRPr="00B51181">
        <w:rPr>
          <w:rFonts w:ascii="Calibri" w:hAnsi="Calibri" w:cs="Calibri"/>
          <w:b/>
          <w:sz w:val="22"/>
          <w:szCs w:val="22"/>
        </w:rPr>
        <w:t xml:space="preserve"> </w:t>
      </w:r>
      <w:r w:rsidR="00B87667" w:rsidRPr="00B51181">
        <w:rPr>
          <w:rFonts w:ascii="Calibri" w:hAnsi="Calibri" w:cs="Calibri"/>
          <w:b/>
          <w:sz w:val="22"/>
          <w:szCs w:val="22"/>
        </w:rPr>
        <w:t xml:space="preserve">guidance </w:t>
      </w:r>
      <w:r w:rsidR="007600E4" w:rsidRPr="00B51181">
        <w:rPr>
          <w:rFonts w:ascii="Calibri" w:hAnsi="Calibri" w:cs="Calibri"/>
          <w:b/>
          <w:sz w:val="22"/>
          <w:szCs w:val="22"/>
        </w:rPr>
        <w:t>on how</w:t>
      </w:r>
      <w:r w:rsidR="00ED02E4" w:rsidRPr="00B51181">
        <w:rPr>
          <w:rFonts w:ascii="Calibri" w:hAnsi="Calibri" w:cs="Calibri"/>
          <w:b/>
          <w:sz w:val="22"/>
          <w:szCs w:val="22"/>
        </w:rPr>
        <w:t xml:space="preserve"> to capture these items within existing </w:t>
      </w:r>
      <w:r w:rsidR="00BB6A20" w:rsidRPr="00B51181">
        <w:rPr>
          <w:rFonts w:ascii="Calibri" w:hAnsi="Calibri" w:cs="Calibri"/>
          <w:b/>
          <w:sz w:val="22"/>
          <w:szCs w:val="22"/>
        </w:rPr>
        <w:t>reports</w:t>
      </w:r>
      <w:r w:rsidR="00ED02E4" w:rsidRPr="00B51181">
        <w:rPr>
          <w:rFonts w:ascii="Calibri" w:hAnsi="Calibri" w:cs="Calibri"/>
          <w:b/>
          <w:sz w:val="22"/>
          <w:szCs w:val="22"/>
        </w:rPr>
        <w:t xml:space="preserve">. </w:t>
      </w:r>
      <w:r w:rsidR="007D2DA4" w:rsidRPr="00B51181">
        <w:rPr>
          <w:rFonts w:ascii="Calibri" w:hAnsi="Calibri" w:cs="Calibri"/>
          <w:b/>
          <w:sz w:val="22"/>
          <w:szCs w:val="22"/>
        </w:rPr>
        <w:t xml:space="preserve">If </w:t>
      </w:r>
      <w:r w:rsidR="007600E4" w:rsidRPr="00B51181">
        <w:rPr>
          <w:rFonts w:ascii="Calibri" w:hAnsi="Calibri" w:cs="Calibri"/>
          <w:b/>
          <w:sz w:val="22"/>
          <w:szCs w:val="22"/>
        </w:rPr>
        <w:t>the</w:t>
      </w:r>
      <w:r w:rsidR="007D2DA4" w:rsidRPr="00B51181">
        <w:rPr>
          <w:rFonts w:ascii="Calibri" w:hAnsi="Calibri" w:cs="Calibri"/>
          <w:b/>
          <w:sz w:val="22"/>
          <w:szCs w:val="22"/>
        </w:rPr>
        <w:t xml:space="preserve"> </w:t>
      </w:r>
      <w:r w:rsidR="007600E4" w:rsidRPr="00B51181">
        <w:rPr>
          <w:rFonts w:ascii="Calibri" w:hAnsi="Calibri" w:cs="Calibri"/>
          <w:b/>
          <w:sz w:val="22"/>
          <w:szCs w:val="22"/>
        </w:rPr>
        <w:t xml:space="preserve">overall </w:t>
      </w:r>
      <w:r w:rsidR="007D2DA4" w:rsidRPr="00B51181">
        <w:rPr>
          <w:rFonts w:ascii="Calibri" w:hAnsi="Calibri" w:cs="Calibri"/>
          <w:b/>
          <w:sz w:val="22"/>
          <w:szCs w:val="22"/>
        </w:rPr>
        <w:t xml:space="preserve">recommendation </w:t>
      </w:r>
      <w:r w:rsidR="007600E4" w:rsidRPr="00B51181">
        <w:rPr>
          <w:rFonts w:ascii="Calibri" w:hAnsi="Calibri" w:cs="Calibri"/>
          <w:b/>
          <w:sz w:val="22"/>
          <w:szCs w:val="22"/>
        </w:rPr>
        <w:t xml:space="preserve">to move forward with this statutory accounting guidance </w:t>
      </w:r>
      <w:r w:rsidR="007D2DA4" w:rsidRPr="00B51181">
        <w:rPr>
          <w:rFonts w:ascii="Calibri" w:hAnsi="Calibri" w:cs="Calibri"/>
          <w:b/>
          <w:sz w:val="22"/>
          <w:szCs w:val="22"/>
        </w:rPr>
        <w:t>is supported, NAIC staff will work with industry and regulators in the interim to develop proposed reporting solutions that provide the needed information</w:t>
      </w:r>
      <w:r w:rsidR="00E45442">
        <w:rPr>
          <w:rFonts w:ascii="Calibri" w:hAnsi="Calibri" w:cs="Calibri"/>
          <w:b/>
          <w:sz w:val="22"/>
          <w:szCs w:val="22"/>
        </w:rPr>
        <w:t>.</w:t>
      </w:r>
      <w:r w:rsidR="007D2DA4" w:rsidRPr="00B51181">
        <w:rPr>
          <w:rFonts w:ascii="Calibri" w:hAnsi="Calibri" w:cs="Calibri"/>
          <w:b/>
          <w:sz w:val="22"/>
          <w:szCs w:val="22"/>
        </w:rPr>
        <w:t xml:space="preserve"> </w:t>
      </w:r>
    </w:p>
    <w:p w14:paraId="1462AB24" w14:textId="77777777" w:rsidR="003D44A2" w:rsidRDefault="003D44A2" w:rsidP="00C94083">
      <w:pPr>
        <w:jc w:val="both"/>
        <w:rPr>
          <w:rFonts w:ascii="Calibri" w:hAnsi="Calibri" w:cs="Calibri"/>
          <w:b/>
          <w:sz w:val="22"/>
          <w:szCs w:val="22"/>
        </w:rPr>
      </w:pPr>
    </w:p>
    <w:p w14:paraId="12322F46" w14:textId="26B1D6EA" w:rsidR="003D44A2" w:rsidRPr="00117835" w:rsidRDefault="0030306A" w:rsidP="00C94083">
      <w:pPr>
        <w:jc w:val="both"/>
        <w:rPr>
          <w:rFonts w:ascii="Calibri" w:hAnsi="Calibri" w:cs="Calibri"/>
          <w:bCs/>
          <w:sz w:val="22"/>
          <w:szCs w:val="22"/>
        </w:rPr>
      </w:pPr>
      <w:r w:rsidRPr="002E7B7A">
        <w:rPr>
          <w:rFonts w:ascii="Calibri" w:hAnsi="Calibri" w:cs="Calibri"/>
          <w:sz w:val="22"/>
          <w:szCs w:val="22"/>
        </w:rPr>
        <w:t xml:space="preserve">NAIC staff recommend the amortized cost method </w:t>
      </w:r>
      <w:r w:rsidR="005577A7" w:rsidRPr="002E7B7A">
        <w:rPr>
          <w:rFonts w:ascii="Calibri" w:hAnsi="Calibri" w:cs="Calibri"/>
          <w:sz w:val="22"/>
          <w:szCs w:val="22"/>
        </w:rPr>
        <w:t xml:space="preserve">to mirror the </w:t>
      </w:r>
      <w:r w:rsidR="005577A7" w:rsidRPr="002E7B7A">
        <w:rPr>
          <w:rFonts w:ascii="Calibri" w:hAnsi="Calibri" w:cs="Calibri"/>
          <w:i/>
          <w:sz w:val="22"/>
          <w:szCs w:val="22"/>
        </w:rPr>
        <w:t>SSAP No. 86</w:t>
      </w:r>
      <w:r w:rsidR="0072661A" w:rsidRPr="002E7B7A">
        <w:rPr>
          <w:rFonts w:ascii="Calibri" w:hAnsi="Calibri" w:cs="Calibri"/>
          <w:i/>
          <w:sz w:val="22"/>
          <w:szCs w:val="22"/>
        </w:rPr>
        <w:t>—Derivatives</w:t>
      </w:r>
      <w:r w:rsidR="0072661A" w:rsidRPr="002E7B7A">
        <w:rPr>
          <w:rFonts w:ascii="Calibri" w:hAnsi="Calibri" w:cs="Calibri"/>
          <w:sz w:val="22"/>
          <w:szCs w:val="22"/>
        </w:rPr>
        <w:t xml:space="preserve"> </w:t>
      </w:r>
      <w:r w:rsidR="00AD3196" w:rsidRPr="002E7B7A">
        <w:rPr>
          <w:rFonts w:ascii="Calibri" w:hAnsi="Calibri" w:cs="Calibri"/>
          <w:sz w:val="22"/>
          <w:szCs w:val="22"/>
        </w:rPr>
        <w:t>approach for highly-effective hedges</w:t>
      </w:r>
      <w:r w:rsidR="00642B5F" w:rsidRPr="002E7B7A">
        <w:rPr>
          <w:rFonts w:ascii="Calibri" w:hAnsi="Calibri" w:cs="Calibri"/>
          <w:sz w:val="22"/>
          <w:szCs w:val="22"/>
        </w:rPr>
        <w:t xml:space="preserve">, </w:t>
      </w:r>
      <w:r w:rsidR="00AA5B30" w:rsidRPr="002E7B7A">
        <w:rPr>
          <w:rFonts w:ascii="Calibri" w:hAnsi="Calibri" w:cs="Calibri"/>
          <w:sz w:val="22"/>
          <w:szCs w:val="22"/>
        </w:rPr>
        <w:t>where derivatives would be reported at cost (e.g., zero</w:t>
      </w:r>
      <w:r w:rsidR="00117835" w:rsidRPr="002E7B7A">
        <w:rPr>
          <w:rFonts w:ascii="Calibri" w:hAnsi="Calibri" w:cs="Calibri"/>
          <w:sz w:val="22"/>
          <w:szCs w:val="22"/>
        </w:rPr>
        <w:t xml:space="preserve"> if there </w:t>
      </w:r>
      <w:r w:rsidR="00251CDC" w:rsidRPr="002E7B7A">
        <w:rPr>
          <w:rFonts w:ascii="Calibri" w:hAnsi="Calibri" w:cs="Calibri"/>
          <w:sz w:val="22"/>
          <w:szCs w:val="22"/>
        </w:rPr>
        <w:t>is</w:t>
      </w:r>
      <w:r w:rsidR="004170C4" w:rsidRPr="002E7B7A">
        <w:rPr>
          <w:rFonts w:ascii="Calibri" w:hAnsi="Calibri" w:cs="Calibri"/>
          <w:sz w:val="22"/>
          <w:szCs w:val="22"/>
        </w:rPr>
        <w:t xml:space="preserve"> </w:t>
      </w:r>
      <w:r w:rsidR="00117835" w:rsidRPr="002E7B7A">
        <w:rPr>
          <w:rFonts w:ascii="Calibri" w:hAnsi="Calibri" w:cs="Calibri"/>
          <w:sz w:val="22"/>
          <w:szCs w:val="22"/>
        </w:rPr>
        <w:t>no upfront cost</w:t>
      </w:r>
      <w:r w:rsidR="00AA5B30" w:rsidRPr="002E7B7A">
        <w:rPr>
          <w:rFonts w:ascii="Calibri" w:hAnsi="Calibri" w:cs="Calibri"/>
          <w:sz w:val="22"/>
          <w:szCs w:val="22"/>
        </w:rPr>
        <w:t xml:space="preserve">) </w:t>
      </w:r>
      <w:r w:rsidR="00F21455" w:rsidRPr="002E7B7A">
        <w:rPr>
          <w:rFonts w:ascii="Calibri" w:hAnsi="Calibri" w:cs="Calibri"/>
          <w:sz w:val="22"/>
          <w:szCs w:val="22"/>
        </w:rPr>
        <w:t xml:space="preserve">without </w:t>
      </w:r>
      <w:r w:rsidR="00BC3FE4" w:rsidRPr="002E7B7A">
        <w:rPr>
          <w:rFonts w:ascii="Calibri" w:hAnsi="Calibri" w:cs="Calibri"/>
          <w:sz w:val="22"/>
          <w:szCs w:val="22"/>
        </w:rPr>
        <w:t xml:space="preserve">surplus valuation changes from fair value fluctuations throughout the duration. With this approach, </w:t>
      </w:r>
      <w:r w:rsidR="00B523F6" w:rsidRPr="002E7B7A">
        <w:rPr>
          <w:rFonts w:ascii="Calibri" w:hAnsi="Calibri" w:cs="Calibri"/>
          <w:sz w:val="22"/>
          <w:szCs w:val="22"/>
        </w:rPr>
        <w:t>if</w:t>
      </w:r>
      <w:r w:rsidR="00D86C8E" w:rsidRPr="002E7B7A">
        <w:rPr>
          <w:rFonts w:ascii="Calibri" w:hAnsi="Calibri" w:cs="Calibri"/>
          <w:sz w:val="22"/>
          <w:szCs w:val="22"/>
        </w:rPr>
        <w:t xml:space="preserve"> the derivative continues to be </w:t>
      </w:r>
      <w:r w:rsidR="00670D5D" w:rsidRPr="002E7B7A">
        <w:rPr>
          <w:rFonts w:ascii="Calibri" w:hAnsi="Calibri" w:cs="Calibri"/>
          <w:sz w:val="22"/>
          <w:szCs w:val="22"/>
        </w:rPr>
        <w:t>highly effective</w:t>
      </w:r>
      <w:r w:rsidR="00D86C8E" w:rsidRPr="002E7B7A">
        <w:rPr>
          <w:rFonts w:ascii="Calibri" w:hAnsi="Calibri" w:cs="Calibri"/>
          <w:sz w:val="22"/>
          <w:szCs w:val="22"/>
        </w:rPr>
        <w:t>, there would be no unrealized gain or loss recognized until termination</w:t>
      </w:r>
      <w:r w:rsidR="00670D5D" w:rsidRPr="002E7B7A">
        <w:rPr>
          <w:rFonts w:ascii="Calibri" w:hAnsi="Calibri" w:cs="Calibri"/>
          <w:sz w:val="22"/>
          <w:szCs w:val="22"/>
        </w:rPr>
        <w:t xml:space="preserve">, meaning that there would be no need to track </w:t>
      </w:r>
      <w:r w:rsidR="00612D8C" w:rsidRPr="002E7B7A">
        <w:rPr>
          <w:rFonts w:ascii="Calibri" w:hAnsi="Calibri" w:cs="Calibri"/>
          <w:sz w:val="22"/>
          <w:szCs w:val="22"/>
        </w:rPr>
        <w:t>or recogn</w:t>
      </w:r>
      <w:r w:rsidR="00C97480" w:rsidRPr="002E7B7A">
        <w:rPr>
          <w:rFonts w:ascii="Calibri" w:hAnsi="Calibri" w:cs="Calibri"/>
          <w:sz w:val="22"/>
          <w:szCs w:val="22"/>
        </w:rPr>
        <w:t xml:space="preserve">ize </w:t>
      </w:r>
      <w:r w:rsidR="00670D5D" w:rsidRPr="002E7B7A">
        <w:rPr>
          <w:rFonts w:ascii="Calibri" w:hAnsi="Calibri" w:cs="Calibri"/>
          <w:sz w:val="22"/>
          <w:szCs w:val="22"/>
        </w:rPr>
        <w:t>deferred assets or losses throughout the duration of the derivative</w:t>
      </w:r>
      <w:r w:rsidR="00D86C8E" w:rsidRPr="002E7B7A">
        <w:rPr>
          <w:rFonts w:ascii="Calibri" w:hAnsi="Calibri" w:cs="Calibri"/>
          <w:sz w:val="22"/>
          <w:szCs w:val="22"/>
        </w:rPr>
        <w:t xml:space="preserve">. At </w:t>
      </w:r>
      <w:r w:rsidR="008C6FAB" w:rsidRPr="002E7B7A">
        <w:rPr>
          <w:rFonts w:ascii="Calibri" w:hAnsi="Calibri" w:cs="Calibri"/>
          <w:sz w:val="22"/>
          <w:szCs w:val="22"/>
        </w:rPr>
        <w:t xml:space="preserve">termination, the resulting gain or loss would be recognized </w:t>
      </w:r>
      <w:r w:rsidR="00670D5D" w:rsidRPr="002E7B7A">
        <w:rPr>
          <w:rFonts w:ascii="Calibri" w:hAnsi="Calibri" w:cs="Calibri"/>
          <w:sz w:val="22"/>
          <w:szCs w:val="22"/>
        </w:rPr>
        <w:t xml:space="preserve">with a deferred gain or loss as permitted under the guidance. </w:t>
      </w:r>
      <w:r w:rsidR="00EA17CA" w:rsidRPr="002E7B7A">
        <w:rPr>
          <w:rFonts w:ascii="Calibri" w:hAnsi="Calibri" w:cs="Calibri"/>
          <w:sz w:val="22"/>
          <w:szCs w:val="22"/>
        </w:rPr>
        <w:t>Under the fair value approach, the</w:t>
      </w:r>
      <w:r w:rsidR="00826CB0" w:rsidRPr="002E7B7A">
        <w:rPr>
          <w:rFonts w:ascii="Calibri" w:hAnsi="Calibri" w:cs="Calibri"/>
          <w:sz w:val="22"/>
          <w:szCs w:val="22"/>
        </w:rPr>
        <w:t xml:space="preserve"> </w:t>
      </w:r>
      <w:r w:rsidR="00B56FA5" w:rsidRPr="002E7B7A">
        <w:rPr>
          <w:rFonts w:ascii="Calibri" w:hAnsi="Calibri" w:cs="Calibri"/>
          <w:sz w:val="22"/>
          <w:szCs w:val="22"/>
        </w:rPr>
        <w:t>fair value fluctuations would be recognized</w:t>
      </w:r>
      <w:r w:rsidR="00D46083" w:rsidRPr="002E7B7A">
        <w:rPr>
          <w:rFonts w:ascii="Calibri" w:hAnsi="Calibri" w:cs="Calibri"/>
          <w:sz w:val="22"/>
          <w:szCs w:val="22"/>
        </w:rPr>
        <w:t xml:space="preserve"> as </w:t>
      </w:r>
      <w:r w:rsidR="00305EA5" w:rsidRPr="002E7B7A">
        <w:rPr>
          <w:rFonts w:ascii="Calibri" w:hAnsi="Calibri" w:cs="Calibri"/>
          <w:sz w:val="22"/>
          <w:szCs w:val="22"/>
        </w:rPr>
        <w:t>unrealized gains and losses</w:t>
      </w:r>
      <w:r w:rsidR="00117835" w:rsidRPr="002E7B7A">
        <w:rPr>
          <w:rFonts w:ascii="Calibri" w:hAnsi="Calibri" w:cs="Calibri"/>
          <w:sz w:val="22"/>
          <w:szCs w:val="22"/>
        </w:rPr>
        <w:t xml:space="preserve">, resulting </w:t>
      </w:r>
      <w:r w:rsidR="00D46083" w:rsidRPr="002E7B7A">
        <w:rPr>
          <w:rFonts w:ascii="Calibri" w:hAnsi="Calibri" w:cs="Calibri"/>
          <w:sz w:val="22"/>
          <w:szCs w:val="22"/>
        </w:rPr>
        <w:t>in</w:t>
      </w:r>
      <w:r w:rsidR="00117835" w:rsidRPr="002E7B7A">
        <w:rPr>
          <w:rFonts w:ascii="Calibri" w:hAnsi="Calibri" w:cs="Calibri"/>
          <w:sz w:val="22"/>
          <w:szCs w:val="22"/>
        </w:rPr>
        <w:t xml:space="preserve"> </w:t>
      </w:r>
      <w:r w:rsidR="00D46083" w:rsidRPr="002E7B7A">
        <w:rPr>
          <w:rFonts w:ascii="Calibri" w:hAnsi="Calibri" w:cs="Calibri"/>
          <w:sz w:val="22"/>
          <w:szCs w:val="22"/>
        </w:rPr>
        <w:t>t</w:t>
      </w:r>
      <w:r w:rsidR="00117835" w:rsidRPr="002E7B7A">
        <w:rPr>
          <w:rFonts w:ascii="Calibri" w:hAnsi="Calibri" w:cs="Calibri"/>
          <w:sz w:val="22"/>
          <w:szCs w:val="22"/>
        </w:rPr>
        <w:t xml:space="preserve">he need to recognize </w:t>
      </w:r>
      <w:r w:rsidR="00D46083" w:rsidRPr="002E7B7A">
        <w:rPr>
          <w:rFonts w:ascii="Calibri" w:hAnsi="Calibri" w:cs="Calibri"/>
          <w:sz w:val="22"/>
          <w:szCs w:val="22"/>
        </w:rPr>
        <w:t xml:space="preserve">and adjust </w:t>
      </w:r>
      <w:r w:rsidR="00117835" w:rsidRPr="002E7B7A">
        <w:rPr>
          <w:rFonts w:ascii="Calibri" w:hAnsi="Calibri" w:cs="Calibri"/>
          <w:sz w:val="22"/>
          <w:szCs w:val="22"/>
        </w:rPr>
        <w:t>deferred assets and liabilities throughout the duration and not just at termination.</w:t>
      </w:r>
      <w:r w:rsidR="00117835" w:rsidRPr="00117835">
        <w:rPr>
          <w:rFonts w:ascii="Calibri" w:hAnsi="Calibri" w:cs="Calibri"/>
          <w:bCs/>
          <w:sz w:val="22"/>
          <w:szCs w:val="22"/>
        </w:rPr>
        <w:t xml:space="preserve"> </w:t>
      </w:r>
      <w:r w:rsidR="00237849">
        <w:rPr>
          <w:rFonts w:ascii="Calibri" w:hAnsi="Calibri" w:cs="Calibri"/>
          <w:bCs/>
          <w:sz w:val="22"/>
          <w:szCs w:val="22"/>
        </w:rPr>
        <w:t>As the deferred balance would be captured in cash flow testing (CFT) and principle-based reserving (PBR)</w:t>
      </w:r>
      <w:r w:rsidR="00043790">
        <w:rPr>
          <w:rFonts w:ascii="Calibri" w:hAnsi="Calibri" w:cs="Calibri"/>
          <w:bCs/>
          <w:sz w:val="22"/>
          <w:szCs w:val="22"/>
        </w:rPr>
        <w:t xml:space="preserve">, </w:t>
      </w:r>
      <w:r w:rsidR="00232426">
        <w:rPr>
          <w:rFonts w:ascii="Calibri" w:hAnsi="Calibri" w:cs="Calibri"/>
          <w:bCs/>
          <w:sz w:val="22"/>
          <w:szCs w:val="22"/>
        </w:rPr>
        <w:t xml:space="preserve">including </w:t>
      </w:r>
      <w:r w:rsidR="00901DEE">
        <w:rPr>
          <w:rFonts w:ascii="Calibri" w:hAnsi="Calibri" w:cs="Calibri"/>
          <w:bCs/>
          <w:sz w:val="22"/>
          <w:szCs w:val="22"/>
        </w:rPr>
        <w:t>these</w:t>
      </w:r>
      <w:r w:rsidR="00043790">
        <w:rPr>
          <w:rFonts w:ascii="Calibri" w:hAnsi="Calibri" w:cs="Calibri"/>
          <w:bCs/>
          <w:sz w:val="22"/>
          <w:szCs w:val="22"/>
        </w:rPr>
        <w:t xml:space="preserve"> unrealized fair value changes in the deferred balance would create an inconsistency in the amount used as an adjustment for CFT and PBR. </w:t>
      </w:r>
      <w:r w:rsidR="00371BF5">
        <w:rPr>
          <w:rFonts w:ascii="Calibri" w:hAnsi="Calibri" w:cs="Calibri"/>
          <w:bCs/>
          <w:sz w:val="22"/>
          <w:szCs w:val="22"/>
        </w:rPr>
        <w:t xml:space="preserve">Use of the amortized cost approach would result with only realized gains and losses being </w:t>
      </w:r>
      <w:r w:rsidR="00B3592C">
        <w:rPr>
          <w:rFonts w:ascii="Calibri" w:hAnsi="Calibri" w:cs="Calibri"/>
          <w:bCs/>
          <w:sz w:val="22"/>
          <w:szCs w:val="22"/>
        </w:rPr>
        <w:t>captured in these assessments. As such, i</w:t>
      </w:r>
      <w:r w:rsidR="006F1C76" w:rsidRPr="002E7B7A">
        <w:rPr>
          <w:rFonts w:ascii="Calibri" w:hAnsi="Calibri" w:cs="Calibri"/>
          <w:sz w:val="22"/>
          <w:szCs w:val="22"/>
        </w:rPr>
        <w:t xml:space="preserve">n addition to mirroring the SSAP No. 86 approach for highly effective hedges, the amortized cost method is perceived to be a simpler </w:t>
      </w:r>
      <w:r w:rsidR="003919A9" w:rsidRPr="002E7B7A">
        <w:rPr>
          <w:rFonts w:ascii="Calibri" w:hAnsi="Calibri" w:cs="Calibri"/>
          <w:sz w:val="22"/>
          <w:szCs w:val="22"/>
        </w:rPr>
        <w:t>approach for both application and review.</w:t>
      </w:r>
      <w:r w:rsidR="003919A9">
        <w:rPr>
          <w:rFonts w:ascii="Calibri" w:hAnsi="Calibri" w:cs="Calibri"/>
          <w:bCs/>
          <w:sz w:val="22"/>
          <w:szCs w:val="22"/>
        </w:rPr>
        <w:t xml:space="preserve"> </w:t>
      </w:r>
    </w:p>
    <w:p w14:paraId="6B95D4CB" w14:textId="77777777" w:rsidR="006C004B" w:rsidRPr="00B51181" w:rsidRDefault="006C004B" w:rsidP="00C94083">
      <w:pPr>
        <w:jc w:val="both"/>
        <w:rPr>
          <w:rFonts w:ascii="Calibri" w:hAnsi="Calibri" w:cs="Calibri"/>
          <w:b/>
          <w:sz w:val="22"/>
          <w:szCs w:val="22"/>
        </w:rPr>
      </w:pPr>
    </w:p>
    <w:p w14:paraId="2C57222A" w14:textId="0D0BBD31" w:rsidR="006C004B" w:rsidRPr="00B51181" w:rsidRDefault="006C004B" w:rsidP="00C94083">
      <w:pPr>
        <w:jc w:val="both"/>
        <w:rPr>
          <w:rFonts w:ascii="Calibri" w:hAnsi="Calibri" w:cs="Calibri"/>
          <w:sz w:val="22"/>
          <w:szCs w:val="22"/>
        </w:rPr>
      </w:pPr>
      <w:r w:rsidRPr="00B51181">
        <w:rPr>
          <w:rFonts w:ascii="Calibri" w:hAnsi="Calibri" w:cs="Calibri"/>
          <w:sz w:val="22"/>
          <w:szCs w:val="22"/>
        </w:rPr>
        <w:t xml:space="preserve">NAIC staff recommend that the Working Group discuss and provide </w:t>
      </w:r>
      <w:r w:rsidR="00F3629E" w:rsidRPr="00B51181">
        <w:rPr>
          <w:rFonts w:ascii="Calibri" w:hAnsi="Calibri" w:cs="Calibri"/>
          <w:sz w:val="22"/>
          <w:szCs w:val="22"/>
        </w:rPr>
        <w:t>guidance</w:t>
      </w:r>
      <w:r w:rsidRPr="00B51181">
        <w:rPr>
          <w:rFonts w:ascii="Calibri" w:hAnsi="Calibri" w:cs="Calibri"/>
          <w:sz w:val="22"/>
          <w:szCs w:val="22"/>
        </w:rPr>
        <w:t xml:space="preserve"> </w:t>
      </w:r>
      <w:r w:rsidR="00563872" w:rsidRPr="00B51181">
        <w:rPr>
          <w:rFonts w:ascii="Calibri" w:hAnsi="Calibri" w:cs="Calibri"/>
          <w:sz w:val="22"/>
          <w:szCs w:val="22"/>
        </w:rPr>
        <w:t xml:space="preserve">on the use of asymmetrical derivatives within the standard. Due to the complexity added for the inclusion of these items, and the potential for </w:t>
      </w:r>
      <w:r w:rsidR="00F3629E" w:rsidRPr="00B51181">
        <w:rPr>
          <w:rFonts w:ascii="Calibri" w:hAnsi="Calibri" w:cs="Calibri"/>
          <w:sz w:val="22"/>
          <w:szCs w:val="22"/>
        </w:rPr>
        <w:t xml:space="preserve">up-front premiums to be captured as losses and deferred (instead of amortized over the derivative life), </w:t>
      </w:r>
      <w:r w:rsidR="00563872" w:rsidRPr="00B51181">
        <w:rPr>
          <w:rFonts w:ascii="Calibri" w:hAnsi="Calibri" w:cs="Calibri"/>
          <w:sz w:val="22"/>
          <w:szCs w:val="22"/>
        </w:rPr>
        <w:t xml:space="preserve">NAIC staff supports the continued exclusion, </w:t>
      </w:r>
      <w:r w:rsidR="00F3629E" w:rsidRPr="00B51181">
        <w:rPr>
          <w:rFonts w:ascii="Calibri" w:hAnsi="Calibri" w:cs="Calibri"/>
          <w:sz w:val="22"/>
          <w:szCs w:val="22"/>
        </w:rPr>
        <w:t xml:space="preserve">but welcomes further discussion and viewpoints on these derivatives. </w:t>
      </w:r>
    </w:p>
    <w:p w14:paraId="58CA220E" w14:textId="77777777" w:rsidR="006602FD" w:rsidRPr="00B51181" w:rsidRDefault="006602FD" w:rsidP="00C94083">
      <w:pPr>
        <w:jc w:val="both"/>
        <w:rPr>
          <w:rFonts w:ascii="Calibri" w:hAnsi="Calibri" w:cs="Calibri"/>
          <w:sz w:val="22"/>
          <w:szCs w:val="22"/>
        </w:rPr>
      </w:pPr>
    </w:p>
    <w:p w14:paraId="7A7AEDAF" w14:textId="075090F3" w:rsidR="006602FD" w:rsidRPr="00B51181" w:rsidRDefault="004314C0" w:rsidP="00C94083">
      <w:pPr>
        <w:jc w:val="both"/>
        <w:rPr>
          <w:rFonts w:ascii="Calibri" w:hAnsi="Calibri" w:cs="Calibri"/>
          <w:sz w:val="22"/>
          <w:szCs w:val="22"/>
        </w:rPr>
      </w:pPr>
      <w:r w:rsidRPr="00B51181">
        <w:rPr>
          <w:rFonts w:ascii="Calibri" w:hAnsi="Calibri" w:cs="Calibri"/>
          <w:sz w:val="22"/>
          <w:szCs w:val="22"/>
        </w:rPr>
        <w:t>Regarding</w:t>
      </w:r>
      <w:r w:rsidR="001365DE" w:rsidRPr="00B51181">
        <w:rPr>
          <w:rFonts w:ascii="Calibri" w:hAnsi="Calibri" w:cs="Calibri"/>
          <w:sz w:val="22"/>
          <w:szCs w:val="22"/>
        </w:rPr>
        <w:t xml:space="preserve"> </w:t>
      </w:r>
      <w:r w:rsidR="007E5F14" w:rsidRPr="00B51181">
        <w:rPr>
          <w:rFonts w:ascii="Calibri" w:hAnsi="Calibri" w:cs="Calibri"/>
          <w:sz w:val="22"/>
          <w:szCs w:val="22"/>
        </w:rPr>
        <w:t>a</w:t>
      </w:r>
      <w:r w:rsidR="001365DE" w:rsidRPr="00B51181">
        <w:rPr>
          <w:rFonts w:ascii="Calibri" w:hAnsi="Calibri" w:cs="Calibri"/>
          <w:sz w:val="22"/>
          <w:szCs w:val="22"/>
        </w:rPr>
        <w:t xml:space="preserve">symmetrical derivatives, </w:t>
      </w:r>
      <w:r w:rsidR="002E7A46" w:rsidRPr="00B51181">
        <w:rPr>
          <w:rFonts w:ascii="Calibri" w:hAnsi="Calibri" w:cs="Calibri"/>
          <w:sz w:val="22"/>
          <w:szCs w:val="22"/>
        </w:rPr>
        <w:t xml:space="preserve">this term relates to the payoff profile of the derivative. </w:t>
      </w:r>
      <w:r w:rsidR="00B93B36" w:rsidRPr="00B51181">
        <w:rPr>
          <w:rFonts w:ascii="Calibri" w:hAnsi="Calibri" w:cs="Calibri"/>
          <w:sz w:val="22"/>
          <w:szCs w:val="22"/>
        </w:rPr>
        <w:t xml:space="preserve">A typical swap (symmetrical) has no upfront payment or receipt, and at inception has an equal chance </w:t>
      </w:r>
      <w:r w:rsidR="009F5F21" w:rsidRPr="00B51181">
        <w:rPr>
          <w:rFonts w:ascii="Calibri" w:hAnsi="Calibri" w:cs="Calibri"/>
          <w:sz w:val="22"/>
          <w:szCs w:val="22"/>
        </w:rPr>
        <w:t>of</w:t>
      </w:r>
      <w:r w:rsidR="00B93B36" w:rsidRPr="00B51181">
        <w:rPr>
          <w:rFonts w:ascii="Calibri" w:hAnsi="Calibri" w:cs="Calibri"/>
          <w:sz w:val="22"/>
          <w:szCs w:val="22"/>
        </w:rPr>
        <w:t xml:space="preserve"> </w:t>
      </w:r>
      <w:r w:rsidR="005D3BE9" w:rsidRPr="00B51181">
        <w:rPr>
          <w:rFonts w:ascii="Calibri" w:hAnsi="Calibri" w:cs="Calibri"/>
          <w:sz w:val="22"/>
          <w:szCs w:val="22"/>
        </w:rPr>
        <w:t xml:space="preserve">resulting with </w:t>
      </w:r>
      <w:r w:rsidR="00B93B36" w:rsidRPr="00B51181">
        <w:rPr>
          <w:rFonts w:ascii="Calibri" w:hAnsi="Calibri" w:cs="Calibri"/>
          <w:sz w:val="22"/>
          <w:szCs w:val="22"/>
        </w:rPr>
        <w:t xml:space="preserve">a gain or loss. </w:t>
      </w:r>
      <w:r w:rsidR="00F37595" w:rsidRPr="00B51181">
        <w:rPr>
          <w:rFonts w:ascii="Calibri" w:hAnsi="Calibri" w:cs="Calibri"/>
          <w:sz w:val="22"/>
          <w:szCs w:val="22"/>
        </w:rPr>
        <w:t>Conversely, an option has an asymmetrical payoff profile</w:t>
      </w:r>
      <w:r w:rsidR="00B00244" w:rsidRPr="00B51181">
        <w:rPr>
          <w:rFonts w:ascii="Calibri" w:hAnsi="Calibri" w:cs="Calibri"/>
          <w:sz w:val="22"/>
          <w:szCs w:val="22"/>
        </w:rPr>
        <w:t xml:space="preserve">. </w:t>
      </w:r>
      <w:r w:rsidR="002B6E4D" w:rsidRPr="00B51181">
        <w:rPr>
          <w:rFonts w:ascii="Calibri" w:hAnsi="Calibri" w:cs="Calibri"/>
          <w:sz w:val="22"/>
          <w:szCs w:val="22"/>
        </w:rPr>
        <w:t xml:space="preserve">If a </w:t>
      </w:r>
      <w:r w:rsidRPr="00B51181">
        <w:rPr>
          <w:rFonts w:ascii="Calibri" w:hAnsi="Calibri" w:cs="Calibri"/>
          <w:sz w:val="22"/>
          <w:szCs w:val="22"/>
        </w:rPr>
        <w:t>company</w:t>
      </w:r>
      <w:r w:rsidR="002B6E4D" w:rsidRPr="00B51181">
        <w:rPr>
          <w:rFonts w:ascii="Calibri" w:hAnsi="Calibri" w:cs="Calibri"/>
          <w:sz w:val="22"/>
          <w:szCs w:val="22"/>
        </w:rPr>
        <w:t xml:space="preserve"> buys an option, t</w:t>
      </w:r>
      <w:r w:rsidR="00B00244" w:rsidRPr="00B51181">
        <w:rPr>
          <w:rFonts w:ascii="Calibri" w:hAnsi="Calibri" w:cs="Calibri"/>
          <w:sz w:val="22"/>
          <w:szCs w:val="22"/>
        </w:rPr>
        <w:t xml:space="preserve">he purchase price paid is the maximum loss amount, while </w:t>
      </w:r>
      <w:r w:rsidR="009F5F21" w:rsidRPr="00B51181">
        <w:rPr>
          <w:rFonts w:ascii="Calibri" w:hAnsi="Calibri" w:cs="Calibri"/>
          <w:sz w:val="22"/>
          <w:szCs w:val="22"/>
        </w:rPr>
        <w:t>resulting</w:t>
      </w:r>
      <w:r w:rsidR="00B00244" w:rsidRPr="00B51181">
        <w:rPr>
          <w:rFonts w:ascii="Calibri" w:hAnsi="Calibri" w:cs="Calibri"/>
          <w:sz w:val="22"/>
          <w:szCs w:val="22"/>
        </w:rPr>
        <w:t xml:space="preserve"> gains can be much more than the maximum loss. </w:t>
      </w:r>
      <w:r w:rsidR="00E136C8" w:rsidRPr="00B51181">
        <w:rPr>
          <w:rFonts w:ascii="Calibri" w:hAnsi="Calibri" w:cs="Calibri"/>
          <w:sz w:val="22"/>
          <w:szCs w:val="22"/>
        </w:rPr>
        <w:t xml:space="preserve">Other asymmetrical </w:t>
      </w:r>
      <w:r w:rsidR="004A5183" w:rsidRPr="00B51181">
        <w:rPr>
          <w:rFonts w:ascii="Calibri" w:hAnsi="Calibri" w:cs="Calibri"/>
          <w:sz w:val="22"/>
          <w:szCs w:val="22"/>
        </w:rPr>
        <w:t>derivatives</w:t>
      </w:r>
      <w:r w:rsidR="00E136C8" w:rsidRPr="00B51181">
        <w:rPr>
          <w:rFonts w:ascii="Calibri" w:hAnsi="Calibri" w:cs="Calibri"/>
          <w:sz w:val="22"/>
          <w:szCs w:val="22"/>
        </w:rPr>
        <w:t xml:space="preserve"> include swaps with ceilings/floors and other </w:t>
      </w:r>
      <w:r w:rsidR="00490515" w:rsidRPr="00B51181">
        <w:rPr>
          <w:rFonts w:ascii="Calibri" w:hAnsi="Calibri" w:cs="Calibri"/>
          <w:sz w:val="22"/>
          <w:szCs w:val="22"/>
        </w:rPr>
        <w:t xml:space="preserve">non-standard derivatives. </w:t>
      </w:r>
      <w:r w:rsidR="00D87451" w:rsidRPr="00B51181">
        <w:rPr>
          <w:rFonts w:ascii="Calibri" w:hAnsi="Calibri" w:cs="Calibri"/>
          <w:sz w:val="22"/>
          <w:szCs w:val="22"/>
        </w:rPr>
        <w:t xml:space="preserve">The </w:t>
      </w:r>
      <w:r w:rsidR="009F0F7A" w:rsidRPr="00B51181">
        <w:rPr>
          <w:rFonts w:ascii="Calibri" w:hAnsi="Calibri" w:cs="Calibri"/>
          <w:sz w:val="22"/>
          <w:szCs w:val="22"/>
        </w:rPr>
        <w:t xml:space="preserve">original proposed guidance </w:t>
      </w:r>
      <w:r w:rsidR="00027D1C" w:rsidRPr="00B51181">
        <w:rPr>
          <w:rFonts w:ascii="Calibri" w:hAnsi="Calibri" w:cs="Calibri"/>
          <w:sz w:val="22"/>
          <w:szCs w:val="22"/>
        </w:rPr>
        <w:t>excluded a</w:t>
      </w:r>
      <w:r w:rsidR="0031137A" w:rsidRPr="00B51181">
        <w:rPr>
          <w:rFonts w:ascii="Calibri" w:hAnsi="Calibri" w:cs="Calibri"/>
          <w:sz w:val="22"/>
          <w:szCs w:val="22"/>
        </w:rPr>
        <w:t xml:space="preserve">symmetrical derivatives to avoid </w:t>
      </w:r>
      <w:r w:rsidR="0097454E" w:rsidRPr="00B51181">
        <w:rPr>
          <w:rFonts w:ascii="Calibri" w:hAnsi="Calibri" w:cs="Calibri"/>
          <w:sz w:val="22"/>
          <w:szCs w:val="22"/>
        </w:rPr>
        <w:t>the possibility that companies that buy</w:t>
      </w:r>
      <w:r w:rsidR="004F310A" w:rsidRPr="00B51181">
        <w:rPr>
          <w:rFonts w:ascii="Calibri" w:hAnsi="Calibri" w:cs="Calibri"/>
          <w:sz w:val="22"/>
          <w:szCs w:val="22"/>
        </w:rPr>
        <w:t xml:space="preserve"> options that mature out of the money would defer the “loss” although it was the </w:t>
      </w:r>
      <w:r w:rsidR="002F6A71" w:rsidRPr="00B51181">
        <w:rPr>
          <w:rFonts w:ascii="Calibri" w:hAnsi="Calibri" w:cs="Calibri"/>
          <w:sz w:val="22"/>
          <w:szCs w:val="22"/>
        </w:rPr>
        <w:t xml:space="preserve">upfront </w:t>
      </w:r>
      <w:r w:rsidR="004F310A" w:rsidRPr="00B51181">
        <w:rPr>
          <w:rFonts w:ascii="Calibri" w:hAnsi="Calibri" w:cs="Calibri"/>
          <w:sz w:val="22"/>
          <w:szCs w:val="22"/>
        </w:rPr>
        <w:t xml:space="preserve">purchase price. </w:t>
      </w:r>
      <w:r w:rsidR="002F6A71" w:rsidRPr="00B51181">
        <w:rPr>
          <w:rFonts w:ascii="Calibri" w:hAnsi="Calibri" w:cs="Calibri"/>
          <w:sz w:val="22"/>
          <w:szCs w:val="22"/>
        </w:rPr>
        <w:t xml:space="preserve">It also excluded asymmetrical derivatives </w:t>
      </w:r>
      <w:r w:rsidR="0086190D" w:rsidRPr="00B51181">
        <w:rPr>
          <w:rFonts w:ascii="Calibri" w:hAnsi="Calibri" w:cs="Calibri"/>
          <w:sz w:val="22"/>
          <w:szCs w:val="22"/>
        </w:rPr>
        <w:t xml:space="preserve">to limit the ALM derivative standard to </w:t>
      </w:r>
      <w:r w:rsidRPr="00B51181">
        <w:rPr>
          <w:rFonts w:ascii="Calibri" w:hAnsi="Calibri" w:cs="Calibri"/>
          <w:sz w:val="22"/>
          <w:szCs w:val="22"/>
        </w:rPr>
        <w:t xml:space="preserve">a </w:t>
      </w:r>
      <w:r w:rsidR="0086190D" w:rsidRPr="00B51181">
        <w:rPr>
          <w:rFonts w:ascii="Calibri" w:hAnsi="Calibri" w:cs="Calibri"/>
          <w:sz w:val="22"/>
          <w:szCs w:val="22"/>
        </w:rPr>
        <w:t xml:space="preserve">specified </w:t>
      </w:r>
      <w:r w:rsidR="00D420E0" w:rsidRPr="00B51181">
        <w:rPr>
          <w:rFonts w:ascii="Calibri" w:hAnsi="Calibri" w:cs="Calibri"/>
          <w:sz w:val="22"/>
          <w:szCs w:val="22"/>
        </w:rPr>
        <w:t xml:space="preserve">limited population of standard derivatives for ease of application and review. </w:t>
      </w:r>
    </w:p>
    <w:p w14:paraId="429D19D3" w14:textId="77777777" w:rsidR="00B12F0F" w:rsidRPr="00B51181" w:rsidRDefault="00B12F0F" w:rsidP="00C94083">
      <w:pPr>
        <w:jc w:val="both"/>
        <w:rPr>
          <w:rFonts w:ascii="Calibri" w:hAnsi="Calibri" w:cs="Calibri"/>
          <w:sz w:val="22"/>
          <w:szCs w:val="22"/>
        </w:rPr>
      </w:pPr>
    </w:p>
    <w:p w14:paraId="18985E89" w14:textId="77777777" w:rsidR="003C7A65" w:rsidRDefault="003C7A65" w:rsidP="007118FD">
      <w:pPr>
        <w:tabs>
          <w:tab w:val="left" w:pos="3095"/>
        </w:tabs>
        <w:jc w:val="both"/>
        <w:rPr>
          <w:rFonts w:ascii="Calibri" w:hAnsi="Calibri" w:cs="Calibri"/>
          <w:sz w:val="22"/>
          <w:szCs w:val="22"/>
        </w:rPr>
      </w:pPr>
    </w:p>
    <w:p w14:paraId="7684E065" w14:textId="77777777" w:rsidR="001E5B45" w:rsidRDefault="001E5B45" w:rsidP="007118FD">
      <w:pPr>
        <w:tabs>
          <w:tab w:val="left" w:pos="3095"/>
        </w:tabs>
        <w:jc w:val="both"/>
        <w:rPr>
          <w:rFonts w:ascii="Calibri" w:hAnsi="Calibri" w:cs="Calibri"/>
          <w:sz w:val="22"/>
          <w:szCs w:val="22"/>
        </w:rPr>
      </w:pPr>
    </w:p>
    <w:p w14:paraId="665B9D37" w14:textId="77777777" w:rsidR="001E5B45" w:rsidRDefault="001E5B45" w:rsidP="007118FD">
      <w:pPr>
        <w:tabs>
          <w:tab w:val="left" w:pos="3095"/>
        </w:tabs>
        <w:jc w:val="both"/>
        <w:rPr>
          <w:rFonts w:ascii="Calibri" w:hAnsi="Calibri" w:cs="Calibri"/>
          <w:sz w:val="22"/>
          <w:szCs w:val="22"/>
        </w:rPr>
      </w:pPr>
    </w:p>
    <w:p w14:paraId="5A44E5B2" w14:textId="77777777" w:rsidR="007118FD" w:rsidRPr="00B51181" w:rsidRDefault="007118FD" w:rsidP="007118FD">
      <w:pPr>
        <w:tabs>
          <w:tab w:val="left" w:pos="3095"/>
        </w:tabs>
        <w:jc w:val="both"/>
        <w:rPr>
          <w:rFonts w:ascii="Calibri" w:hAnsi="Calibri" w:cs="Calibri"/>
          <w:sz w:val="22"/>
          <w:szCs w:val="22"/>
        </w:rPr>
      </w:pPr>
    </w:p>
    <w:tbl>
      <w:tblPr>
        <w:tblW w:w="10075"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198"/>
        <w:gridCol w:w="2112"/>
        <w:gridCol w:w="1710"/>
        <w:gridCol w:w="1440"/>
      </w:tblGrid>
      <w:tr w:rsidR="003C7A65" w:rsidRPr="00515364" w14:paraId="78ACCB1A" w14:textId="77777777" w:rsidTr="004D15A4">
        <w:trPr>
          <w:trHeight w:val="159"/>
        </w:trPr>
        <w:tc>
          <w:tcPr>
            <w:tcW w:w="1615" w:type="dxa"/>
            <w:tcBorders>
              <w:top w:val="nil"/>
              <w:left w:val="single" w:sz="4" w:space="0" w:color="FFFFFF"/>
              <w:bottom w:val="single" w:sz="4" w:space="0" w:color="FFFFFF"/>
              <w:right w:val="single" w:sz="4" w:space="0" w:color="FFFFFF"/>
            </w:tcBorders>
            <w:shd w:val="solid" w:color="auto" w:fill="auto"/>
          </w:tcPr>
          <w:p w14:paraId="409398E6" w14:textId="77777777" w:rsidR="003C7A65" w:rsidRPr="00B51181" w:rsidRDefault="003C7A65">
            <w:pPr>
              <w:widowControl w:val="0"/>
              <w:jc w:val="center"/>
              <w:rPr>
                <w:rFonts w:ascii="Calibri" w:hAnsi="Calibri" w:cs="Calibri"/>
                <w:b/>
                <w:color w:val="FFFFFF"/>
                <w:sz w:val="22"/>
                <w:szCs w:val="22"/>
              </w:rPr>
            </w:pPr>
            <w:r w:rsidRPr="00B51181">
              <w:rPr>
                <w:rFonts w:ascii="Calibri" w:hAnsi="Calibri" w:cs="Calibri"/>
                <w:b/>
                <w:color w:val="000000"/>
                <w:sz w:val="22"/>
                <w:szCs w:val="22"/>
              </w:rPr>
              <w:lastRenderedPageBreak/>
              <w:br w:type="page"/>
            </w:r>
          </w:p>
          <w:p w14:paraId="795D8DA9" w14:textId="77777777" w:rsidR="003C7A65" w:rsidRPr="00B51181" w:rsidRDefault="003C7A65">
            <w:pPr>
              <w:widowControl w:val="0"/>
              <w:jc w:val="center"/>
              <w:rPr>
                <w:rFonts w:ascii="Calibri" w:hAnsi="Calibri" w:cs="Calibri"/>
                <w:b/>
                <w:color w:val="FFFFFF"/>
                <w:sz w:val="22"/>
                <w:szCs w:val="22"/>
              </w:rPr>
            </w:pPr>
            <w:r w:rsidRPr="00B51181">
              <w:rPr>
                <w:rFonts w:ascii="Calibri" w:hAnsi="Calibri" w:cs="Calibri"/>
                <w:b/>
                <w:color w:val="FFFFFF"/>
                <w:sz w:val="22"/>
                <w:szCs w:val="22"/>
              </w:rPr>
              <w:t>Ref #</w:t>
            </w:r>
          </w:p>
        </w:tc>
        <w:tc>
          <w:tcPr>
            <w:tcW w:w="3198" w:type="dxa"/>
            <w:tcBorders>
              <w:top w:val="nil"/>
              <w:left w:val="single" w:sz="4" w:space="0" w:color="FFFFFF"/>
              <w:bottom w:val="single" w:sz="4" w:space="0" w:color="FFFFFF"/>
              <w:right w:val="single" w:sz="4" w:space="0" w:color="FFFFFF"/>
            </w:tcBorders>
            <w:shd w:val="solid" w:color="auto" w:fill="auto"/>
          </w:tcPr>
          <w:p w14:paraId="151091FF" w14:textId="77777777" w:rsidR="003C7A65" w:rsidRPr="00B51181" w:rsidRDefault="003C7A65">
            <w:pPr>
              <w:widowControl w:val="0"/>
              <w:jc w:val="center"/>
              <w:rPr>
                <w:rFonts w:ascii="Calibri" w:hAnsi="Calibri" w:cs="Calibri"/>
                <w:b/>
                <w:color w:val="FFFFFF"/>
                <w:sz w:val="22"/>
                <w:szCs w:val="22"/>
              </w:rPr>
            </w:pPr>
          </w:p>
          <w:p w14:paraId="37BD9205" w14:textId="77777777" w:rsidR="003C7A65" w:rsidRPr="00B51181" w:rsidRDefault="003C7A65">
            <w:pPr>
              <w:widowControl w:val="0"/>
              <w:jc w:val="center"/>
              <w:rPr>
                <w:rFonts w:ascii="Calibri" w:hAnsi="Calibri" w:cs="Calibri"/>
                <w:b/>
                <w:color w:val="FFFFFF"/>
                <w:sz w:val="22"/>
                <w:szCs w:val="22"/>
              </w:rPr>
            </w:pPr>
            <w:r w:rsidRPr="00B51181">
              <w:rPr>
                <w:rFonts w:ascii="Calibri" w:hAnsi="Calibri" w:cs="Calibri"/>
                <w:b/>
                <w:color w:val="FFFFFF"/>
                <w:sz w:val="22"/>
                <w:szCs w:val="22"/>
              </w:rPr>
              <w:t>Title</w:t>
            </w:r>
          </w:p>
        </w:tc>
        <w:tc>
          <w:tcPr>
            <w:tcW w:w="2112" w:type="dxa"/>
            <w:tcBorders>
              <w:top w:val="nil"/>
              <w:left w:val="single" w:sz="4" w:space="0" w:color="FFFFFF"/>
              <w:bottom w:val="single" w:sz="4" w:space="0" w:color="FFFFFF"/>
              <w:right w:val="single" w:sz="4" w:space="0" w:color="FFFFFF"/>
            </w:tcBorders>
            <w:shd w:val="solid" w:color="auto" w:fill="auto"/>
          </w:tcPr>
          <w:p w14:paraId="7E978DFF" w14:textId="77777777" w:rsidR="003C7A65" w:rsidRPr="00B51181" w:rsidRDefault="003C7A65">
            <w:pPr>
              <w:widowControl w:val="0"/>
              <w:jc w:val="center"/>
              <w:rPr>
                <w:rFonts w:ascii="Calibri" w:hAnsi="Calibri" w:cs="Calibri"/>
                <w:b/>
                <w:color w:val="FFFFFF"/>
                <w:sz w:val="22"/>
                <w:szCs w:val="22"/>
              </w:rPr>
            </w:pPr>
          </w:p>
          <w:p w14:paraId="172F7B15" w14:textId="77777777" w:rsidR="003C7A65" w:rsidRPr="00B51181" w:rsidRDefault="003C7A65">
            <w:pPr>
              <w:widowControl w:val="0"/>
              <w:jc w:val="center"/>
              <w:rPr>
                <w:rFonts w:ascii="Calibri" w:hAnsi="Calibri" w:cs="Calibri"/>
                <w:b/>
                <w:color w:val="FFFFFF"/>
                <w:sz w:val="22"/>
                <w:szCs w:val="22"/>
              </w:rPr>
            </w:pPr>
            <w:r w:rsidRPr="00B51181">
              <w:rPr>
                <w:rFonts w:ascii="Calibri" w:hAnsi="Calibri" w:cs="Calibri"/>
                <w:b/>
                <w:color w:val="FFFFFF"/>
                <w:sz w:val="22"/>
                <w:szCs w:val="22"/>
              </w:rPr>
              <w:t>Attachment #</w:t>
            </w:r>
          </w:p>
        </w:tc>
        <w:tc>
          <w:tcPr>
            <w:tcW w:w="1710" w:type="dxa"/>
            <w:tcBorders>
              <w:top w:val="nil"/>
              <w:left w:val="single" w:sz="4" w:space="0" w:color="FFFFFF"/>
              <w:bottom w:val="single" w:sz="4" w:space="0" w:color="FFFFFF"/>
              <w:right w:val="single" w:sz="4" w:space="0" w:color="FFFFFF"/>
            </w:tcBorders>
            <w:shd w:val="solid" w:color="auto" w:fill="auto"/>
          </w:tcPr>
          <w:p w14:paraId="13918975" w14:textId="77777777" w:rsidR="003C7A65" w:rsidRPr="00B51181" w:rsidRDefault="003C7A65">
            <w:pPr>
              <w:widowControl w:val="0"/>
              <w:jc w:val="center"/>
              <w:rPr>
                <w:rFonts w:ascii="Calibri" w:hAnsi="Calibri" w:cs="Calibri"/>
                <w:b/>
                <w:color w:val="FFFFFF"/>
                <w:sz w:val="22"/>
                <w:szCs w:val="22"/>
              </w:rPr>
            </w:pPr>
            <w:r w:rsidRPr="00B51181">
              <w:rPr>
                <w:rFonts w:ascii="Calibri" w:hAnsi="Calibri" w:cs="Calibri"/>
                <w:b/>
                <w:sz w:val="22"/>
                <w:szCs w:val="22"/>
              </w:rPr>
              <w:t>Agreement with Exposed Document?</w:t>
            </w:r>
          </w:p>
        </w:tc>
        <w:tc>
          <w:tcPr>
            <w:tcW w:w="1440" w:type="dxa"/>
            <w:tcBorders>
              <w:top w:val="nil"/>
              <w:left w:val="single" w:sz="4" w:space="0" w:color="FFFFFF"/>
              <w:bottom w:val="single" w:sz="4" w:space="0" w:color="FFFFFF"/>
              <w:right w:val="single" w:sz="4" w:space="0" w:color="FFFFFF"/>
            </w:tcBorders>
            <w:shd w:val="solid" w:color="auto" w:fill="auto"/>
          </w:tcPr>
          <w:p w14:paraId="51530327" w14:textId="77777777" w:rsidR="003C7A65" w:rsidRPr="00B51181" w:rsidRDefault="003C7A65">
            <w:pPr>
              <w:widowControl w:val="0"/>
              <w:jc w:val="center"/>
              <w:rPr>
                <w:rFonts w:ascii="Calibri" w:hAnsi="Calibri" w:cs="Calibri"/>
                <w:b/>
                <w:color w:val="FFFFFF"/>
                <w:sz w:val="22"/>
                <w:szCs w:val="22"/>
              </w:rPr>
            </w:pPr>
            <w:r w:rsidRPr="00B51181">
              <w:rPr>
                <w:rFonts w:ascii="Calibri" w:hAnsi="Calibri" w:cs="Calibri"/>
                <w:b/>
                <w:sz w:val="22"/>
                <w:szCs w:val="22"/>
              </w:rPr>
              <w:t>Comment Letter Page Number</w:t>
            </w:r>
          </w:p>
        </w:tc>
      </w:tr>
      <w:tr w:rsidR="00FA1BC0" w:rsidRPr="00515364" w14:paraId="2BA7B83B" w14:textId="77777777" w:rsidTr="004D15A4">
        <w:trPr>
          <w:trHeight w:val="800"/>
        </w:trPr>
        <w:tc>
          <w:tcPr>
            <w:tcW w:w="1615" w:type="dxa"/>
            <w:tcBorders>
              <w:top w:val="single" w:sz="4" w:space="0" w:color="FFFFFF"/>
            </w:tcBorders>
            <w:shd w:val="clear" w:color="auto" w:fill="F2F2F2"/>
            <w:vAlign w:val="center"/>
          </w:tcPr>
          <w:p w14:paraId="17F89FC8" w14:textId="527BE6BB" w:rsidR="00FA1BC0" w:rsidRPr="00B51181" w:rsidRDefault="00FA1BC0" w:rsidP="00FA1BC0">
            <w:pPr>
              <w:widowControl w:val="0"/>
              <w:jc w:val="center"/>
              <w:rPr>
                <w:rFonts w:ascii="Calibri" w:hAnsi="Calibri" w:cs="Calibri"/>
                <w:b/>
                <w:sz w:val="22"/>
                <w:szCs w:val="22"/>
              </w:rPr>
            </w:pPr>
            <w:r w:rsidRPr="00B51181">
              <w:rPr>
                <w:rFonts w:ascii="Calibri" w:hAnsi="Calibri" w:cs="Calibri"/>
                <w:b/>
                <w:sz w:val="22"/>
                <w:szCs w:val="22"/>
              </w:rPr>
              <w:t>2025-19</w:t>
            </w:r>
          </w:p>
          <w:p w14:paraId="38166E89" w14:textId="77777777" w:rsidR="00FA1BC0" w:rsidRPr="00B51181" w:rsidRDefault="00FA1BC0" w:rsidP="00FA1BC0">
            <w:pPr>
              <w:widowControl w:val="0"/>
              <w:jc w:val="center"/>
              <w:rPr>
                <w:rFonts w:ascii="Calibri" w:hAnsi="Calibri" w:cs="Calibri"/>
                <w:b/>
                <w:sz w:val="22"/>
                <w:szCs w:val="22"/>
              </w:rPr>
            </w:pPr>
            <w:r w:rsidRPr="00B51181">
              <w:rPr>
                <w:rFonts w:ascii="Calibri" w:hAnsi="Calibri" w:cs="Calibri"/>
                <w:b/>
                <w:sz w:val="22"/>
                <w:szCs w:val="22"/>
              </w:rPr>
              <w:t>(Julie)</w:t>
            </w:r>
          </w:p>
        </w:tc>
        <w:tc>
          <w:tcPr>
            <w:tcW w:w="3198" w:type="dxa"/>
            <w:tcBorders>
              <w:top w:val="single" w:sz="4" w:space="0" w:color="FFFFFF"/>
            </w:tcBorders>
            <w:shd w:val="clear" w:color="auto" w:fill="F2F2F2"/>
            <w:vAlign w:val="center"/>
          </w:tcPr>
          <w:p w14:paraId="4F9B3E0F" w14:textId="25BE1268" w:rsidR="00FA1BC0" w:rsidRPr="00B51181" w:rsidRDefault="00FA1BC0" w:rsidP="00FA1BC0">
            <w:pPr>
              <w:pStyle w:val="Heading2"/>
              <w:rPr>
                <w:rFonts w:ascii="Calibri" w:hAnsi="Calibri" w:cs="Calibri"/>
                <w:sz w:val="22"/>
                <w:szCs w:val="22"/>
              </w:rPr>
            </w:pPr>
            <w:r w:rsidRPr="00B51181">
              <w:rPr>
                <w:rFonts w:ascii="Calibri" w:hAnsi="Calibri" w:cs="Calibri"/>
                <w:sz w:val="22"/>
                <w:szCs w:val="22"/>
              </w:rPr>
              <w:t xml:space="preserve">Private </w:t>
            </w:r>
            <w:r w:rsidR="00D72509">
              <w:rPr>
                <w:rFonts w:ascii="Calibri" w:hAnsi="Calibri" w:cs="Calibri"/>
                <w:sz w:val="22"/>
                <w:szCs w:val="22"/>
              </w:rPr>
              <w:t xml:space="preserve">Placement </w:t>
            </w:r>
            <w:r w:rsidRPr="00B51181">
              <w:rPr>
                <w:rFonts w:ascii="Calibri" w:hAnsi="Calibri" w:cs="Calibri"/>
                <w:sz w:val="22"/>
                <w:szCs w:val="22"/>
              </w:rPr>
              <w:t>Securities</w:t>
            </w:r>
          </w:p>
        </w:tc>
        <w:tc>
          <w:tcPr>
            <w:tcW w:w="2112" w:type="dxa"/>
            <w:tcBorders>
              <w:top w:val="single" w:sz="4" w:space="0" w:color="FFFFFF"/>
            </w:tcBorders>
            <w:shd w:val="clear" w:color="auto" w:fill="F2F2F2"/>
            <w:vAlign w:val="center"/>
          </w:tcPr>
          <w:p w14:paraId="11A89972" w14:textId="5875A81E" w:rsidR="00FA1BC0" w:rsidRPr="00B51181" w:rsidRDefault="001F57C1" w:rsidP="00FA1BC0">
            <w:pPr>
              <w:widowControl w:val="0"/>
              <w:jc w:val="center"/>
              <w:rPr>
                <w:rFonts w:ascii="Calibri" w:hAnsi="Calibri" w:cs="Calibri"/>
                <w:b/>
                <w:sz w:val="22"/>
                <w:szCs w:val="22"/>
              </w:rPr>
            </w:pPr>
            <w:r w:rsidRPr="00B51181">
              <w:rPr>
                <w:rFonts w:ascii="Calibri" w:hAnsi="Calibri" w:cs="Calibri"/>
                <w:b/>
                <w:sz w:val="22"/>
                <w:szCs w:val="22"/>
              </w:rPr>
              <w:t>12</w:t>
            </w:r>
            <w:r w:rsidR="00FA1BC0" w:rsidRPr="00B51181">
              <w:rPr>
                <w:rFonts w:ascii="Calibri" w:hAnsi="Calibri" w:cs="Calibri"/>
                <w:b/>
                <w:sz w:val="22"/>
                <w:szCs w:val="22"/>
              </w:rPr>
              <w:t xml:space="preserve"> – Agenda Item </w:t>
            </w:r>
          </w:p>
        </w:tc>
        <w:tc>
          <w:tcPr>
            <w:tcW w:w="1710" w:type="dxa"/>
            <w:tcBorders>
              <w:top w:val="single" w:sz="4" w:space="0" w:color="FFFFFF"/>
            </w:tcBorders>
            <w:shd w:val="clear" w:color="auto" w:fill="F2F2F2"/>
            <w:vAlign w:val="center"/>
          </w:tcPr>
          <w:p w14:paraId="0C1375A5" w14:textId="3078B246" w:rsidR="00FA1BC0" w:rsidRPr="00B51181" w:rsidRDefault="00FA1BC0" w:rsidP="00FA1BC0">
            <w:pPr>
              <w:widowControl w:val="0"/>
              <w:jc w:val="center"/>
              <w:rPr>
                <w:rFonts w:ascii="Calibri" w:hAnsi="Calibri" w:cs="Calibri"/>
                <w:b/>
                <w:sz w:val="22"/>
                <w:szCs w:val="22"/>
              </w:rPr>
            </w:pPr>
            <w:r w:rsidRPr="00B51181">
              <w:rPr>
                <w:rFonts w:ascii="Calibri" w:hAnsi="Calibri" w:cs="Calibri"/>
                <w:b/>
                <w:sz w:val="22"/>
                <w:szCs w:val="22"/>
              </w:rPr>
              <w:t>Agreement with Comments</w:t>
            </w:r>
          </w:p>
        </w:tc>
        <w:tc>
          <w:tcPr>
            <w:tcW w:w="1440" w:type="dxa"/>
            <w:tcBorders>
              <w:top w:val="single" w:sz="4" w:space="0" w:color="FFFFFF"/>
            </w:tcBorders>
            <w:shd w:val="clear" w:color="auto" w:fill="F2F2F2"/>
            <w:vAlign w:val="center"/>
          </w:tcPr>
          <w:p w14:paraId="6194FC80" w14:textId="385BE83A" w:rsidR="00FA1BC0" w:rsidRPr="00B51181" w:rsidRDefault="00FA1BC0" w:rsidP="00FA1BC0">
            <w:pPr>
              <w:widowControl w:val="0"/>
              <w:jc w:val="center"/>
              <w:rPr>
                <w:rFonts w:ascii="Calibri" w:hAnsi="Calibri" w:cs="Calibri"/>
                <w:b/>
                <w:sz w:val="22"/>
                <w:szCs w:val="22"/>
              </w:rPr>
            </w:pPr>
            <w:r w:rsidRPr="00B51181">
              <w:rPr>
                <w:rFonts w:ascii="Calibri" w:hAnsi="Calibri" w:cs="Calibri"/>
                <w:b/>
                <w:sz w:val="22"/>
                <w:szCs w:val="22"/>
              </w:rPr>
              <w:t>IP – 1</w:t>
            </w:r>
            <w:r w:rsidR="00C65EF8" w:rsidRPr="00B51181">
              <w:rPr>
                <w:rFonts w:ascii="Calibri" w:hAnsi="Calibri" w:cs="Calibri"/>
                <w:b/>
                <w:sz w:val="22"/>
                <w:szCs w:val="22"/>
              </w:rPr>
              <w:t>1</w:t>
            </w:r>
          </w:p>
        </w:tc>
      </w:tr>
    </w:tbl>
    <w:p w14:paraId="5C538154" w14:textId="77777777" w:rsidR="003C7A65" w:rsidRPr="00B51181" w:rsidRDefault="003C7A65" w:rsidP="003C7A65">
      <w:pPr>
        <w:rPr>
          <w:rFonts w:ascii="Calibri" w:hAnsi="Calibri" w:cs="Calibri"/>
          <w:sz w:val="22"/>
          <w:szCs w:val="22"/>
          <w:lang w:eastAsia="zh-CN"/>
        </w:rPr>
      </w:pPr>
    </w:p>
    <w:p w14:paraId="0A9561D0" w14:textId="77777777" w:rsidR="003C7A65" w:rsidRPr="00B51181" w:rsidRDefault="003C7A65" w:rsidP="003C7A65">
      <w:pPr>
        <w:pStyle w:val="BodyTextIndent"/>
        <w:ind w:left="0" w:firstLine="0"/>
        <w:jc w:val="both"/>
        <w:rPr>
          <w:rFonts w:ascii="Calibri" w:hAnsi="Calibri" w:cs="Calibri"/>
          <w:i/>
          <w:sz w:val="22"/>
          <w:szCs w:val="22"/>
          <w:u w:val="single"/>
        </w:rPr>
      </w:pPr>
      <w:r w:rsidRPr="00B51181">
        <w:rPr>
          <w:rFonts w:ascii="Calibri" w:hAnsi="Calibri" w:cs="Calibri"/>
          <w:i/>
          <w:sz w:val="22"/>
          <w:szCs w:val="22"/>
          <w:u w:val="single"/>
        </w:rPr>
        <w:t>Summary:</w:t>
      </w:r>
    </w:p>
    <w:p w14:paraId="338737C4" w14:textId="49DA2BFA" w:rsidR="00BC7551" w:rsidRPr="00B51181" w:rsidRDefault="00BC7551" w:rsidP="00BC7551">
      <w:pPr>
        <w:pStyle w:val="BodyText2"/>
        <w:jc w:val="both"/>
        <w:rPr>
          <w:rFonts w:ascii="Calibri" w:hAnsi="Calibri" w:cs="Calibri"/>
          <w:b/>
          <w:sz w:val="22"/>
          <w:szCs w:val="22"/>
        </w:rPr>
      </w:pPr>
      <w:r w:rsidRPr="00B51181">
        <w:rPr>
          <w:rFonts w:ascii="Calibri" w:hAnsi="Calibri" w:cs="Calibri"/>
          <w:sz w:val="22"/>
          <w:szCs w:val="22"/>
        </w:rPr>
        <w:t>On August 11, 2025, the Working Group exposed revisions</w:t>
      </w:r>
      <w:r w:rsidR="00615830">
        <w:rPr>
          <w:rFonts w:ascii="Calibri" w:hAnsi="Calibri" w:cs="Calibri"/>
          <w:sz w:val="22"/>
          <w:szCs w:val="22"/>
        </w:rPr>
        <w:t xml:space="preserve"> </w:t>
      </w:r>
      <w:r w:rsidRPr="00B51181">
        <w:rPr>
          <w:rFonts w:ascii="Calibri" w:hAnsi="Calibri" w:cs="Calibri"/>
          <w:sz w:val="22"/>
          <w:szCs w:val="22"/>
        </w:rPr>
        <w:t xml:space="preserve">to incorporate a new electronic reporting column to identify private placement securities in the investment schedules and incorporate an aggregate disclosure that details key investment information by type of security (public and private placement type). This item was exposed for a shortened comment period ending September 19, 2025, to allow for comments to be considered prior to sponsoring a blanks proposal. </w:t>
      </w:r>
    </w:p>
    <w:p w14:paraId="65731ACA" w14:textId="77777777" w:rsidR="00BC7551" w:rsidRPr="00B51181" w:rsidRDefault="00BC7551" w:rsidP="00BC7551">
      <w:pPr>
        <w:pStyle w:val="BodyText2"/>
        <w:jc w:val="both"/>
        <w:rPr>
          <w:rFonts w:ascii="Calibri" w:hAnsi="Calibri" w:cs="Calibri"/>
          <w:b/>
          <w:sz w:val="22"/>
          <w:szCs w:val="22"/>
        </w:rPr>
      </w:pPr>
    </w:p>
    <w:p w14:paraId="0BD7A741" w14:textId="71045603" w:rsidR="00BC7551" w:rsidRPr="00B51181" w:rsidRDefault="00BC7551" w:rsidP="00BC7551">
      <w:pPr>
        <w:pStyle w:val="BodyText2"/>
        <w:jc w:val="both"/>
        <w:rPr>
          <w:rFonts w:ascii="Calibri" w:hAnsi="Calibri" w:cs="Calibri"/>
          <w:b/>
          <w:sz w:val="22"/>
          <w:szCs w:val="22"/>
        </w:rPr>
      </w:pPr>
      <w:r w:rsidRPr="00B51181">
        <w:rPr>
          <w:rFonts w:ascii="Calibri" w:hAnsi="Calibri" w:cs="Calibri"/>
          <w:sz w:val="22"/>
          <w:szCs w:val="22"/>
        </w:rPr>
        <w:t xml:space="preserve">On </w:t>
      </w:r>
      <w:r w:rsidR="00155957" w:rsidRPr="00B51181">
        <w:rPr>
          <w:rFonts w:ascii="Calibri" w:hAnsi="Calibri" w:cs="Calibri"/>
          <w:sz w:val="22"/>
          <w:szCs w:val="22"/>
        </w:rPr>
        <w:t>the</w:t>
      </w:r>
      <w:r w:rsidRPr="00B51181">
        <w:rPr>
          <w:rFonts w:ascii="Calibri" w:hAnsi="Calibri" w:cs="Calibri"/>
          <w:sz w:val="22"/>
          <w:szCs w:val="22"/>
        </w:rPr>
        <w:t xml:space="preserve"> October 6, 2025, interim meeting to discuss comments from the Aug</w:t>
      </w:r>
      <w:r w:rsidR="000518BE" w:rsidRPr="00B51181">
        <w:rPr>
          <w:rFonts w:ascii="Calibri" w:hAnsi="Calibri" w:cs="Calibri"/>
          <w:sz w:val="22"/>
          <w:szCs w:val="22"/>
        </w:rPr>
        <w:t xml:space="preserve">ust 2025 exposure, the </w:t>
      </w:r>
      <w:r w:rsidRPr="00B51181">
        <w:rPr>
          <w:rFonts w:ascii="Calibri" w:hAnsi="Calibri" w:cs="Calibri"/>
          <w:sz w:val="22"/>
          <w:szCs w:val="22"/>
        </w:rPr>
        <w:t>Working Group exposed revisions</w:t>
      </w:r>
      <w:r w:rsidR="000518BE" w:rsidRPr="00B51181">
        <w:rPr>
          <w:rFonts w:ascii="Calibri" w:hAnsi="Calibri" w:cs="Calibri"/>
          <w:sz w:val="22"/>
          <w:szCs w:val="22"/>
        </w:rPr>
        <w:t xml:space="preserve"> </w:t>
      </w:r>
      <w:r w:rsidRPr="00B51181">
        <w:rPr>
          <w:rFonts w:ascii="Calibri" w:hAnsi="Calibri" w:cs="Calibri"/>
          <w:sz w:val="22"/>
          <w:szCs w:val="22"/>
        </w:rPr>
        <w:t xml:space="preserve">to the proposed private placement reporting requirements and disclosure. These revisions were exposed for a shortened comment period ending October 31, 2025, to allow for discussion at the 2025 Fall National Meeting. The revisions are summarized as follows: </w:t>
      </w:r>
    </w:p>
    <w:p w14:paraId="6B38235B" w14:textId="77777777" w:rsidR="00BC7551" w:rsidRPr="00B51181" w:rsidRDefault="00BC7551" w:rsidP="00BC7551">
      <w:pPr>
        <w:pStyle w:val="BodyText2"/>
        <w:jc w:val="both"/>
        <w:rPr>
          <w:rFonts w:ascii="Calibri" w:hAnsi="Calibri" w:cs="Calibri"/>
          <w:b/>
          <w:sz w:val="22"/>
          <w:szCs w:val="22"/>
        </w:rPr>
      </w:pPr>
    </w:p>
    <w:p w14:paraId="63B1437B" w14:textId="3A951B14" w:rsidR="00BC7551" w:rsidRPr="00B51181" w:rsidRDefault="00BC7551" w:rsidP="007B7D24">
      <w:pPr>
        <w:pStyle w:val="BodyText2"/>
        <w:numPr>
          <w:ilvl w:val="0"/>
          <w:numId w:val="28"/>
        </w:numPr>
        <w:jc w:val="both"/>
        <w:rPr>
          <w:rFonts w:ascii="Calibri" w:hAnsi="Calibri" w:cs="Calibri"/>
          <w:b/>
          <w:sz w:val="22"/>
          <w:szCs w:val="22"/>
        </w:rPr>
      </w:pPr>
      <w:r w:rsidRPr="00B51181">
        <w:rPr>
          <w:rFonts w:ascii="Calibri" w:hAnsi="Calibri" w:cs="Calibri"/>
          <w:sz w:val="22"/>
          <w:szCs w:val="22"/>
        </w:rPr>
        <w:t xml:space="preserve">Incorporated clarifying revisions to reference </w:t>
      </w:r>
      <w:r w:rsidRPr="00B51181">
        <w:rPr>
          <w:rFonts w:ascii="Calibri" w:hAnsi="Calibri" w:cs="Calibri"/>
          <w:i/>
          <w:sz w:val="22"/>
          <w:szCs w:val="22"/>
        </w:rPr>
        <w:t>SSAP No. 30</w:t>
      </w:r>
      <w:r w:rsidR="000518BE" w:rsidRPr="00B51181">
        <w:rPr>
          <w:rFonts w:ascii="Calibri" w:hAnsi="Calibri" w:cs="Calibri"/>
          <w:i/>
          <w:sz w:val="22"/>
          <w:szCs w:val="22"/>
        </w:rPr>
        <w:t>—Unaffiliated Common Stock</w:t>
      </w:r>
      <w:r w:rsidRPr="00B51181">
        <w:rPr>
          <w:rFonts w:ascii="Calibri" w:hAnsi="Calibri" w:cs="Calibri"/>
          <w:sz w:val="22"/>
          <w:szCs w:val="22"/>
        </w:rPr>
        <w:t xml:space="preserve"> and </w:t>
      </w:r>
      <w:r w:rsidRPr="00B51181">
        <w:rPr>
          <w:rFonts w:ascii="Calibri" w:hAnsi="Calibri" w:cs="Calibri"/>
          <w:i/>
          <w:sz w:val="22"/>
          <w:szCs w:val="22"/>
        </w:rPr>
        <w:t>SSAP No. 32</w:t>
      </w:r>
      <w:r w:rsidR="000518BE" w:rsidRPr="00B51181">
        <w:rPr>
          <w:rFonts w:ascii="Calibri" w:hAnsi="Calibri" w:cs="Calibri"/>
          <w:i/>
          <w:sz w:val="22"/>
          <w:szCs w:val="22"/>
        </w:rPr>
        <w:t>—Preferred Stock</w:t>
      </w:r>
      <w:r w:rsidRPr="00B51181">
        <w:rPr>
          <w:rFonts w:ascii="Calibri" w:hAnsi="Calibri" w:cs="Calibri"/>
          <w:sz w:val="22"/>
          <w:szCs w:val="22"/>
        </w:rPr>
        <w:t xml:space="preserve">, revise the word “securities” to “investments” in the proposed SSAP disclosure and update the categories in the audited financial statements in the “Supplemental Schedule of Selected Statutory-Basis Financial Data” to reflect the revised broad reporting categories. </w:t>
      </w:r>
    </w:p>
    <w:p w14:paraId="2276B567" w14:textId="77777777" w:rsidR="00BC7551" w:rsidRPr="00B51181" w:rsidRDefault="00BC7551" w:rsidP="00BC7551">
      <w:pPr>
        <w:pStyle w:val="BodyText2"/>
        <w:ind w:left="720"/>
        <w:jc w:val="both"/>
        <w:rPr>
          <w:rFonts w:ascii="Calibri" w:hAnsi="Calibri" w:cs="Calibri"/>
          <w:b/>
          <w:sz w:val="22"/>
          <w:szCs w:val="22"/>
        </w:rPr>
      </w:pPr>
    </w:p>
    <w:p w14:paraId="3F1A0397" w14:textId="77777777" w:rsidR="00BC7551" w:rsidRPr="00B51181" w:rsidRDefault="00BC7551" w:rsidP="007B7D24">
      <w:pPr>
        <w:pStyle w:val="BodyText2"/>
        <w:numPr>
          <w:ilvl w:val="0"/>
          <w:numId w:val="28"/>
        </w:numPr>
        <w:jc w:val="both"/>
        <w:rPr>
          <w:rFonts w:ascii="Calibri" w:hAnsi="Calibri" w:cs="Calibri"/>
          <w:b/>
          <w:sz w:val="22"/>
          <w:szCs w:val="22"/>
        </w:rPr>
      </w:pPr>
      <w:r w:rsidRPr="00B51181">
        <w:rPr>
          <w:rFonts w:ascii="Calibri" w:hAnsi="Calibri" w:cs="Calibri"/>
          <w:sz w:val="22"/>
          <w:szCs w:val="22"/>
        </w:rPr>
        <w:t xml:space="preserve">Incorporated revisions to collapse the reporting categories into public, Rule 144A, private placement securities, and not applicable. The revisions clarify that all non-publicly registered securities subject to the 1933 Securities Act, excluding Rule 144A, shall be reported as a private placement. Only investments not within the scope of the Securities Act of 1933 shall be reported as not applicable. (For example, long-term certificates of deposit and bank loans that are not securities are likely not subject to the 1933 Securities Act and would be reported as NA.) </w:t>
      </w:r>
    </w:p>
    <w:p w14:paraId="64088328" w14:textId="77777777" w:rsidR="00BC7551" w:rsidRPr="00B51181" w:rsidRDefault="00BC7551" w:rsidP="00BC7551">
      <w:pPr>
        <w:pStyle w:val="ListParagraph"/>
        <w:jc w:val="both"/>
        <w:rPr>
          <w:rFonts w:ascii="Calibri" w:hAnsi="Calibri" w:cs="Calibri"/>
          <w:b/>
          <w:sz w:val="22"/>
          <w:szCs w:val="22"/>
        </w:rPr>
      </w:pPr>
    </w:p>
    <w:p w14:paraId="359C846D" w14:textId="77777777" w:rsidR="00BC7551" w:rsidRPr="00B51181" w:rsidRDefault="00BC7551" w:rsidP="007B7D24">
      <w:pPr>
        <w:pStyle w:val="BodyText2"/>
        <w:numPr>
          <w:ilvl w:val="0"/>
          <w:numId w:val="28"/>
        </w:numPr>
        <w:jc w:val="both"/>
        <w:rPr>
          <w:rFonts w:ascii="Calibri" w:hAnsi="Calibri" w:cs="Calibri"/>
          <w:b/>
          <w:sz w:val="22"/>
          <w:szCs w:val="22"/>
        </w:rPr>
      </w:pPr>
      <w:r w:rsidRPr="00B51181">
        <w:rPr>
          <w:rFonts w:ascii="Calibri" w:hAnsi="Calibri" w:cs="Calibri"/>
          <w:sz w:val="22"/>
          <w:szCs w:val="22"/>
        </w:rPr>
        <w:t xml:space="preserve">Incorporated revisions to limit the Schedule BA electronic column reporting to items captured as “non-bond debt securities” and “residuals.” The other reporting lines captured on Schedule BA will not be subject to the reporting for public / private classification. </w:t>
      </w:r>
    </w:p>
    <w:p w14:paraId="50911CD8" w14:textId="77777777" w:rsidR="00BC7551" w:rsidRPr="00B51181" w:rsidRDefault="00BC7551" w:rsidP="00BC7551">
      <w:pPr>
        <w:pStyle w:val="ListParagraph"/>
        <w:jc w:val="both"/>
        <w:rPr>
          <w:rFonts w:ascii="Calibri" w:hAnsi="Calibri" w:cs="Calibri"/>
          <w:b/>
          <w:sz w:val="22"/>
          <w:szCs w:val="22"/>
        </w:rPr>
      </w:pPr>
    </w:p>
    <w:p w14:paraId="6A0C5CBD" w14:textId="77777777" w:rsidR="00BC7551" w:rsidRPr="00B51181" w:rsidRDefault="00BC7551" w:rsidP="007B7D24">
      <w:pPr>
        <w:pStyle w:val="BodyText2"/>
        <w:numPr>
          <w:ilvl w:val="0"/>
          <w:numId w:val="28"/>
        </w:numPr>
        <w:jc w:val="both"/>
        <w:rPr>
          <w:rFonts w:ascii="Calibri" w:hAnsi="Calibri" w:cs="Calibri"/>
          <w:b/>
          <w:sz w:val="22"/>
          <w:szCs w:val="22"/>
        </w:rPr>
      </w:pPr>
      <w:r w:rsidRPr="00B51181">
        <w:rPr>
          <w:rFonts w:ascii="Calibri" w:hAnsi="Calibri" w:cs="Calibri"/>
          <w:sz w:val="22"/>
          <w:szCs w:val="22"/>
        </w:rPr>
        <w:t xml:space="preserve">Incorporated revisions to clarify that the investment schedule electronic column shall be captured in the applicable acquisition and disposal investment schedules for quarterly reporting and in the annual investment schedules. For separate accounts, the investment schedule reporting will be annual only. The aggregate disclosure will not be identified as a required quarterly disclosure but shall follow the preamble concept for interim reporting. (This is detailed in paragraph 65 of the AP&amp;P Preamble and requires disclosure if there have been significant changes from the prior annual report.) </w:t>
      </w:r>
    </w:p>
    <w:p w14:paraId="774EA96E" w14:textId="77777777" w:rsidR="00BC7551" w:rsidRPr="00B51181" w:rsidRDefault="00BC7551" w:rsidP="00BC7551">
      <w:pPr>
        <w:pStyle w:val="ListParagraph"/>
        <w:jc w:val="both"/>
        <w:rPr>
          <w:rFonts w:ascii="Calibri" w:hAnsi="Calibri" w:cs="Calibri"/>
          <w:b/>
          <w:sz w:val="22"/>
          <w:szCs w:val="22"/>
        </w:rPr>
      </w:pPr>
    </w:p>
    <w:p w14:paraId="1FC6DAF2" w14:textId="77777777" w:rsidR="00BC7551" w:rsidRPr="00B51181" w:rsidRDefault="00BC7551" w:rsidP="007B7D24">
      <w:pPr>
        <w:pStyle w:val="BodyText2"/>
        <w:numPr>
          <w:ilvl w:val="0"/>
          <w:numId w:val="28"/>
        </w:numPr>
        <w:jc w:val="both"/>
        <w:rPr>
          <w:rFonts w:ascii="Calibri" w:hAnsi="Calibri" w:cs="Calibri"/>
          <w:b/>
          <w:sz w:val="22"/>
          <w:szCs w:val="22"/>
        </w:rPr>
      </w:pPr>
      <w:r w:rsidRPr="00B51181">
        <w:rPr>
          <w:rFonts w:ascii="Calibri" w:hAnsi="Calibri" w:cs="Calibri"/>
          <w:sz w:val="22"/>
          <w:szCs w:val="22"/>
        </w:rPr>
        <w:t xml:space="preserve">For Schedule D-1A, proposed revisions to remove the public and privately placed reporting columns, along with the aggregate footnote for Rule 144A. </w:t>
      </w:r>
    </w:p>
    <w:p w14:paraId="39E95DBC" w14:textId="77777777" w:rsidR="003C7A65" w:rsidRPr="00B51181" w:rsidRDefault="003C7A65" w:rsidP="003C7A65">
      <w:pPr>
        <w:jc w:val="both"/>
        <w:rPr>
          <w:rFonts w:ascii="Calibri" w:hAnsi="Calibri" w:cs="Calibri"/>
          <w:sz w:val="22"/>
          <w:szCs w:val="22"/>
        </w:rPr>
      </w:pPr>
    </w:p>
    <w:p w14:paraId="66EFDA30" w14:textId="77777777" w:rsidR="003C7A65" w:rsidRPr="00B51181" w:rsidRDefault="003C7A65" w:rsidP="003C7A65">
      <w:pPr>
        <w:pStyle w:val="paragraph"/>
        <w:keepNext/>
        <w:spacing w:before="0" w:beforeAutospacing="0" w:after="0" w:afterAutospacing="0"/>
        <w:jc w:val="both"/>
        <w:textAlignment w:val="baseline"/>
        <w:rPr>
          <w:rFonts w:ascii="Calibri" w:hAnsi="Calibri" w:cs="Calibri"/>
          <w:i/>
          <w:sz w:val="22"/>
          <w:szCs w:val="22"/>
          <w:u w:val="single"/>
        </w:rPr>
      </w:pPr>
      <w:r w:rsidRPr="00B51181">
        <w:rPr>
          <w:rFonts w:ascii="Calibri" w:hAnsi="Calibri" w:cs="Calibri"/>
          <w:i/>
          <w:sz w:val="22"/>
          <w:szCs w:val="22"/>
          <w:u w:val="single"/>
        </w:rPr>
        <w:lastRenderedPageBreak/>
        <w:t>Interested Parties’ Comments:</w:t>
      </w:r>
    </w:p>
    <w:p w14:paraId="6CB3D28D" w14:textId="167106CD" w:rsidR="003F57B4" w:rsidRPr="00B51181" w:rsidRDefault="003F57B4" w:rsidP="003F57B4">
      <w:pPr>
        <w:widowControl w:val="0"/>
        <w:tabs>
          <w:tab w:val="left" w:pos="1534"/>
        </w:tabs>
        <w:jc w:val="both"/>
        <w:rPr>
          <w:rFonts w:ascii="Calibri" w:hAnsi="Calibri" w:cs="Calibri"/>
          <w:sz w:val="22"/>
          <w:szCs w:val="22"/>
          <w:lang w:bidi="en-US"/>
        </w:rPr>
      </w:pPr>
      <w:r w:rsidRPr="00B51181">
        <w:rPr>
          <w:rFonts w:ascii="Calibri" w:hAnsi="Calibri" w:cs="Calibri"/>
          <w:sz w:val="22"/>
          <w:szCs w:val="22"/>
          <w:lang w:bidi="en-US"/>
        </w:rPr>
        <w:t>Interested parties appreciate the exposure reflects many of our prior comments. We support the substance of the proposed exposure with the following two proposed editorial revisions:</w:t>
      </w:r>
    </w:p>
    <w:p w14:paraId="49A16009" w14:textId="77777777" w:rsidR="003F57B4" w:rsidRPr="00B51181" w:rsidRDefault="003F57B4" w:rsidP="003F57B4">
      <w:pPr>
        <w:widowControl w:val="0"/>
        <w:tabs>
          <w:tab w:val="left" w:pos="1534"/>
        </w:tabs>
        <w:jc w:val="both"/>
        <w:rPr>
          <w:rFonts w:ascii="Calibri" w:hAnsi="Calibri" w:cs="Calibri"/>
          <w:sz w:val="22"/>
          <w:szCs w:val="22"/>
          <w:lang w:bidi="en-US"/>
        </w:rPr>
      </w:pPr>
    </w:p>
    <w:p w14:paraId="4EEE1A00" w14:textId="77777777" w:rsidR="003F57B4" w:rsidRPr="00B51181" w:rsidRDefault="003F57B4" w:rsidP="003F57B4">
      <w:pPr>
        <w:widowControl w:val="0"/>
        <w:numPr>
          <w:ilvl w:val="0"/>
          <w:numId w:val="34"/>
        </w:numPr>
        <w:tabs>
          <w:tab w:val="left" w:pos="1534"/>
        </w:tabs>
        <w:jc w:val="both"/>
        <w:rPr>
          <w:rFonts w:ascii="Calibri" w:hAnsi="Calibri" w:cs="Calibri"/>
          <w:sz w:val="22"/>
          <w:szCs w:val="22"/>
          <w:lang w:bidi="en-US"/>
        </w:rPr>
      </w:pPr>
      <w:r w:rsidRPr="00B51181">
        <w:rPr>
          <w:rFonts w:ascii="Calibri" w:hAnsi="Calibri" w:cs="Calibri"/>
          <w:sz w:val="22"/>
          <w:szCs w:val="22"/>
          <w:lang w:bidi="en-US"/>
        </w:rPr>
        <w:t>Paragraph 40 m. i. includes the following:</w:t>
      </w:r>
    </w:p>
    <w:p w14:paraId="1F685EF3" w14:textId="77777777" w:rsidR="003F57B4" w:rsidRPr="00B51181" w:rsidRDefault="003F57B4" w:rsidP="003F57B4">
      <w:pPr>
        <w:widowControl w:val="0"/>
        <w:tabs>
          <w:tab w:val="left" w:pos="1534"/>
        </w:tabs>
        <w:jc w:val="both"/>
        <w:rPr>
          <w:rFonts w:ascii="Calibri" w:hAnsi="Calibri" w:cs="Calibri"/>
          <w:sz w:val="22"/>
          <w:szCs w:val="22"/>
          <w:lang w:bidi="en-US"/>
        </w:rPr>
      </w:pPr>
    </w:p>
    <w:p w14:paraId="020F47CE" w14:textId="77777777" w:rsidR="003F57B4" w:rsidRPr="00B51181" w:rsidRDefault="003F57B4" w:rsidP="003F57B4">
      <w:pPr>
        <w:widowControl w:val="0"/>
        <w:tabs>
          <w:tab w:val="left" w:pos="1534"/>
        </w:tabs>
        <w:jc w:val="both"/>
        <w:rPr>
          <w:rFonts w:ascii="Calibri" w:hAnsi="Calibri" w:cs="Calibri"/>
          <w:sz w:val="22"/>
          <w:szCs w:val="22"/>
          <w:lang w:bidi="en-US"/>
        </w:rPr>
      </w:pPr>
      <w:r w:rsidRPr="00B51181">
        <w:rPr>
          <w:rFonts w:ascii="Calibri" w:hAnsi="Calibri" w:cs="Calibri"/>
          <w:sz w:val="22"/>
          <w:szCs w:val="22"/>
          <w:lang w:bidi="en-US"/>
        </w:rPr>
        <w:t>(This individual investment disclosure shall be completed with the applicable investment schedules for quarterly acquisitions and disposals as well as for annual investment schedule reporting.</w:t>
      </w:r>
    </w:p>
    <w:p w14:paraId="1F424DCE" w14:textId="77777777" w:rsidR="003F57B4" w:rsidRPr="00B51181" w:rsidRDefault="003F57B4" w:rsidP="003F57B4">
      <w:pPr>
        <w:widowControl w:val="0"/>
        <w:tabs>
          <w:tab w:val="left" w:pos="1534"/>
        </w:tabs>
        <w:jc w:val="both"/>
        <w:rPr>
          <w:rFonts w:ascii="Calibri" w:hAnsi="Calibri" w:cs="Calibri"/>
          <w:sz w:val="22"/>
          <w:szCs w:val="22"/>
          <w:lang w:bidi="en-US"/>
        </w:rPr>
      </w:pPr>
    </w:p>
    <w:p w14:paraId="4DAF9282" w14:textId="77777777" w:rsidR="003F57B4" w:rsidRPr="00B51181" w:rsidRDefault="003F57B4" w:rsidP="003F57B4">
      <w:pPr>
        <w:widowControl w:val="0"/>
        <w:numPr>
          <w:ilvl w:val="0"/>
          <w:numId w:val="34"/>
        </w:numPr>
        <w:tabs>
          <w:tab w:val="left" w:pos="1534"/>
        </w:tabs>
        <w:jc w:val="both"/>
        <w:rPr>
          <w:rFonts w:ascii="Calibri" w:hAnsi="Calibri" w:cs="Calibri"/>
          <w:sz w:val="22"/>
          <w:szCs w:val="22"/>
          <w:lang w:bidi="en-US"/>
        </w:rPr>
      </w:pPr>
      <w:r w:rsidRPr="00B51181">
        <w:rPr>
          <w:rFonts w:ascii="Calibri" w:hAnsi="Calibri" w:cs="Calibri"/>
          <w:sz w:val="22"/>
          <w:szCs w:val="22"/>
          <w:lang w:bidi="en-US"/>
        </w:rPr>
        <w:t>Paragraph 40 m. ii. includes the following:</w:t>
      </w:r>
    </w:p>
    <w:p w14:paraId="63945852" w14:textId="77777777" w:rsidR="003F57B4" w:rsidRPr="00B51181" w:rsidRDefault="003F57B4" w:rsidP="003F57B4">
      <w:pPr>
        <w:widowControl w:val="0"/>
        <w:tabs>
          <w:tab w:val="left" w:pos="1534"/>
        </w:tabs>
        <w:jc w:val="both"/>
        <w:rPr>
          <w:rFonts w:ascii="Calibri" w:hAnsi="Calibri" w:cs="Calibri"/>
          <w:sz w:val="22"/>
          <w:szCs w:val="22"/>
          <w:lang w:bidi="en-US"/>
        </w:rPr>
      </w:pPr>
    </w:p>
    <w:p w14:paraId="4D0D2C7D" w14:textId="77777777" w:rsidR="003F57B4" w:rsidRPr="00B51181" w:rsidRDefault="003F57B4" w:rsidP="003F57B4">
      <w:pPr>
        <w:widowControl w:val="0"/>
        <w:tabs>
          <w:tab w:val="left" w:pos="1534"/>
        </w:tabs>
        <w:jc w:val="both"/>
        <w:rPr>
          <w:rFonts w:ascii="Calibri" w:hAnsi="Calibri" w:cs="Calibri"/>
          <w:sz w:val="22"/>
          <w:szCs w:val="22"/>
          <w:lang w:bidi="en-US"/>
        </w:rPr>
      </w:pPr>
      <w:r w:rsidRPr="00B51181">
        <w:rPr>
          <w:rFonts w:ascii="Calibri" w:hAnsi="Calibri" w:cs="Calibri"/>
          <w:sz w:val="22"/>
          <w:szCs w:val="22"/>
          <w:lang w:bidi="en-US"/>
        </w:rPr>
        <w:t xml:space="preserve">(This disclosure is required annually, with quarterly inclusion pursuant to paragraph 65 of the Preamble) </w:t>
      </w:r>
    </w:p>
    <w:p w14:paraId="0D708411" w14:textId="77777777" w:rsidR="003F57B4" w:rsidRPr="00B51181" w:rsidRDefault="003F57B4" w:rsidP="003F57B4">
      <w:pPr>
        <w:widowControl w:val="0"/>
        <w:tabs>
          <w:tab w:val="left" w:pos="1534"/>
        </w:tabs>
        <w:jc w:val="both"/>
        <w:rPr>
          <w:rFonts w:ascii="Calibri" w:hAnsi="Calibri" w:cs="Calibri"/>
          <w:sz w:val="22"/>
          <w:szCs w:val="22"/>
          <w:lang w:bidi="en-US"/>
        </w:rPr>
      </w:pPr>
    </w:p>
    <w:p w14:paraId="30872CAF" w14:textId="35AABC64" w:rsidR="003F57B4" w:rsidRPr="00B51181" w:rsidRDefault="003F57B4" w:rsidP="003F57B4">
      <w:pPr>
        <w:widowControl w:val="0"/>
        <w:tabs>
          <w:tab w:val="left" w:pos="1534"/>
        </w:tabs>
        <w:jc w:val="both"/>
        <w:rPr>
          <w:rFonts w:ascii="Calibri" w:hAnsi="Calibri" w:cs="Calibri"/>
          <w:sz w:val="22"/>
          <w:szCs w:val="22"/>
          <w:lang w:bidi="en-US"/>
        </w:rPr>
      </w:pPr>
      <w:r w:rsidRPr="00B51181">
        <w:rPr>
          <w:rFonts w:ascii="Calibri" w:hAnsi="Calibri" w:cs="Calibri"/>
          <w:sz w:val="22"/>
          <w:szCs w:val="22"/>
          <w:lang w:bidi="en-US"/>
        </w:rPr>
        <w:t>The above language appears to be editorial and/or related to the annual statement instructions/disclosures. As the above disclosures are specifically related to the annual audited financial statements, the above captions are not appropriate and should not be in the SSAPs. Rather, they should be addressed in the annual statement instructions only.</w:t>
      </w:r>
    </w:p>
    <w:p w14:paraId="2F4B5C15" w14:textId="3BFE937D" w:rsidR="003C7A65" w:rsidRPr="00B51181" w:rsidRDefault="003F57B4" w:rsidP="007E254F">
      <w:pPr>
        <w:widowControl w:val="0"/>
        <w:tabs>
          <w:tab w:val="left" w:pos="1534"/>
        </w:tabs>
        <w:jc w:val="both"/>
        <w:rPr>
          <w:rFonts w:ascii="Calibri" w:hAnsi="Calibri" w:cs="Calibri"/>
          <w:sz w:val="22"/>
          <w:szCs w:val="22"/>
          <w:lang w:bidi="en-US"/>
        </w:rPr>
      </w:pPr>
      <w:r w:rsidRPr="00B51181">
        <w:rPr>
          <w:rFonts w:ascii="Calibri" w:hAnsi="Calibri" w:cs="Calibri"/>
          <w:sz w:val="22"/>
          <w:szCs w:val="22"/>
          <w:lang w:bidi="en-US"/>
        </w:rPr>
        <w:t xml:space="preserve"> </w:t>
      </w:r>
    </w:p>
    <w:p w14:paraId="79186C4A" w14:textId="77777777" w:rsidR="003C7A65" w:rsidRPr="00B51181" w:rsidRDefault="003C7A65" w:rsidP="003C7A65">
      <w:pPr>
        <w:pStyle w:val="ListContinue"/>
        <w:keepNext/>
        <w:keepLines/>
        <w:numPr>
          <w:ilvl w:val="0"/>
          <w:numId w:val="0"/>
        </w:numPr>
        <w:spacing w:after="0"/>
        <w:jc w:val="both"/>
        <w:rPr>
          <w:rFonts w:ascii="Calibri" w:hAnsi="Calibri" w:cs="Calibri"/>
          <w:i/>
          <w:kern w:val="32"/>
          <w:sz w:val="22"/>
          <w:szCs w:val="22"/>
          <w:u w:val="single"/>
        </w:rPr>
      </w:pPr>
      <w:r w:rsidRPr="00B51181">
        <w:rPr>
          <w:rFonts w:ascii="Calibri" w:hAnsi="Calibri" w:cs="Calibri"/>
          <w:i/>
          <w:kern w:val="32"/>
          <w:sz w:val="22"/>
          <w:szCs w:val="22"/>
          <w:u w:val="single"/>
        </w:rPr>
        <w:t>Recommendation:</w:t>
      </w:r>
    </w:p>
    <w:p w14:paraId="549C9C82" w14:textId="3B81C17B" w:rsidR="00671E12" w:rsidRPr="00B51181" w:rsidRDefault="004D6ED7" w:rsidP="00FA1BC0">
      <w:pPr>
        <w:pStyle w:val="paragraph"/>
        <w:keepNext/>
        <w:spacing w:before="0" w:beforeAutospacing="0" w:after="0" w:afterAutospacing="0"/>
        <w:jc w:val="both"/>
        <w:textAlignment w:val="baseline"/>
        <w:rPr>
          <w:rFonts w:ascii="Calibri" w:hAnsi="Calibri" w:cs="Calibri"/>
          <w:sz w:val="22"/>
          <w:szCs w:val="22"/>
        </w:rPr>
      </w:pPr>
      <w:r w:rsidRPr="00B51181">
        <w:rPr>
          <w:rFonts w:ascii="Calibri" w:hAnsi="Calibri" w:cs="Calibri"/>
          <w:b/>
          <w:sz w:val="22"/>
          <w:szCs w:val="22"/>
        </w:rPr>
        <w:t xml:space="preserve">NAIC staff recommend that the Working Group adopt the exposed </w:t>
      </w:r>
      <w:r w:rsidR="000443E3" w:rsidRPr="00B51181">
        <w:rPr>
          <w:rFonts w:ascii="Calibri" w:hAnsi="Calibri" w:cs="Calibri"/>
          <w:b/>
          <w:sz w:val="22"/>
          <w:szCs w:val="22"/>
        </w:rPr>
        <w:t xml:space="preserve">agenda item incorporating the new private security disclosures </w:t>
      </w:r>
      <w:r w:rsidR="0099724F" w:rsidRPr="00B51181">
        <w:rPr>
          <w:rFonts w:ascii="Calibri" w:hAnsi="Calibri" w:cs="Calibri"/>
          <w:b/>
          <w:sz w:val="22"/>
          <w:szCs w:val="22"/>
        </w:rPr>
        <w:t>to be effective year-end 2026</w:t>
      </w:r>
      <w:r w:rsidR="00406FFE" w:rsidRPr="00B51181">
        <w:rPr>
          <w:rFonts w:ascii="Calibri" w:hAnsi="Calibri" w:cs="Calibri"/>
          <w:b/>
          <w:sz w:val="22"/>
          <w:szCs w:val="22"/>
        </w:rPr>
        <w:t xml:space="preserve">, without incorporating revisions from the interested </w:t>
      </w:r>
      <w:r w:rsidR="00BB62F7" w:rsidRPr="00B51181">
        <w:rPr>
          <w:rFonts w:ascii="Calibri" w:hAnsi="Calibri" w:cs="Calibri"/>
          <w:b/>
          <w:sz w:val="22"/>
          <w:szCs w:val="22"/>
        </w:rPr>
        <w:t>parties’</w:t>
      </w:r>
      <w:r w:rsidR="00406FFE" w:rsidRPr="00B51181">
        <w:rPr>
          <w:rFonts w:ascii="Calibri" w:hAnsi="Calibri" w:cs="Calibri"/>
          <w:b/>
          <w:sz w:val="22"/>
          <w:szCs w:val="22"/>
        </w:rPr>
        <w:t xml:space="preserve"> comments.</w:t>
      </w:r>
      <w:r w:rsidR="00406FFE" w:rsidRPr="00B51181">
        <w:rPr>
          <w:rFonts w:ascii="Calibri" w:hAnsi="Calibri" w:cs="Calibri"/>
          <w:sz w:val="22"/>
          <w:szCs w:val="22"/>
        </w:rPr>
        <w:t xml:space="preserve"> </w:t>
      </w:r>
      <w:r w:rsidR="00671E12" w:rsidRPr="00B51181">
        <w:rPr>
          <w:rFonts w:ascii="Calibri" w:hAnsi="Calibri" w:cs="Calibri"/>
          <w:sz w:val="22"/>
          <w:szCs w:val="22"/>
        </w:rPr>
        <w:t>With adoption, the Working Group is also recommended to sponsor a blanks proposal</w:t>
      </w:r>
      <w:r w:rsidR="00BE5358" w:rsidRPr="00B51181">
        <w:rPr>
          <w:rFonts w:ascii="Calibri" w:hAnsi="Calibri" w:cs="Calibri"/>
          <w:sz w:val="22"/>
          <w:szCs w:val="22"/>
        </w:rPr>
        <w:t xml:space="preserve"> to incorporate the new disclosure requirements</w:t>
      </w:r>
      <w:r w:rsidR="00671E12" w:rsidRPr="00B51181">
        <w:rPr>
          <w:rFonts w:ascii="Calibri" w:hAnsi="Calibri" w:cs="Calibri"/>
          <w:sz w:val="22"/>
          <w:szCs w:val="22"/>
        </w:rPr>
        <w:t xml:space="preserve">. </w:t>
      </w:r>
      <w:r w:rsidR="00BE5358" w:rsidRPr="00B51181">
        <w:rPr>
          <w:rFonts w:ascii="Calibri" w:hAnsi="Calibri" w:cs="Calibri"/>
          <w:sz w:val="22"/>
          <w:szCs w:val="22"/>
        </w:rPr>
        <w:t>It’s</w:t>
      </w:r>
      <w:r w:rsidR="00671E12" w:rsidRPr="00B51181">
        <w:rPr>
          <w:rFonts w:ascii="Calibri" w:hAnsi="Calibri" w:cs="Calibri"/>
          <w:sz w:val="22"/>
          <w:szCs w:val="22"/>
        </w:rPr>
        <w:t xml:space="preserve"> anticipated that this blanks proposal will be exposed via a chair-exposure shortly after the Fall National Meeting</w:t>
      </w:r>
      <w:r w:rsidR="003801F1" w:rsidRPr="00B51181">
        <w:rPr>
          <w:rFonts w:ascii="Calibri" w:hAnsi="Calibri" w:cs="Calibri"/>
          <w:sz w:val="22"/>
          <w:szCs w:val="22"/>
        </w:rPr>
        <w:t xml:space="preserve"> to allow for the blanks revisions to be adopted for a year-end 2026 effective date. </w:t>
      </w:r>
    </w:p>
    <w:p w14:paraId="334CC955" w14:textId="77777777" w:rsidR="00671E12" w:rsidRPr="00B51181" w:rsidRDefault="00671E12" w:rsidP="00FA1BC0">
      <w:pPr>
        <w:pStyle w:val="paragraph"/>
        <w:keepNext/>
        <w:spacing w:before="0" w:beforeAutospacing="0" w:after="0" w:afterAutospacing="0"/>
        <w:jc w:val="both"/>
        <w:textAlignment w:val="baseline"/>
        <w:rPr>
          <w:rFonts w:ascii="Calibri" w:hAnsi="Calibri" w:cs="Calibri"/>
          <w:sz w:val="22"/>
          <w:szCs w:val="22"/>
        </w:rPr>
      </w:pPr>
    </w:p>
    <w:p w14:paraId="3B6A6770" w14:textId="10EE35F5" w:rsidR="003538AA" w:rsidRPr="00B51181" w:rsidRDefault="00755AB5" w:rsidP="00FA1BC0">
      <w:pPr>
        <w:pStyle w:val="paragraph"/>
        <w:keepNext/>
        <w:spacing w:before="0" w:beforeAutospacing="0" w:after="0" w:afterAutospacing="0"/>
        <w:jc w:val="both"/>
        <w:textAlignment w:val="baseline"/>
        <w:rPr>
          <w:rFonts w:ascii="Calibri" w:hAnsi="Calibri" w:cs="Calibri"/>
          <w:sz w:val="22"/>
          <w:szCs w:val="22"/>
        </w:rPr>
      </w:pPr>
      <w:r w:rsidRPr="00B51181">
        <w:rPr>
          <w:rFonts w:ascii="Calibri" w:hAnsi="Calibri" w:cs="Calibri"/>
          <w:sz w:val="22"/>
          <w:szCs w:val="22"/>
        </w:rPr>
        <w:t xml:space="preserve">The interested parties’ comments </w:t>
      </w:r>
      <w:r w:rsidR="003538AA" w:rsidRPr="00B51181">
        <w:rPr>
          <w:rFonts w:ascii="Calibri" w:hAnsi="Calibri" w:cs="Calibri"/>
          <w:sz w:val="22"/>
          <w:szCs w:val="22"/>
        </w:rPr>
        <w:t xml:space="preserve">to remove the guidance detailing </w:t>
      </w:r>
      <w:r w:rsidR="00BB62F7" w:rsidRPr="00B51181">
        <w:rPr>
          <w:rFonts w:ascii="Calibri" w:hAnsi="Calibri" w:cs="Calibri"/>
          <w:sz w:val="22"/>
          <w:szCs w:val="22"/>
        </w:rPr>
        <w:t xml:space="preserve">when disclosures are required and where they should be captured </w:t>
      </w:r>
      <w:r w:rsidR="003538AA" w:rsidRPr="00B51181">
        <w:rPr>
          <w:rFonts w:ascii="Calibri" w:hAnsi="Calibri" w:cs="Calibri"/>
          <w:sz w:val="22"/>
          <w:szCs w:val="22"/>
        </w:rPr>
        <w:t xml:space="preserve">are not supported as these </w:t>
      </w:r>
      <w:r w:rsidR="008E446D" w:rsidRPr="00B51181">
        <w:rPr>
          <w:rFonts w:ascii="Calibri" w:hAnsi="Calibri" w:cs="Calibri"/>
          <w:sz w:val="22"/>
          <w:szCs w:val="22"/>
        </w:rPr>
        <w:t xml:space="preserve">components </w:t>
      </w:r>
      <w:r w:rsidR="003538AA" w:rsidRPr="00B51181">
        <w:rPr>
          <w:rFonts w:ascii="Calibri" w:hAnsi="Calibri" w:cs="Calibri"/>
          <w:sz w:val="22"/>
          <w:szCs w:val="22"/>
        </w:rPr>
        <w:t>are common within the SSAPs</w:t>
      </w:r>
      <w:r w:rsidR="008E446D" w:rsidRPr="00B51181">
        <w:rPr>
          <w:rFonts w:ascii="Calibri" w:hAnsi="Calibri" w:cs="Calibri"/>
          <w:sz w:val="22"/>
          <w:szCs w:val="22"/>
        </w:rPr>
        <w:t xml:space="preserve"> and ensure consistent application</w:t>
      </w:r>
      <w:r w:rsidR="00BE5358" w:rsidRPr="00B51181">
        <w:rPr>
          <w:rFonts w:ascii="Calibri" w:hAnsi="Calibri" w:cs="Calibri"/>
          <w:sz w:val="22"/>
          <w:szCs w:val="22"/>
        </w:rPr>
        <w:t>.</w:t>
      </w:r>
      <w:r w:rsidR="003538AA" w:rsidRPr="00B51181">
        <w:rPr>
          <w:rFonts w:ascii="Calibri" w:hAnsi="Calibri" w:cs="Calibri"/>
          <w:sz w:val="22"/>
          <w:szCs w:val="22"/>
        </w:rPr>
        <w:t xml:space="preserve"> </w:t>
      </w:r>
      <w:r w:rsidR="00187B84" w:rsidRPr="00B51181">
        <w:rPr>
          <w:rFonts w:ascii="Calibri" w:hAnsi="Calibri" w:cs="Calibri"/>
          <w:sz w:val="22"/>
          <w:szCs w:val="22"/>
        </w:rPr>
        <w:t xml:space="preserve">As a reminder, agenda item </w:t>
      </w:r>
      <w:r w:rsidR="00B55F62" w:rsidRPr="00B51181">
        <w:rPr>
          <w:rFonts w:ascii="Calibri" w:hAnsi="Calibri" w:cs="Calibri"/>
          <w:sz w:val="22"/>
          <w:szCs w:val="22"/>
        </w:rPr>
        <w:t xml:space="preserve">2025-20: </w:t>
      </w:r>
      <w:r w:rsidR="0043083E" w:rsidRPr="00B51181">
        <w:rPr>
          <w:rFonts w:ascii="Calibri" w:hAnsi="Calibri" w:cs="Calibri"/>
          <w:sz w:val="22"/>
          <w:szCs w:val="22"/>
        </w:rPr>
        <w:t xml:space="preserve">Debt Security &amp; Residual Interest Disclosure was recently addressed to ensure consistent reporting frequency and location for parallel debt security disclosures. The revisions within </w:t>
      </w:r>
      <w:r w:rsidRPr="00B51181">
        <w:rPr>
          <w:rFonts w:ascii="Calibri" w:hAnsi="Calibri" w:cs="Calibri"/>
          <w:sz w:val="22"/>
          <w:szCs w:val="22"/>
        </w:rPr>
        <w:t>that</w:t>
      </w:r>
      <w:r w:rsidR="0043083E" w:rsidRPr="00B51181">
        <w:rPr>
          <w:rFonts w:ascii="Calibri" w:hAnsi="Calibri" w:cs="Calibri"/>
          <w:sz w:val="22"/>
          <w:szCs w:val="22"/>
        </w:rPr>
        <w:t xml:space="preserve"> agenda item </w:t>
      </w:r>
      <w:r w:rsidRPr="00B51181">
        <w:rPr>
          <w:rFonts w:ascii="Calibri" w:hAnsi="Calibri" w:cs="Calibri"/>
          <w:sz w:val="22"/>
          <w:szCs w:val="22"/>
        </w:rPr>
        <w:t xml:space="preserve">(Ref </w:t>
      </w:r>
      <w:r w:rsidR="008E446D" w:rsidRPr="00B51181">
        <w:rPr>
          <w:rFonts w:ascii="Calibri" w:hAnsi="Calibri" w:cs="Calibri"/>
          <w:sz w:val="22"/>
          <w:szCs w:val="22"/>
        </w:rPr>
        <w:t>#</w:t>
      </w:r>
      <w:r w:rsidRPr="00B51181">
        <w:rPr>
          <w:rFonts w:ascii="Calibri" w:hAnsi="Calibri" w:cs="Calibri"/>
          <w:sz w:val="22"/>
          <w:szCs w:val="22"/>
        </w:rPr>
        <w:t xml:space="preserve">2025-20) </w:t>
      </w:r>
      <w:r w:rsidR="0043083E" w:rsidRPr="00B51181">
        <w:rPr>
          <w:rFonts w:ascii="Calibri" w:hAnsi="Calibri" w:cs="Calibri"/>
          <w:sz w:val="22"/>
          <w:szCs w:val="22"/>
        </w:rPr>
        <w:t xml:space="preserve">included updating which </w:t>
      </w:r>
      <w:r w:rsidR="008E446D" w:rsidRPr="00B51181">
        <w:rPr>
          <w:rFonts w:ascii="Calibri" w:hAnsi="Calibri" w:cs="Calibri"/>
          <w:sz w:val="22"/>
          <w:szCs w:val="22"/>
        </w:rPr>
        <w:t>disclosures</w:t>
      </w:r>
      <w:r w:rsidR="0043083E" w:rsidRPr="00B51181">
        <w:rPr>
          <w:rFonts w:ascii="Calibri" w:hAnsi="Calibri" w:cs="Calibri"/>
          <w:sz w:val="22"/>
          <w:szCs w:val="22"/>
        </w:rPr>
        <w:t xml:space="preserve"> were required </w:t>
      </w:r>
      <w:r w:rsidR="00551E68" w:rsidRPr="00B51181">
        <w:rPr>
          <w:rFonts w:ascii="Calibri" w:hAnsi="Calibri" w:cs="Calibri"/>
          <w:sz w:val="22"/>
          <w:szCs w:val="22"/>
        </w:rPr>
        <w:t>in the interim and annual financial statements, which were annual audited only, and even included schedule locations to identify</w:t>
      </w:r>
      <w:r w:rsidR="002957A9" w:rsidRPr="00B51181">
        <w:rPr>
          <w:rFonts w:ascii="Calibri" w:hAnsi="Calibri" w:cs="Calibri"/>
          <w:sz w:val="22"/>
          <w:szCs w:val="22"/>
        </w:rPr>
        <w:t xml:space="preserve"> where a particular disclosure was predominantly satisfied. </w:t>
      </w:r>
      <w:r w:rsidRPr="00B51181">
        <w:rPr>
          <w:rFonts w:ascii="Calibri" w:hAnsi="Calibri" w:cs="Calibri"/>
          <w:sz w:val="22"/>
          <w:szCs w:val="22"/>
        </w:rPr>
        <w:t xml:space="preserve">Further, the </w:t>
      </w:r>
      <w:r w:rsidR="006A18CB" w:rsidRPr="00B51181">
        <w:rPr>
          <w:rFonts w:ascii="Calibri" w:hAnsi="Calibri" w:cs="Calibri"/>
          <w:sz w:val="22"/>
          <w:szCs w:val="22"/>
        </w:rPr>
        <w:t xml:space="preserve">guidance pointing to the preamble requirement for determining whether the disclosure is required in the interim </w:t>
      </w:r>
      <w:r w:rsidR="00D501A5" w:rsidRPr="00B51181">
        <w:rPr>
          <w:rFonts w:ascii="Calibri" w:hAnsi="Calibri" w:cs="Calibri"/>
          <w:sz w:val="22"/>
          <w:szCs w:val="22"/>
        </w:rPr>
        <w:t xml:space="preserve">was specifically requested during the last discussion and </w:t>
      </w:r>
      <w:r w:rsidR="00312307" w:rsidRPr="00B51181">
        <w:rPr>
          <w:rFonts w:ascii="Calibri" w:hAnsi="Calibri" w:cs="Calibri"/>
          <w:sz w:val="22"/>
          <w:szCs w:val="22"/>
        </w:rPr>
        <w:t>is consistent with the guidance previously included in SSAP No. 1 for restricted assets.</w:t>
      </w:r>
      <w:r w:rsidR="00671E12" w:rsidRPr="00B51181">
        <w:rPr>
          <w:rFonts w:ascii="Calibri" w:hAnsi="Calibri" w:cs="Calibri"/>
          <w:sz w:val="22"/>
          <w:szCs w:val="22"/>
        </w:rPr>
        <w:t xml:space="preserve"> (The SSAP No. 1 guidance has only recently been deleted with </w:t>
      </w:r>
      <w:r w:rsidR="008E446D" w:rsidRPr="00B51181">
        <w:rPr>
          <w:rFonts w:ascii="Calibri" w:hAnsi="Calibri" w:cs="Calibri"/>
          <w:sz w:val="22"/>
          <w:szCs w:val="22"/>
        </w:rPr>
        <w:t>a</w:t>
      </w:r>
      <w:r w:rsidR="00671E12" w:rsidRPr="00B51181">
        <w:rPr>
          <w:rFonts w:ascii="Calibri" w:hAnsi="Calibri" w:cs="Calibri"/>
          <w:sz w:val="22"/>
          <w:szCs w:val="22"/>
        </w:rPr>
        <w:t xml:space="preserve"> Working Group decision to require the restricted asset disclosure in all interim and annual financial statements.) </w:t>
      </w:r>
    </w:p>
    <w:p w14:paraId="684A686E" w14:textId="77777777" w:rsidR="003538AA" w:rsidRPr="00B51181" w:rsidRDefault="003538AA" w:rsidP="00FA1BC0">
      <w:pPr>
        <w:pStyle w:val="paragraph"/>
        <w:keepNext/>
        <w:spacing w:before="0" w:beforeAutospacing="0" w:after="0" w:afterAutospacing="0"/>
        <w:jc w:val="both"/>
        <w:textAlignment w:val="baseline"/>
        <w:rPr>
          <w:rFonts w:ascii="Calibri" w:hAnsi="Calibri" w:cs="Calibri"/>
          <w:sz w:val="22"/>
          <w:szCs w:val="22"/>
        </w:rPr>
      </w:pPr>
    </w:p>
    <w:p w14:paraId="7AE5AA8D" w14:textId="2F5931A9" w:rsidR="00FA1BC0" w:rsidRPr="00B51181" w:rsidRDefault="00406FFE" w:rsidP="00FA1BC0">
      <w:pPr>
        <w:pStyle w:val="paragraph"/>
        <w:keepNext/>
        <w:spacing w:before="0" w:beforeAutospacing="0" w:after="0" w:afterAutospacing="0"/>
        <w:jc w:val="both"/>
        <w:textAlignment w:val="baseline"/>
        <w:rPr>
          <w:rFonts w:ascii="Calibri" w:hAnsi="Calibri" w:cs="Calibri"/>
          <w:b/>
          <w:sz w:val="22"/>
          <w:szCs w:val="22"/>
        </w:rPr>
      </w:pPr>
      <w:r w:rsidRPr="00B51181">
        <w:rPr>
          <w:rFonts w:ascii="Calibri" w:hAnsi="Calibri" w:cs="Calibri"/>
          <w:b/>
          <w:sz w:val="22"/>
          <w:szCs w:val="22"/>
        </w:rPr>
        <w:t xml:space="preserve">With adoption, </w:t>
      </w:r>
      <w:r w:rsidR="00E872B0" w:rsidRPr="00B51181">
        <w:rPr>
          <w:rFonts w:ascii="Calibri" w:hAnsi="Calibri" w:cs="Calibri"/>
          <w:b/>
          <w:sz w:val="22"/>
          <w:szCs w:val="22"/>
        </w:rPr>
        <w:t xml:space="preserve">disclosure requiring </w:t>
      </w:r>
      <w:r w:rsidR="002E578A" w:rsidRPr="00B51181">
        <w:rPr>
          <w:rFonts w:ascii="Calibri" w:hAnsi="Calibri" w:cs="Calibri"/>
          <w:b/>
          <w:sz w:val="22"/>
          <w:szCs w:val="22"/>
        </w:rPr>
        <w:t>individual investment disclosure in the appli</w:t>
      </w:r>
      <w:r w:rsidR="00D8364A" w:rsidRPr="00B51181">
        <w:rPr>
          <w:rFonts w:ascii="Calibri" w:hAnsi="Calibri" w:cs="Calibri"/>
          <w:b/>
          <w:sz w:val="22"/>
          <w:szCs w:val="22"/>
        </w:rPr>
        <w:t>c</w:t>
      </w:r>
      <w:r w:rsidR="002E578A" w:rsidRPr="00B51181">
        <w:rPr>
          <w:rFonts w:ascii="Calibri" w:hAnsi="Calibri" w:cs="Calibri"/>
          <w:b/>
          <w:sz w:val="22"/>
          <w:szCs w:val="22"/>
        </w:rPr>
        <w:t xml:space="preserve">able investment schedules and an aggregate disclosure in the notes to the financial statements will be </w:t>
      </w:r>
      <w:r w:rsidR="008E446D" w:rsidRPr="00B51181">
        <w:rPr>
          <w:rFonts w:ascii="Calibri" w:hAnsi="Calibri" w:cs="Calibri"/>
          <w:b/>
          <w:sz w:val="22"/>
          <w:szCs w:val="22"/>
        </w:rPr>
        <w:t xml:space="preserve">incorporated into the following SSAP locations and </w:t>
      </w:r>
      <w:r w:rsidR="002E578A" w:rsidRPr="00B51181">
        <w:rPr>
          <w:rFonts w:ascii="Calibri" w:hAnsi="Calibri" w:cs="Calibri"/>
          <w:b/>
          <w:sz w:val="22"/>
          <w:szCs w:val="22"/>
        </w:rPr>
        <w:t>required as of December 31, 2026</w:t>
      </w:r>
      <w:r w:rsidR="003538AA" w:rsidRPr="00B51181">
        <w:rPr>
          <w:rFonts w:ascii="Calibri" w:hAnsi="Calibri" w:cs="Calibri"/>
          <w:b/>
          <w:sz w:val="22"/>
          <w:szCs w:val="22"/>
        </w:rPr>
        <w:t xml:space="preserve">. </w:t>
      </w:r>
      <w:r w:rsidR="004F69A9" w:rsidRPr="00B51181">
        <w:rPr>
          <w:rFonts w:ascii="Calibri" w:hAnsi="Calibri" w:cs="Calibri"/>
          <w:b/>
          <w:sz w:val="22"/>
          <w:szCs w:val="22"/>
        </w:rPr>
        <w:t xml:space="preserve">(The disclosure is new and shown clean from the prior exposures for ease of readability.) </w:t>
      </w:r>
    </w:p>
    <w:p w14:paraId="66AD0627" w14:textId="77777777" w:rsidR="00517304" w:rsidRPr="00B51181" w:rsidRDefault="00517304" w:rsidP="00FA1BC0">
      <w:pPr>
        <w:pStyle w:val="paragraph"/>
        <w:keepNext/>
        <w:spacing w:before="0" w:beforeAutospacing="0" w:after="0" w:afterAutospacing="0"/>
        <w:jc w:val="both"/>
        <w:textAlignment w:val="baseline"/>
        <w:rPr>
          <w:rFonts w:ascii="Calibri" w:hAnsi="Calibri" w:cs="Calibri"/>
          <w:sz w:val="22"/>
          <w:szCs w:val="22"/>
        </w:rPr>
      </w:pPr>
    </w:p>
    <w:p w14:paraId="505EE96B" w14:textId="77777777" w:rsidR="00942E92" w:rsidRPr="00B51181" w:rsidRDefault="00942E92" w:rsidP="00942E92">
      <w:pPr>
        <w:pStyle w:val="ListParagraph"/>
        <w:numPr>
          <w:ilvl w:val="0"/>
          <w:numId w:val="35"/>
        </w:numPr>
        <w:jc w:val="both"/>
        <w:rPr>
          <w:rFonts w:ascii="Calibri" w:hAnsi="Calibri" w:cs="Calibri"/>
          <w:sz w:val="22"/>
          <w:szCs w:val="22"/>
        </w:rPr>
      </w:pPr>
      <w:r w:rsidRPr="00B51181">
        <w:rPr>
          <w:rFonts w:ascii="Calibri" w:hAnsi="Calibri" w:cs="Calibri"/>
          <w:i/>
          <w:sz w:val="22"/>
          <w:szCs w:val="22"/>
        </w:rPr>
        <w:t>SSAP No. 2—Cash, Cash Equivalents</w:t>
      </w:r>
      <w:r w:rsidRPr="00B51181">
        <w:rPr>
          <w:rFonts w:ascii="Calibri" w:hAnsi="Calibri" w:cs="Calibri"/>
          <w:sz w:val="22"/>
          <w:szCs w:val="22"/>
        </w:rPr>
        <w:t xml:space="preserve">, Drafts and Short-Term Investments, paragraph 18f. </w:t>
      </w:r>
    </w:p>
    <w:p w14:paraId="642D7C9E" w14:textId="77777777" w:rsidR="00942E92" w:rsidRPr="00B51181" w:rsidRDefault="00942E92" w:rsidP="00942E92">
      <w:pPr>
        <w:pStyle w:val="ListParagraph"/>
        <w:numPr>
          <w:ilvl w:val="0"/>
          <w:numId w:val="35"/>
        </w:numPr>
        <w:jc w:val="both"/>
        <w:rPr>
          <w:rFonts w:ascii="Calibri" w:hAnsi="Calibri" w:cs="Calibri"/>
          <w:sz w:val="22"/>
          <w:szCs w:val="22"/>
        </w:rPr>
      </w:pPr>
      <w:r w:rsidRPr="00B51181">
        <w:rPr>
          <w:rFonts w:ascii="Calibri" w:hAnsi="Calibri" w:cs="Calibri"/>
          <w:i/>
          <w:sz w:val="22"/>
          <w:szCs w:val="22"/>
        </w:rPr>
        <w:t>SSAP No. 21—Other Admitted Assets</w:t>
      </w:r>
      <w:r w:rsidRPr="00B51181">
        <w:rPr>
          <w:rFonts w:ascii="Calibri" w:hAnsi="Calibri" w:cs="Calibri"/>
          <w:sz w:val="22"/>
          <w:szCs w:val="22"/>
        </w:rPr>
        <w:t xml:space="preserve"> – Debt Securities that Do Not Qualify as Bonds, paragraph 27m</w:t>
      </w:r>
    </w:p>
    <w:p w14:paraId="4012B5EE" w14:textId="249ED621" w:rsidR="00942E92" w:rsidRPr="00B51181" w:rsidRDefault="00942E92" w:rsidP="00942E92">
      <w:pPr>
        <w:pStyle w:val="ListParagraph"/>
        <w:numPr>
          <w:ilvl w:val="0"/>
          <w:numId w:val="35"/>
        </w:numPr>
        <w:jc w:val="both"/>
        <w:rPr>
          <w:rFonts w:ascii="Calibri" w:hAnsi="Calibri" w:cs="Calibri"/>
          <w:sz w:val="22"/>
          <w:szCs w:val="22"/>
        </w:rPr>
      </w:pPr>
      <w:r w:rsidRPr="00B51181">
        <w:rPr>
          <w:rFonts w:ascii="Calibri" w:hAnsi="Calibri" w:cs="Calibri"/>
          <w:i/>
          <w:sz w:val="22"/>
          <w:szCs w:val="22"/>
        </w:rPr>
        <w:t>SSAP No. 21—Other Admitted Assets</w:t>
      </w:r>
      <w:r w:rsidRPr="00B51181">
        <w:rPr>
          <w:rFonts w:ascii="Calibri" w:hAnsi="Calibri" w:cs="Calibri"/>
          <w:sz w:val="22"/>
          <w:szCs w:val="22"/>
        </w:rPr>
        <w:t xml:space="preserve"> – Residual Transfers or Interests/Loss positions, paragraph 38 </w:t>
      </w:r>
    </w:p>
    <w:p w14:paraId="28DA40F5" w14:textId="77777777" w:rsidR="00942E92" w:rsidRPr="00B51181" w:rsidRDefault="00942E92" w:rsidP="00942E92">
      <w:pPr>
        <w:pStyle w:val="ListParagraph"/>
        <w:numPr>
          <w:ilvl w:val="0"/>
          <w:numId w:val="35"/>
        </w:numPr>
        <w:jc w:val="both"/>
        <w:rPr>
          <w:rFonts w:ascii="Calibri" w:hAnsi="Calibri" w:cs="Calibri"/>
          <w:sz w:val="22"/>
          <w:szCs w:val="22"/>
        </w:rPr>
      </w:pPr>
      <w:r w:rsidRPr="00B51181">
        <w:rPr>
          <w:rFonts w:ascii="Calibri" w:hAnsi="Calibri" w:cs="Calibri"/>
          <w:i/>
          <w:sz w:val="22"/>
          <w:szCs w:val="22"/>
        </w:rPr>
        <w:lastRenderedPageBreak/>
        <w:t>SSAP No. 26—Bonds</w:t>
      </w:r>
      <w:r w:rsidRPr="00B51181">
        <w:rPr>
          <w:rFonts w:ascii="Calibri" w:hAnsi="Calibri" w:cs="Calibri"/>
          <w:sz w:val="22"/>
          <w:szCs w:val="22"/>
        </w:rPr>
        <w:t>, paragraph 40m.</w:t>
      </w:r>
    </w:p>
    <w:p w14:paraId="57FAB425" w14:textId="77777777" w:rsidR="00942E92" w:rsidRPr="00B51181" w:rsidRDefault="00942E92" w:rsidP="00942E92">
      <w:pPr>
        <w:pStyle w:val="ListParagraph"/>
        <w:numPr>
          <w:ilvl w:val="0"/>
          <w:numId w:val="35"/>
        </w:numPr>
        <w:jc w:val="both"/>
        <w:rPr>
          <w:rFonts w:ascii="Calibri" w:hAnsi="Calibri" w:cs="Calibri"/>
          <w:sz w:val="22"/>
          <w:szCs w:val="22"/>
        </w:rPr>
      </w:pPr>
      <w:r w:rsidRPr="00B51181">
        <w:rPr>
          <w:rFonts w:ascii="Calibri" w:hAnsi="Calibri" w:cs="Calibri"/>
          <w:i/>
          <w:sz w:val="22"/>
          <w:szCs w:val="22"/>
        </w:rPr>
        <w:t>SSAP No. 30—Unaffiliated Common Stock</w:t>
      </w:r>
      <w:r w:rsidRPr="00B51181">
        <w:rPr>
          <w:rFonts w:ascii="Calibri" w:hAnsi="Calibri" w:cs="Calibri"/>
          <w:sz w:val="22"/>
          <w:szCs w:val="22"/>
        </w:rPr>
        <w:t xml:space="preserve">, paragraph 19 </w:t>
      </w:r>
    </w:p>
    <w:p w14:paraId="47DDD1AC" w14:textId="77777777" w:rsidR="00942E92" w:rsidRPr="00B51181" w:rsidRDefault="00942E92" w:rsidP="00942E92">
      <w:pPr>
        <w:pStyle w:val="ListParagraph"/>
        <w:numPr>
          <w:ilvl w:val="0"/>
          <w:numId w:val="35"/>
        </w:numPr>
        <w:jc w:val="both"/>
        <w:rPr>
          <w:rFonts w:ascii="Calibri" w:hAnsi="Calibri" w:cs="Calibri"/>
          <w:sz w:val="22"/>
          <w:szCs w:val="22"/>
        </w:rPr>
      </w:pPr>
      <w:r w:rsidRPr="00B51181">
        <w:rPr>
          <w:rFonts w:ascii="Calibri" w:hAnsi="Calibri" w:cs="Calibri"/>
          <w:i/>
          <w:sz w:val="22"/>
          <w:szCs w:val="22"/>
        </w:rPr>
        <w:t>SSAP No. 32—Preferred Stock</w:t>
      </w:r>
      <w:r w:rsidRPr="00B51181">
        <w:rPr>
          <w:rFonts w:ascii="Calibri" w:hAnsi="Calibri" w:cs="Calibri"/>
          <w:sz w:val="22"/>
          <w:szCs w:val="22"/>
        </w:rPr>
        <w:t xml:space="preserve">, paragraph 20 </w:t>
      </w:r>
    </w:p>
    <w:p w14:paraId="23C19258" w14:textId="0A53603D" w:rsidR="00942E92" w:rsidRPr="00B51181" w:rsidRDefault="00942E92" w:rsidP="00942E92">
      <w:pPr>
        <w:pStyle w:val="ListParagraph"/>
        <w:numPr>
          <w:ilvl w:val="0"/>
          <w:numId w:val="35"/>
        </w:numPr>
        <w:jc w:val="both"/>
        <w:rPr>
          <w:rFonts w:ascii="Calibri" w:hAnsi="Calibri" w:cs="Calibri"/>
          <w:sz w:val="22"/>
          <w:szCs w:val="22"/>
        </w:rPr>
      </w:pPr>
      <w:r w:rsidRPr="00B51181">
        <w:rPr>
          <w:rFonts w:ascii="Calibri" w:hAnsi="Calibri" w:cs="Calibri"/>
          <w:i/>
          <w:sz w:val="22"/>
          <w:szCs w:val="22"/>
        </w:rPr>
        <w:t>SSAP No. 43—Asset-Backed Securities</w:t>
      </w:r>
      <w:r w:rsidRPr="00B51181">
        <w:rPr>
          <w:rFonts w:ascii="Calibri" w:hAnsi="Calibri" w:cs="Calibri"/>
          <w:sz w:val="22"/>
          <w:szCs w:val="22"/>
        </w:rPr>
        <w:t xml:space="preserve">, paragraph 44.m. </w:t>
      </w:r>
    </w:p>
    <w:p w14:paraId="27713768" w14:textId="77777777" w:rsidR="00942E92" w:rsidRPr="00B51181" w:rsidRDefault="00942E92" w:rsidP="00942E92">
      <w:pPr>
        <w:jc w:val="both"/>
        <w:rPr>
          <w:rFonts w:ascii="Calibri" w:hAnsi="Calibri" w:cs="Calibri"/>
          <w:sz w:val="22"/>
          <w:szCs w:val="22"/>
        </w:rPr>
      </w:pPr>
    </w:p>
    <w:p w14:paraId="7BBFD3CE" w14:textId="7D2513B4" w:rsidR="00942E92" w:rsidRPr="00B51181" w:rsidRDefault="00942E92" w:rsidP="00942E92">
      <w:pPr>
        <w:pStyle w:val="ListNumber2"/>
        <w:numPr>
          <w:ilvl w:val="0"/>
          <w:numId w:val="0"/>
        </w:numPr>
        <w:rPr>
          <w:rFonts w:ascii="Calibri" w:hAnsi="Calibri" w:cs="Calibri"/>
          <w:szCs w:val="22"/>
        </w:rPr>
      </w:pPr>
      <w:r w:rsidRPr="00B51181">
        <w:rPr>
          <w:rFonts w:ascii="Calibri" w:hAnsi="Calibri" w:cs="Calibri"/>
          <w:szCs w:val="22"/>
        </w:rPr>
        <w:t xml:space="preserve">For all investments in scope: </w:t>
      </w:r>
    </w:p>
    <w:p w14:paraId="092D7230" w14:textId="627099EC" w:rsidR="00942E92" w:rsidRPr="00B51181" w:rsidRDefault="00942E92" w:rsidP="00E872B0">
      <w:pPr>
        <w:pStyle w:val="ListNumber2"/>
        <w:numPr>
          <w:ilvl w:val="0"/>
          <w:numId w:val="36"/>
        </w:numPr>
        <w:spacing w:after="0"/>
        <w:ind w:left="630"/>
        <w:rPr>
          <w:rFonts w:ascii="Calibri" w:hAnsi="Calibri" w:cs="Calibri"/>
          <w:szCs w:val="22"/>
        </w:rPr>
      </w:pPr>
      <w:r w:rsidRPr="00B51181">
        <w:rPr>
          <w:rFonts w:ascii="Calibri" w:hAnsi="Calibri" w:cs="Calibri"/>
          <w:szCs w:val="22"/>
        </w:rPr>
        <w:t xml:space="preserve">Identify whether each investment is publicly registered, a private placement under Rule 144A (collectively capturing all exclusions for resales that do not involve the issuer, underwriter or dealer), a private placement security, including Regulation D, a general exemption pursuant to Section 4(a)2 of the Securities Act of 1933 or other exclusion from SEC registration for investments captured under the Securities Act of 1933, excluding Rule 144A. (This individual investment disclosure shall be completed within the applicable investment schedules for quarterly acquisitions and disposals as well as for annual investment schedule reporting.) </w:t>
      </w:r>
    </w:p>
    <w:p w14:paraId="13A3BB86" w14:textId="77777777" w:rsidR="00E872B0" w:rsidRPr="00B51181" w:rsidRDefault="00E872B0" w:rsidP="00E872B0">
      <w:pPr>
        <w:pStyle w:val="ListNumber2"/>
        <w:numPr>
          <w:ilvl w:val="0"/>
          <w:numId w:val="0"/>
        </w:numPr>
        <w:spacing w:after="0"/>
        <w:ind w:left="540" w:hanging="270"/>
        <w:rPr>
          <w:rFonts w:ascii="Calibri" w:hAnsi="Calibri" w:cs="Calibri"/>
          <w:szCs w:val="22"/>
        </w:rPr>
      </w:pPr>
    </w:p>
    <w:p w14:paraId="33204F71" w14:textId="4EEE7434" w:rsidR="00942E92" w:rsidRPr="00B51181" w:rsidRDefault="001B4D5C" w:rsidP="0069471A">
      <w:pPr>
        <w:pStyle w:val="ListNumber2"/>
        <w:numPr>
          <w:ilvl w:val="0"/>
          <w:numId w:val="0"/>
        </w:numPr>
        <w:spacing w:after="0"/>
        <w:ind w:left="630" w:hanging="360"/>
        <w:rPr>
          <w:rFonts w:ascii="Calibri" w:hAnsi="Calibri" w:cs="Calibri"/>
          <w:szCs w:val="22"/>
        </w:rPr>
      </w:pPr>
      <w:r w:rsidRPr="00B51181">
        <w:rPr>
          <w:rFonts w:ascii="Calibri" w:hAnsi="Calibri" w:cs="Calibri"/>
          <w:szCs w:val="22"/>
        </w:rPr>
        <w:t>i</w:t>
      </w:r>
      <w:r w:rsidR="00942E92" w:rsidRPr="00B51181">
        <w:rPr>
          <w:rFonts w:ascii="Calibri" w:hAnsi="Calibri" w:cs="Calibri"/>
          <w:szCs w:val="22"/>
        </w:rPr>
        <w:t>i.</w:t>
      </w:r>
      <w:r w:rsidR="00942E92" w:rsidRPr="00B51181">
        <w:rPr>
          <w:rFonts w:ascii="Calibri" w:hAnsi="Calibri" w:cs="Calibri"/>
          <w:szCs w:val="22"/>
        </w:rPr>
        <w:tab/>
        <w:t>The reporting entity must aggregate each type (public, Rule 144A, private placement</w:t>
      </w:r>
      <w:r w:rsidR="003F2C2C" w:rsidRPr="00B51181">
        <w:rPr>
          <w:rFonts w:ascii="Calibri" w:hAnsi="Calibri" w:cs="Calibri"/>
          <w:szCs w:val="22"/>
        </w:rPr>
        <w:t>,</w:t>
      </w:r>
      <w:r w:rsidR="00942E92" w:rsidRPr="00B51181">
        <w:rPr>
          <w:rFonts w:ascii="Calibri" w:hAnsi="Calibri" w:cs="Calibri"/>
          <w:szCs w:val="22"/>
        </w:rPr>
        <w:t xml:space="preserve"> or N/A) by investment schedule, capturing the total BACV, fair value (with fair values determined by level 2 and level 3 reported), the total amount of aggregate deferred interest and paid-in-kind interest, and the total BACV supported by private letter ratings. This disclosure is required annually, with quarterly inclusion pursuant to paragraph 65 of the Preamble. </w:t>
      </w:r>
    </w:p>
    <w:p w14:paraId="0E3AAB01" w14:textId="77777777" w:rsidR="00517304" w:rsidRPr="00B51181" w:rsidRDefault="00517304" w:rsidP="00FA1BC0">
      <w:pPr>
        <w:pStyle w:val="paragraph"/>
        <w:keepNext/>
        <w:spacing w:before="0" w:beforeAutospacing="0" w:after="0" w:afterAutospacing="0"/>
        <w:jc w:val="both"/>
        <w:textAlignment w:val="baseline"/>
        <w:rPr>
          <w:rFonts w:ascii="Calibri" w:hAnsi="Calibri" w:cs="Calibri"/>
          <w:sz w:val="22"/>
          <w:szCs w:val="22"/>
        </w:rPr>
      </w:pPr>
    </w:p>
    <w:p w14:paraId="2C517E60" w14:textId="77777777" w:rsidR="00C94083" w:rsidRPr="00B51181" w:rsidRDefault="00C94083" w:rsidP="00C94083">
      <w:pPr>
        <w:rPr>
          <w:rFonts w:ascii="Calibri" w:hAnsi="Calibri" w:cs="Calibri"/>
          <w:b/>
          <w:sz w:val="22"/>
          <w:szCs w:val="22"/>
        </w:rPr>
      </w:pPr>
    </w:p>
    <w:p w14:paraId="07A6343E" w14:textId="36BDA057" w:rsidR="009C0752" w:rsidRPr="00B51181" w:rsidRDefault="004F4DC9" w:rsidP="00854075">
      <w:pPr>
        <w:widowControl w:val="0"/>
        <w:jc w:val="both"/>
        <w:rPr>
          <w:rFonts w:ascii="Calibri" w:hAnsi="Calibri" w:cs="Calibri"/>
          <w:b/>
          <w:sz w:val="22"/>
          <w:szCs w:val="22"/>
          <w:highlight w:val="yellow"/>
        </w:rPr>
      </w:pPr>
      <w:r w:rsidRPr="00B51181">
        <w:rPr>
          <w:rFonts w:ascii="Calibri" w:hAnsi="Calibri" w:cs="Calibri"/>
          <w:b/>
          <w:sz w:val="22"/>
          <w:szCs w:val="22"/>
        </w:rPr>
        <w:t>The comment letters are included in</w:t>
      </w:r>
      <w:r w:rsidR="00854075" w:rsidRPr="00B51181">
        <w:rPr>
          <w:rFonts w:ascii="Calibri" w:hAnsi="Calibri" w:cs="Calibri"/>
          <w:b/>
          <w:sz w:val="22"/>
          <w:szCs w:val="22"/>
        </w:rPr>
        <w:t xml:space="preserve"> </w:t>
      </w:r>
      <w:r w:rsidR="00F27AD7" w:rsidRPr="00B51181">
        <w:rPr>
          <w:rFonts w:ascii="Calibri" w:hAnsi="Calibri" w:cs="Calibri"/>
          <w:b/>
          <w:sz w:val="22"/>
          <w:szCs w:val="22"/>
        </w:rPr>
        <w:t xml:space="preserve">Attachment </w:t>
      </w:r>
      <w:r w:rsidR="001F57C1" w:rsidRPr="00B51181">
        <w:rPr>
          <w:rFonts w:ascii="Calibri" w:hAnsi="Calibri" w:cs="Calibri"/>
          <w:b/>
          <w:sz w:val="22"/>
          <w:szCs w:val="22"/>
        </w:rPr>
        <w:t>13</w:t>
      </w:r>
      <w:r w:rsidR="00F27AD7" w:rsidRPr="00B51181">
        <w:rPr>
          <w:rFonts w:ascii="Calibri" w:hAnsi="Calibri" w:cs="Calibri"/>
          <w:sz w:val="22"/>
          <w:szCs w:val="22"/>
        </w:rPr>
        <w:t xml:space="preserve">: </w:t>
      </w:r>
      <w:r w:rsidR="00985E10" w:rsidRPr="00B51181">
        <w:rPr>
          <w:rFonts w:ascii="Calibri" w:hAnsi="Calibri" w:cs="Calibri"/>
          <w:sz w:val="22"/>
          <w:szCs w:val="22"/>
        </w:rPr>
        <w:t>Comment</w:t>
      </w:r>
      <w:r w:rsidR="00F27AD7" w:rsidRPr="00B51181">
        <w:rPr>
          <w:rFonts w:ascii="Calibri" w:hAnsi="Calibri" w:cs="Calibri"/>
          <w:sz w:val="22"/>
          <w:szCs w:val="22"/>
        </w:rPr>
        <w:t xml:space="preserve"> </w:t>
      </w:r>
      <w:r w:rsidR="00680BD0" w:rsidRPr="00B51181">
        <w:rPr>
          <w:rFonts w:ascii="Calibri" w:hAnsi="Calibri" w:cs="Calibri"/>
          <w:sz w:val="22"/>
          <w:szCs w:val="22"/>
        </w:rPr>
        <w:t>Letters</w:t>
      </w:r>
      <w:r w:rsidR="00F27AD7" w:rsidRPr="00B51181">
        <w:rPr>
          <w:rFonts w:ascii="Calibri" w:hAnsi="Calibri" w:cs="Calibri"/>
          <w:sz w:val="22"/>
          <w:szCs w:val="22"/>
        </w:rPr>
        <w:t xml:space="preserve"> </w:t>
      </w:r>
      <w:r w:rsidR="00721FA8" w:rsidRPr="00B51181">
        <w:rPr>
          <w:rFonts w:ascii="Calibri" w:hAnsi="Calibri" w:cs="Calibri"/>
          <w:sz w:val="22"/>
          <w:szCs w:val="22"/>
        </w:rPr>
        <w:t>(</w:t>
      </w:r>
      <w:r w:rsidR="000551F6" w:rsidRPr="00B51181">
        <w:rPr>
          <w:rFonts w:ascii="Calibri" w:hAnsi="Calibri" w:cs="Calibri"/>
          <w:sz w:val="22"/>
          <w:szCs w:val="22"/>
        </w:rPr>
        <w:t>13</w:t>
      </w:r>
      <w:r w:rsidR="00721FA8" w:rsidRPr="00B51181">
        <w:rPr>
          <w:rFonts w:ascii="Calibri" w:hAnsi="Calibri" w:cs="Calibri"/>
          <w:sz w:val="22"/>
          <w:szCs w:val="22"/>
        </w:rPr>
        <w:t xml:space="preserve"> pages)</w:t>
      </w:r>
    </w:p>
    <w:p w14:paraId="1493B19D" w14:textId="77777777" w:rsidR="004F4DC9" w:rsidRPr="00B51181" w:rsidRDefault="004F4DC9" w:rsidP="004F4DC9">
      <w:pPr>
        <w:widowControl w:val="0"/>
        <w:jc w:val="both"/>
        <w:rPr>
          <w:rFonts w:ascii="Calibri" w:hAnsi="Calibri" w:cs="Calibri"/>
          <w:sz w:val="22"/>
          <w:szCs w:val="22"/>
        </w:rPr>
      </w:pPr>
    </w:p>
    <w:p w14:paraId="4BD55FAC" w14:textId="48406CBE" w:rsidR="007623B9" w:rsidRPr="00F00E36" w:rsidRDefault="004F4DC9" w:rsidP="00626EDA">
      <w:pPr>
        <w:widowControl w:val="0"/>
        <w:spacing w:after="60"/>
        <w:jc w:val="both"/>
        <w:rPr>
          <w:rFonts w:asciiTheme="minorHAnsi" w:hAnsiTheme="minorHAnsi" w:cstheme="minorHAnsi"/>
          <w:b/>
          <w:sz w:val="22"/>
          <w:szCs w:val="22"/>
        </w:rPr>
      </w:pPr>
      <w:r w:rsidRPr="00B51181">
        <w:rPr>
          <w:rFonts w:ascii="Calibri" w:hAnsi="Calibri" w:cs="Calibri"/>
          <w:sz w:val="16"/>
          <w:szCs w:val="16"/>
        </w:rPr>
        <w:fldChar w:fldCharType="begin"/>
      </w:r>
      <w:r w:rsidRPr="00B51181">
        <w:rPr>
          <w:rFonts w:ascii="Calibri" w:hAnsi="Calibri" w:cs="Calibri"/>
          <w:sz w:val="16"/>
          <w:szCs w:val="16"/>
        </w:rPr>
        <w:instrText xml:space="preserve"> FILENAME  \p  \* MERGEFORMAT </w:instrText>
      </w:r>
      <w:r w:rsidRPr="00B51181">
        <w:rPr>
          <w:rFonts w:ascii="Calibri" w:hAnsi="Calibri" w:cs="Calibri"/>
          <w:sz w:val="16"/>
          <w:szCs w:val="16"/>
        </w:rPr>
        <w:fldChar w:fldCharType="separate"/>
      </w:r>
      <w:r w:rsidR="00E84004" w:rsidRPr="00B51181">
        <w:rPr>
          <w:rFonts w:ascii="Calibri" w:hAnsi="Calibri" w:cs="Calibri"/>
          <w:sz w:val="16"/>
          <w:szCs w:val="16"/>
        </w:rPr>
        <w:t>https://naiconline.sharepoint.com/teams/FRSStatutoryAccounting/National Meetings/A. National Meeting Materials/2025/12-9-25 Fall National Meeting/Hearing/00 - 12-9-2025 - SAPWG Hearing Agenda.docx</w:t>
      </w:r>
      <w:r w:rsidRPr="00B51181">
        <w:rPr>
          <w:rFonts w:ascii="Calibri" w:hAnsi="Calibri" w:cs="Calibri"/>
          <w:sz w:val="16"/>
          <w:szCs w:val="16"/>
        </w:rPr>
        <w:fldChar w:fldCharType="end"/>
      </w:r>
    </w:p>
    <w:sectPr w:rsidR="007623B9" w:rsidRPr="00F00E36" w:rsidSect="00A62B60">
      <w:headerReference w:type="default" r:id="rId11"/>
      <w:footerReference w:type="even" r:id="rId12"/>
      <w:footerReference w:type="default" r:id="rId13"/>
      <w:headerReference w:type="first" r:id="rId14"/>
      <w:footerReference w:type="first" r:id="rId15"/>
      <w:pgSz w:w="12240" w:h="15840" w:code="1"/>
      <w:pgMar w:top="1440" w:right="1440" w:bottom="1440" w:left="144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FFD18" w14:textId="77777777" w:rsidR="00482597" w:rsidRDefault="00482597">
      <w:r>
        <w:separator/>
      </w:r>
    </w:p>
  </w:endnote>
  <w:endnote w:type="continuationSeparator" w:id="0">
    <w:p w14:paraId="1D115A01" w14:textId="77777777" w:rsidR="00482597" w:rsidRDefault="00482597">
      <w:r>
        <w:continuationSeparator/>
      </w:r>
    </w:p>
  </w:endnote>
  <w:endnote w:type="continuationNotice" w:id="1">
    <w:p w14:paraId="21A92B8D" w14:textId="77777777" w:rsidR="00482597" w:rsidRDefault="00482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4DADA" w14:textId="5B7BCC75" w:rsidR="00110E57" w:rsidRDefault="004003D8" w:rsidP="00F27E6F">
    <w:pPr>
      <w:pStyle w:val="Footer"/>
      <w:tabs>
        <w:tab w:val="clear" w:pos="4320"/>
        <w:tab w:val="center" w:pos="5040"/>
      </w:tabs>
    </w:pPr>
    <w:r w:rsidRPr="008235D8">
      <w:rPr>
        <w:rFonts w:ascii="Calibri" w:hAnsi="Calibri" w:cs="Calibri"/>
      </w:rPr>
      <w:t>© 2025 National Association of Insurance Commissioners</w:t>
    </w:r>
    <w:r w:rsidR="00F27E6F" w:rsidRPr="004003D8">
      <w:rPr>
        <w:rFonts w:asciiTheme="minorHAnsi" w:hAnsiTheme="minorHAnsi" w:cstheme="minorHAnsi"/>
      </w:rPr>
      <w:tab/>
    </w:r>
    <w:r w:rsidR="00F27E6F" w:rsidRPr="004003D8">
      <w:rPr>
        <w:rFonts w:asciiTheme="minorHAnsi" w:hAnsiTheme="minorHAnsi" w:cstheme="minorHAnsi"/>
      </w:rPr>
      <w:fldChar w:fldCharType="begin"/>
    </w:r>
    <w:r w:rsidR="00F27E6F" w:rsidRPr="004003D8">
      <w:rPr>
        <w:rFonts w:asciiTheme="minorHAnsi" w:hAnsiTheme="minorHAnsi" w:cstheme="minorHAnsi"/>
      </w:rPr>
      <w:instrText xml:space="preserve"> PAGE   \* MERGEFORMAT </w:instrText>
    </w:r>
    <w:r w:rsidR="00F27E6F" w:rsidRPr="004003D8">
      <w:rPr>
        <w:rFonts w:asciiTheme="minorHAnsi" w:hAnsiTheme="minorHAnsi" w:cstheme="minorHAnsi"/>
      </w:rPr>
      <w:fldChar w:fldCharType="separate"/>
    </w:r>
    <w:r w:rsidR="00F27E6F" w:rsidRPr="004003D8">
      <w:rPr>
        <w:rFonts w:asciiTheme="minorHAnsi" w:hAnsiTheme="minorHAnsi" w:cstheme="minorHAnsi"/>
      </w:rPr>
      <w:t>1</w:t>
    </w:r>
    <w:r w:rsidR="00F27E6F" w:rsidRPr="004003D8">
      <w:rPr>
        <w:rFonts w:asciiTheme="minorHAnsi" w:hAnsiTheme="minorHAnsi" w:cstheme="minorHAnsi"/>
        <w:noProof/>
      </w:rPr>
      <w:fldChar w:fldCharType="end"/>
    </w:r>
  </w:p>
  <w:p w14:paraId="5A2749B9" w14:textId="77777777" w:rsidR="00110E57" w:rsidRDefault="00110E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1D2C3" w14:textId="77777777" w:rsidR="00FA1537" w:rsidRPr="008235D8" w:rsidRDefault="00FA1537" w:rsidP="00B1129A">
    <w:pPr>
      <w:pStyle w:val="Footer"/>
      <w:tabs>
        <w:tab w:val="clear" w:pos="4320"/>
        <w:tab w:val="center" w:pos="5040"/>
      </w:tabs>
      <w:rPr>
        <w:rFonts w:ascii="Calibri" w:hAnsi="Calibri" w:cs="Calibri"/>
      </w:rPr>
    </w:pPr>
  </w:p>
  <w:p w14:paraId="630F7AEF" w14:textId="48D78D53" w:rsidR="00605920" w:rsidRPr="008235D8" w:rsidRDefault="00605920" w:rsidP="00B1129A">
    <w:pPr>
      <w:pStyle w:val="Footer"/>
      <w:tabs>
        <w:tab w:val="clear" w:pos="4320"/>
        <w:tab w:val="center" w:pos="5040"/>
      </w:tabs>
      <w:rPr>
        <w:rFonts w:ascii="Calibri" w:hAnsi="Calibri" w:cs="Calibri"/>
      </w:rPr>
    </w:pPr>
    <w:r w:rsidRPr="008235D8">
      <w:rPr>
        <w:rFonts w:ascii="Calibri" w:hAnsi="Calibri" w:cs="Calibri"/>
      </w:rPr>
      <w:t>© 20</w:t>
    </w:r>
    <w:r w:rsidR="007A6917" w:rsidRPr="008235D8">
      <w:rPr>
        <w:rFonts w:ascii="Calibri" w:hAnsi="Calibri" w:cs="Calibri"/>
      </w:rPr>
      <w:t>25</w:t>
    </w:r>
    <w:r w:rsidRPr="008235D8">
      <w:rPr>
        <w:rFonts w:ascii="Calibri" w:hAnsi="Calibri" w:cs="Calibri"/>
      </w:rPr>
      <w:t xml:space="preserve"> National Association of Insurance Commissioners</w:t>
    </w:r>
    <w:r w:rsidRPr="008235D8">
      <w:rPr>
        <w:rFonts w:ascii="Calibri" w:hAnsi="Calibri" w:cs="Calibri"/>
      </w:rPr>
      <w:tab/>
    </w:r>
    <w:r w:rsidRPr="008235D8">
      <w:rPr>
        <w:rFonts w:ascii="Calibri" w:hAnsi="Calibri" w:cs="Calibri"/>
      </w:rPr>
      <w:fldChar w:fldCharType="begin"/>
    </w:r>
    <w:r w:rsidRPr="008235D8">
      <w:rPr>
        <w:rFonts w:ascii="Calibri" w:hAnsi="Calibri" w:cs="Calibri"/>
      </w:rPr>
      <w:instrText xml:space="preserve"> PAGE   \* MERGEFORMAT </w:instrText>
    </w:r>
    <w:r w:rsidRPr="008235D8">
      <w:rPr>
        <w:rFonts w:ascii="Calibri" w:hAnsi="Calibri" w:cs="Calibri"/>
      </w:rPr>
      <w:fldChar w:fldCharType="separate"/>
    </w:r>
    <w:r w:rsidRPr="008235D8">
      <w:rPr>
        <w:rFonts w:ascii="Calibri" w:hAnsi="Calibri" w:cs="Calibri"/>
      </w:rPr>
      <w:t>31</w:t>
    </w:r>
    <w:r w:rsidRPr="008235D8">
      <w:rPr>
        <w:rFonts w:ascii="Calibri" w:hAnsi="Calibri" w:cs="Calibri"/>
      </w:rPr>
      <w:fldChar w:fldCharType="end"/>
    </w:r>
  </w:p>
  <w:p w14:paraId="46E2CA0D" w14:textId="77777777" w:rsidR="00605920" w:rsidRDefault="00605920"/>
  <w:p w14:paraId="764609C7" w14:textId="77777777" w:rsidR="00605920" w:rsidRDefault="0060592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138BA" w14:textId="61DAD606" w:rsidR="00067BFA" w:rsidRPr="0095062A" w:rsidRDefault="00B1129A" w:rsidP="00F27E6F">
    <w:pPr>
      <w:pStyle w:val="Footer"/>
      <w:tabs>
        <w:tab w:val="clear" w:pos="4320"/>
        <w:tab w:val="center" w:pos="5040"/>
      </w:tabs>
      <w:rPr>
        <w:rFonts w:ascii="Calibri" w:hAnsi="Calibri" w:cs="Calibri"/>
      </w:rPr>
    </w:pPr>
    <w:r w:rsidRPr="0095062A">
      <w:rPr>
        <w:rFonts w:ascii="Calibri" w:hAnsi="Calibri" w:cs="Calibri"/>
      </w:rPr>
      <w:t>© 202</w:t>
    </w:r>
    <w:r w:rsidR="00521817" w:rsidRPr="0095062A">
      <w:rPr>
        <w:rFonts w:ascii="Calibri" w:hAnsi="Calibri" w:cs="Calibri"/>
      </w:rPr>
      <w:t>5</w:t>
    </w:r>
    <w:r w:rsidRPr="0095062A">
      <w:rPr>
        <w:rFonts w:ascii="Calibri" w:hAnsi="Calibri" w:cs="Calibri"/>
      </w:rPr>
      <w:t xml:space="preserve"> National Association of Insurance Commissioners</w:t>
    </w:r>
    <w:r w:rsidRPr="0095062A">
      <w:rPr>
        <w:rFonts w:ascii="Calibri" w:hAnsi="Calibri" w:cs="Calibri"/>
      </w:rPr>
      <w:tab/>
    </w:r>
    <w:r w:rsidRPr="0095062A">
      <w:rPr>
        <w:rFonts w:ascii="Calibri" w:hAnsi="Calibri" w:cs="Calibri"/>
      </w:rPr>
      <w:fldChar w:fldCharType="begin"/>
    </w:r>
    <w:r w:rsidRPr="0095062A">
      <w:rPr>
        <w:rFonts w:ascii="Calibri" w:hAnsi="Calibri" w:cs="Calibri"/>
      </w:rPr>
      <w:instrText xml:space="preserve"> PAGE   \* MERGEFORMAT </w:instrText>
    </w:r>
    <w:r w:rsidRPr="0095062A">
      <w:rPr>
        <w:rFonts w:ascii="Calibri" w:hAnsi="Calibri" w:cs="Calibri"/>
      </w:rPr>
      <w:fldChar w:fldCharType="separate"/>
    </w:r>
    <w:r w:rsidRPr="0095062A">
      <w:rPr>
        <w:rFonts w:ascii="Calibri" w:hAnsi="Calibri" w:cs="Calibri"/>
      </w:rPr>
      <w:t>2</w:t>
    </w:r>
    <w:r w:rsidRPr="0095062A">
      <w:rPr>
        <w:rFonts w:ascii="Calibri" w:hAnsi="Calibri" w:cs="Calibri"/>
      </w:rPr>
      <w:fldChar w:fldCharType="end"/>
    </w:r>
  </w:p>
  <w:p w14:paraId="706E7375" w14:textId="77777777" w:rsidR="00182D9E" w:rsidRDefault="00182D9E"/>
  <w:p w14:paraId="2471549F" w14:textId="77777777" w:rsidR="00182D9E" w:rsidRDefault="00182D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F7EA3" w14:textId="77777777" w:rsidR="00482597" w:rsidRDefault="00482597">
      <w:r>
        <w:separator/>
      </w:r>
    </w:p>
  </w:footnote>
  <w:footnote w:type="continuationSeparator" w:id="0">
    <w:p w14:paraId="152A7737" w14:textId="77777777" w:rsidR="00482597" w:rsidRDefault="00482597">
      <w:r>
        <w:continuationSeparator/>
      </w:r>
    </w:p>
  </w:footnote>
  <w:footnote w:type="continuationNotice" w:id="1">
    <w:p w14:paraId="51F9B069" w14:textId="77777777" w:rsidR="00482597" w:rsidRDefault="004825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3BA5D" w14:textId="77777777" w:rsidR="003C75B0" w:rsidRDefault="003C75B0" w:rsidP="00112756">
    <w:pPr>
      <w:pStyle w:val="Header"/>
      <w:jc w:val="right"/>
      <w:rPr>
        <w:b/>
        <w:bCs/>
        <w:sz w:val="22"/>
        <w:szCs w:val="22"/>
      </w:rPr>
    </w:pPr>
  </w:p>
  <w:p w14:paraId="2D99E219" w14:textId="77777777" w:rsidR="003C75B0" w:rsidRDefault="003C75B0" w:rsidP="00112756">
    <w:pPr>
      <w:pStyle w:val="Header"/>
      <w:jc w:val="right"/>
      <w:rPr>
        <w:b/>
        <w:bCs/>
        <w:sz w:val="22"/>
        <w:szCs w:val="22"/>
      </w:rPr>
    </w:pPr>
  </w:p>
  <w:p w14:paraId="282299B0" w14:textId="689169EF" w:rsidR="004D696D" w:rsidRPr="0095062A" w:rsidRDefault="00112756" w:rsidP="00112756">
    <w:pPr>
      <w:pStyle w:val="Header"/>
      <w:jc w:val="right"/>
      <w:rPr>
        <w:rFonts w:ascii="Calibri" w:hAnsi="Calibri" w:cs="Calibri"/>
        <w:b/>
        <w:sz w:val="22"/>
        <w:szCs w:val="22"/>
      </w:rPr>
    </w:pPr>
    <w:r w:rsidRPr="0095062A">
      <w:rPr>
        <w:rFonts w:ascii="Calibri" w:hAnsi="Calibri" w:cs="Calibri"/>
        <w:b/>
        <w:sz w:val="22"/>
        <w:szCs w:val="22"/>
      </w:rPr>
      <w:t>Hearing Agenda</w:t>
    </w:r>
  </w:p>
  <w:p w14:paraId="7BC98A75" w14:textId="77777777" w:rsidR="004D696D" w:rsidRPr="00F00E36" w:rsidRDefault="004D696D">
    <w:pPr>
      <w:pStyle w:val="Header"/>
      <w:rPr>
        <w:rFonts w:asciiTheme="minorHAnsi" w:hAnsiTheme="minorHAnsi" w:cstheme="minorHAnsi"/>
      </w:rPr>
    </w:pPr>
  </w:p>
  <w:p w14:paraId="021B4D7B" w14:textId="77777777" w:rsidR="004D696D" w:rsidRDefault="004D69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434F9" w14:textId="4BE99B7D" w:rsidR="00703FDF" w:rsidRDefault="00786545" w:rsidP="001D56B4">
    <w:pPr>
      <w:pStyle w:val="Header"/>
      <w:ind w:left="-1080"/>
      <w:jc w:val="right"/>
      <w:rPr>
        <w:b/>
        <w:bCs/>
      </w:rPr>
    </w:pPr>
    <w:r>
      <w:rPr>
        <w:noProof/>
      </w:rPr>
      <w:drawing>
        <wp:anchor distT="0" distB="0" distL="114300" distR="114300" simplePos="0" relativeHeight="251658240" behindDoc="1" locked="0" layoutInCell="1" allowOverlap="1" wp14:anchorId="5C495864" wp14:editId="055B63F7">
          <wp:simplePos x="0" y="0"/>
          <wp:positionH relativeFrom="page">
            <wp:align>right</wp:align>
          </wp:positionH>
          <wp:positionV relativeFrom="paragraph">
            <wp:posOffset>6397</wp:posOffset>
          </wp:positionV>
          <wp:extent cx="7765576" cy="925830"/>
          <wp:effectExtent l="0" t="0" r="6985" b="7620"/>
          <wp:wrapNone/>
          <wp:docPr id="1188613953" name="Picture 3" descr="A orange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613953" name="Picture 3" descr="A orange background with whit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765576" cy="925830"/>
                  </a:xfrm>
                  <a:prstGeom prst="rect">
                    <a:avLst/>
                  </a:prstGeom>
                </pic:spPr>
              </pic:pic>
            </a:graphicData>
          </a:graphic>
          <wp14:sizeRelH relativeFrom="page">
            <wp14:pctWidth>0</wp14:pctWidth>
          </wp14:sizeRelH>
          <wp14:sizeRelV relativeFrom="page">
            <wp14:pctHeight>0</wp14:pctHeight>
          </wp14:sizeRelV>
        </wp:anchor>
      </w:drawing>
    </w:r>
  </w:p>
  <w:p w14:paraId="113E4F02" w14:textId="751A3D8D" w:rsidR="00786545" w:rsidRDefault="00786545" w:rsidP="001D56B4">
    <w:pPr>
      <w:pStyle w:val="Header"/>
      <w:ind w:left="-1080"/>
      <w:jc w:val="right"/>
      <w:rPr>
        <w:b/>
        <w:bCs/>
      </w:rPr>
    </w:pPr>
  </w:p>
  <w:p w14:paraId="59A1F154" w14:textId="77777777" w:rsidR="00786545" w:rsidRDefault="00786545" w:rsidP="001D56B4">
    <w:pPr>
      <w:pStyle w:val="Header"/>
      <w:ind w:left="-1080"/>
      <w:jc w:val="right"/>
      <w:rPr>
        <w:b/>
        <w:bCs/>
      </w:rPr>
    </w:pPr>
  </w:p>
  <w:p w14:paraId="77228834" w14:textId="77777777" w:rsidR="00786545" w:rsidRDefault="00786545" w:rsidP="001D56B4">
    <w:pPr>
      <w:pStyle w:val="Header"/>
      <w:ind w:left="-1080"/>
      <w:jc w:val="right"/>
      <w:rPr>
        <w:b/>
        <w:bCs/>
      </w:rPr>
    </w:pPr>
  </w:p>
  <w:p w14:paraId="067BE5F5" w14:textId="77777777" w:rsidR="00786545" w:rsidRDefault="00786545" w:rsidP="001D56B4">
    <w:pPr>
      <w:pStyle w:val="Header"/>
      <w:ind w:left="-1080"/>
      <w:jc w:val="right"/>
      <w:rPr>
        <w:b/>
        <w:bCs/>
      </w:rPr>
    </w:pPr>
  </w:p>
  <w:p w14:paraId="3C8B41D3" w14:textId="77777777" w:rsidR="00786545" w:rsidRDefault="00786545" w:rsidP="001D56B4">
    <w:pPr>
      <w:pStyle w:val="Header"/>
      <w:ind w:left="-1080"/>
      <w:jc w:val="right"/>
      <w:rPr>
        <w:b/>
        <w:bCs/>
      </w:rPr>
    </w:pPr>
  </w:p>
  <w:p w14:paraId="69146F58" w14:textId="77777777" w:rsidR="00786545" w:rsidRDefault="00786545" w:rsidP="001D56B4">
    <w:pPr>
      <w:pStyle w:val="Header"/>
      <w:ind w:left="-1080"/>
      <w:jc w:val="right"/>
      <w:rPr>
        <w:b/>
        <w:bCs/>
      </w:rPr>
    </w:pPr>
  </w:p>
  <w:p w14:paraId="6EDC1F94" w14:textId="6A33C1EF" w:rsidR="00EA326A" w:rsidRPr="00B51181" w:rsidRDefault="00ED6BAC" w:rsidP="005444FE">
    <w:pPr>
      <w:pStyle w:val="Header"/>
      <w:jc w:val="right"/>
      <w:rPr>
        <w:rFonts w:ascii="Calibri" w:hAnsi="Calibri" w:cs="Calibri"/>
        <w:b/>
        <w:sz w:val="22"/>
        <w:szCs w:val="22"/>
      </w:rPr>
    </w:pPr>
    <w:r w:rsidRPr="00B51181">
      <w:rPr>
        <w:rFonts w:ascii="Calibri" w:hAnsi="Calibri" w:cs="Calibri"/>
        <w:b/>
        <w:sz w:val="22"/>
        <w:szCs w:val="22"/>
      </w:rPr>
      <w:t>Hearing</w:t>
    </w:r>
    <w:r w:rsidR="00AE0C63" w:rsidRPr="00B51181">
      <w:rPr>
        <w:rFonts w:ascii="Calibri" w:hAnsi="Calibri" w:cs="Calibri"/>
        <w:b/>
        <w:sz w:val="22"/>
        <w:szCs w:val="22"/>
      </w:rPr>
      <w:t xml:space="preserve"> Agenda</w:t>
    </w:r>
  </w:p>
  <w:p w14:paraId="5F0E7E98" w14:textId="77777777" w:rsidR="00EA326A" w:rsidRDefault="00EA326A"/>
</w:hdr>
</file>

<file path=word/intelligence2.xml><?xml version="1.0" encoding="utf-8"?>
<int2:intelligence xmlns:int2="http://schemas.microsoft.com/office/intelligence/2020/intelligence" xmlns:oel="http://schemas.microsoft.com/office/2019/extlst">
  <int2:observations>
    <int2:textHash int2:hashCode="hQE88xiVl+/UaY" int2:id="HMdStHXT">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85A20ACA"/>
    <w:lvl w:ilvl="0">
      <w:start w:val="1"/>
      <w:numFmt w:val="decimal"/>
      <w:pStyle w:val="ListNumber4"/>
      <w:lvlText w:val="%1."/>
      <w:lvlJc w:val="left"/>
      <w:pPr>
        <w:tabs>
          <w:tab w:val="num" w:pos="2790"/>
        </w:tabs>
        <w:ind w:left="2790" w:hanging="360"/>
      </w:pPr>
    </w:lvl>
  </w:abstractNum>
  <w:abstractNum w:abstractNumId="1" w15:restartNumberingAfterBreak="0">
    <w:nsid w:val="FFFFFF88"/>
    <w:multiLevelType w:val="singleLevel"/>
    <w:tmpl w:val="0AEAF19E"/>
    <w:lvl w:ilvl="0">
      <w:start w:val="1"/>
      <w:numFmt w:val="decimal"/>
      <w:pStyle w:val="ListNumber"/>
      <w:lvlText w:val="%1."/>
      <w:lvlJc w:val="left"/>
      <w:pPr>
        <w:tabs>
          <w:tab w:val="num" w:pos="360"/>
        </w:tabs>
        <w:ind w:left="360" w:hanging="360"/>
      </w:pPr>
    </w:lvl>
  </w:abstractNum>
  <w:abstractNum w:abstractNumId="2" w15:restartNumberingAfterBreak="0">
    <w:nsid w:val="05694626"/>
    <w:multiLevelType w:val="hybridMultilevel"/>
    <w:tmpl w:val="AEE4FC40"/>
    <w:lvl w:ilvl="0" w:tplc="419C8722">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CD57A0F"/>
    <w:multiLevelType w:val="hybridMultilevel"/>
    <w:tmpl w:val="53346BB2"/>
    <w:lvl w:ilvl="0" w:tplc="FFFFFFFF">
      <w:start w:val="3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654B0C"/>
    <w:multiLevelType w:val="hybridMultilevel"/>
    <w:tmpl w:val="BE708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380454C"/>
    <w:multiLevelType w:val="hybridMultilevel"/>
    <w:tmpl w:val="53346BB2"/>
    <w:lvl w:ilvl="0" w:tplc="FFFFFFFF">
      <w:start w:val="3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F86C47"/>
    <w:multiLevelType w:val="singleLevel"/>
    <w:tmpl w:val="B9DE2D74"/>
    <w:lvl w:ilvl="0">
      <w:start w:val="1"/>
      <w:numFmt w:val="lowerLetter"/>
      <w:pStyle w:val="ListNumber2"/>
      <w:lvlText w:val="%1."/>
      <w:lvlJc w:val="left"/>
      <w:pPr>
        <w:tabs>
          <w:tab w:val="num" w:pos="0"/>
        </w:tabs>
        <w:ind w:left="1440" w:hanging="720"/>
      </w:pPr>
    </w:lvl>
  </w:abstractNum>
  <w:abstractNum w:abstractNumId="7" w15:restartNumberingAfterBreak="0">
    <w:nsid w:val="21E1602E"/>
    <w:multiLevelType w:val="singleLevel"/>
    <w:tmpl w:val="ADD2E54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22140388"/>
    <w:multiLevelType w:val="hybridMultilevel"/>
    <w:tmpl w:val="38C89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5729DF"/>
    <w:multiLevelType w:val="multilevel"/>
    <w:tmpl w:val="9CAE65F4"/>
    <w:lvl w:ilvl="0">
      <w:start w:val="1"/>
      <w:numFmt w:val="bullet"/>
      <w:pStyle w:val="AonBullet1"/>
      <w:lvlText w:val=""/>
      <w:lvlJc w:val="left"/>
      <w:pPr>
        <w:tabs>
          <w:tab w:val="num" w:pos="360"/>
        </w:tabs>
        <w:ind w:left="360" w:hanging="360"/>
      </w:pPr>
      <w:rPr>
        <w:rFonts w:ascii="Wingdings" w:hAnsi="Wingdings" w:cs="Times New Roman" w:hint="default"/>
        <w:color w:val="auto"/>
        <w:sz w:val="20"/>
        <w:szCs w:val="20"/>
      </w:rPr>
    </w:lvl>
    <w:lvl w:ilvl="1">
      <w:start w:val="1"/>
      <w:numFmt w:val="bullet"/>
      <w:pStyle w:val="AonBullet2"/>
      <w:lvlText w:val="–"/>
      <w:lvlJc w:val="left"/>
      <w:pPr>
        <w:tabs>
          <w:tab w:val="num" w:pos="720"/>
        </w:tabs>
        <w:ind w:left="720" w:hanging="360"/>
      </w:pPr>
      <w:rPr>
        <w:rFonts w:ascii="Arial" w:hAnsi="Arial" w:cs="Times New Roman" w:hint="default"/>
        <w:b/>
        <w:i w:val="0"/>
        <w:color w:val="auto"/>
      </w:rPr>
    </w:lvl>
    <w:lvl w:ilvl="2">
      <w:start w:val="1"/>
      <w:numFmt w:val="bullet"/>
      <w:pStyle w:val="AonBullet3"/>
      <w:lvlText w:val=""/>
      <w:lvlJc w:val="left"/>
      <w:pPr>
        <w:tabs>
          <w:tab w:val="num" w:pos="1080"/>
        </w:tabs>
        <w:ind w:left="1080" w:hanging="360"/>
      </w:pPr>
      <w:rPr>
        <w:rFonts w:ascii="Wingdings" w:hAnsi="Wingdings" w:cs="Times New Roman" w:hint="default"/>
        <w:szCs w:val="16"/>
      </w:rPr>
    </w:lvl>
    <w:lvl w:ilvl="3">
      <w:start w:val="1"/>
      <w:numFmt w:val="bullet"/>
      <w:pStyle w:val="AonBullet4"/>
      <w:lvlText w:val="•"/>
      <w:lvlJc w:val="left"/>
      <w:pPr>
        <w:tabs>
          <w:tab w:val="num" w:pos="1440"/>
        </w:tabs>
        <w:ind w:left="1440" w:hanging="360"/>
      </w:pPr>
      <w:rPr>
        <w:rFonts w:ascii="Arial" w:hAnsi="Arial" w:cs="Times New Roman" w:hint="default"/>
        <w:sz w:val="20"/>
        <w:szCs w:val="20"/>
      </w:rPr>
    </w:lvl>
    <w:lvl w:ilvl="4">
      <w:start w:val="1"/>
      <w:numFmt w:val="bullet"/>
      <w:pStyle w:val="AonBullet5"/>
      <w:lvlText w:val=""/>
      <w:lvlJc w:val="left"/>
      <w:pPr>
        <w:tabs>
          <w:tab w:val="num" w:pos="1800"/>
        </w:tabs>
        <w:ind w:left="1800" w:hanging="360"/>
      </w:pPr>
      <w:rPr>
        <w:rFonts w:ascii="Symbol" w:hAnsi="Symbol" w:cs="Times New Roman" w:hint="default"/>
      </w:rPr>
    </w:lvl>
    <w:lvl w:ilvl="5">
      <w:start w:val="1"/>
      <w:numFmt w:val="bullet"/>
      <w:lvlText w:val="-"/>
      <w:lvlJc w:val="left"/>
      <w:pPr>
        <w:tabs>
          <w:tab w:val="num" w:pos="3240"/>
        </w:tabs>
        <w:ind w:left="3240" w:hanging="360"/>
      </w:pPr>
      <w:rPr>
        <w:rFonts w:ascii="Courier New" w:hAnsi="Courier New" w:cs="Times New Roman" w:hint="default"/>
        <w:color w:val="auto"/>
      </w:rPr>
    </w:lvl>
    <w:lvl w:ilvl="6">
      <w:start w:val="1"/>
      <w:numFmt w:val="bullet"/>
      <w:lvlText w:val=""/>
      <w:lvlJc w:val="left"/>
      <w:pPr>
        <w:tabs>
          <w:tab w:val="num" w:pos="3960"/>
        </w:tabs>
        <w:ind w:left="3960" w:hanging="360"/>
      </w:pPr>
      <w:rPr>
        <w:rFonts w:ascii="Wingdings" w:hAnsi="Wingdings" w:cs="Times New Roman"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5E161D8"/>
    <w:multiLevelType w:val="hybridMultilevel"/>
    <w:tmpl w:val="CEDE9BDC"/>
    <w:lvl w:ilvl="0" w:tplc="2E6A15A0">
      <w:start w:val="1"/>
      <w:numFmt w:val="lowerLetter"/>
      <w:lvlText w:val="%1."/>
      <w:lvlJc w:val="left"/>
      <w:pPr>
        <w:tabs>
          <w:tab w:val="num" w:pos="0"/>
        </w:tabs>
        <w:ind w:left="1440" w:hanging="720"/>
      </w:pPr>
      <w:rPr>
        <w:rFonts w:hint="default"/>
      </w:rPr>
    </w:lvl>
    <w:lvl w:ilvl="1" w:tplc="5F049F2C">
      <w:start w:val="1"/>
      <w:numFmt w:val="lowerRoman"/>
      <w:pStyle w:val="ListNumber3"/>
      <w:lvlText w:val="%2."/>
      <w:lvlJc w:val="left"/>
      <w:pPr>
        <w:tabs>
          <w:tab w:val="num" w:pos="2160"/>
        </w:tabs>
        <w:ind w:left="216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7E1C6A"/>
    <w:multiLevelType w:val="hybridMultilevel"/>
    <w:tmpl w:val="C73A8724"/>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B691BE4"/>
    <w:multiLevelType w:val="hybridMultilevel"/>
    <w:tmpl w:val="A4524CF8"/>
    <w:lvl w:ilvl="0" w:tplc="FFFFFFFF">
      <w:start w:val="1"/>
      <w:numFmt w:val="lowerLetter"/>
      <w:lvlText w:val="%1."/>
      <w:lvlJc w:val="left"/>
      <w:pPr>
        <w:ind w:left="720" w:hanging="360"/>
      </w:pPr>
      <w:rPr>
        <w:rFonts w:hint="default"/>
        <w:color w:val="auto"/>
      </w:rPr>
    </w:lvl>
    <w:lvl w:ilvl="1" w:tplc="8C1453D4">
      <w:start w:val="3"/>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CE93106"/>
    <w:multiLevelType w:val="singleLevel"/>
    <w:tmpl w:val="2D5CAF80"/>
    <w:lvl w:ilvl="0">
      <w:start w:val="1"/>
      <w:numFmt w:val="bullet"/>
      <w:pStyle w:val="ListBullet3"/>
      <w:lvlText w:val=""/>
      <w:lvlJc w:val="left"/>
      <w:pPr>
        <w:tabs>
          <w:tab w:val="num" w:pos="2160"/>
        </w:tabs>
        <w:ind w:left="2160" w:hanging="720"/>
      </w:pPr>
      <w:rPr>
        <w:rFonts w:ascii="Symbol" w:hAnsi="Symbol" w:hint="default"/>
      </w:rPr>
    </w:lvl>
  </w:abstractNum>
  <w:abstractNum w:abstractNumId="14" w15:restartNumberingAfterBreak="0">
    <w:nsid w:val="2D2D4EDF"/>
    <w:multiLevelType w:val="multilevel"/>
    <w:tmpl w:val="5D480C1E"/>
    <w:lvl w:ilvl="0">
      <w:start w:val="1"/>
      <w:numFmt w:val="bullet"/>
      <w:pStyle w:val="BulletDS"/>
      <w:lvlText w:val="■"/>
      <w:lvlJc w:val="left"/>
      <w:pPr>
        <w:tabs>
          <w:tab w:val="num" w:pos="792"/>
        </w:tabs>
        <w:ind w:left="648" w:hanging="216"/>
      </w:pPr>
      <w:rPr>
        <w:rFonts w:ascii="Times New Roman" w:hAnsi="Times New Roman" w:cs="Times New Roman" w:hint="default"/>
        <w:b w:val="0"/>
        <w:bCs w:val="0"/>
        <w:i w:val="0"/>
        <w:iCs w:val="0"/>
        <w:position w:val="2"/>
        <w:sz w:val="23"/>
        <w:szCs w:val="23"/>
      </w:rPr>
    </w:lvl>
    <w:lvl w:ilvl="1">
      <w:start w:val="17"/>
      <w:numFmt w:val="bullet"/>
      <w:pStyle w:val="EmDashDS"/>
      <w:lvlText w:val=""/>
      <w:lvlJc w:val="left"/>
      <w:pPr>
        <w:tabs>
          <w:tab w:val="num" w:pos="1008"/>
        </w:tabs>
        <w:ind w:left="1008" w:hanging="360"/>
      </w:pPr>
      <w:rPr>
        <w:rFonts w:ascii="Symbol" w:hAnsi="Symbol" w:cs="Symbol" w:hint="default"/>
        <w:b w:val="0"/>
        <w:bCs w:val="0"/>
        <w:i w:val="0"/>
        <w:iCs w:val="0"/>
        <w:position w:val="2"/>
        <w:sz w:val="23"/>
        <w:szCs w:val="23"/>
      </w:rPr>
    </w:lvl>
    <w:lvl w:ilvl="2">
      <w:start w:val="1"/>
      <w:numFmt w:val="bullet"/>
      <w:lvlRestart w:val="0"/>
      <w:pStyle w:val="EnDashDS"/>
      <w:lvlText w:val="–"/>
      <w:lvlJc w:val="left"/>
      <w:pPr>
        <w:tabs>
          <w:tab w:val="num" w:pos="1325"/>
        </w:tabs>
        <w:ind w:left="1166" w:hanging="201"/>
      </w:pPr>
      <w:rPr>
        <w:rFonts w:ascii="Times" w:hAnsi="Times" w:cs="Times" w:hint="default"/>
        <w:b w:val="0"/>
        <w:bCs w:val="0"/>
        <w:i w:val="0"/>
        <w:iCs w:val="0"/>
        <w:sz w:val="23"/>
        <w:szCs w:val="23"/>
      </w:rPr>
    </w:lvl>
    <w:lvl w:ilvl="3">
      <w:start w:val="1"/>
      <w:numFmt w:val="none"/>
      <w:lvlText w:val=""/>
      <w:lvlJc w:val="left"/>
      <w:pPr>
        <w:tabs>
          <w:tab w:val="num" w:pos="1872"/>
        </w:tabs>
        <w:ind w:left="1872" w:hanging="360"/>
      </w:pPr>
      <w:rPr>
        <w:rFonts w:hint="default"/>
      </w:rPr>
    </w:lvl>
    <w:lvl w:ilvl="4">
      <w:start w:val="1"/>
      <w:numFmt w:val="none"/>
      <w:lvlText w:val=""/>
      <w:lvlJc w:val="left"/>
      <w:pPr>
        <w:tabs>
          <w:tab w:val="num" w:pos="2232"/>
        </w:tabs>
        <w:ind w:left="2232" w:hanging="360"/>
      </w:pPr>
      <w:rPr>
        <w:rFonts w:hint="default"/>
      </w:rPr>
    </w:lvl>
    <w:lvl w:ilvl="5">
      <w:start w:val="1"/>
      <w:numFmt w:val="none"/>
      <w:lvlText w:val=""/>
      <w:lvlJc w:val="left"/>
      <w:pPr>
        <w:tabs>
          <w:tab w:val="num" w:pos="2592"/>
        </w:tabs>
        <w:ind w:left="2592" w:hanging="360"/>
      </w:pPr>
      <w:rPr>
        <w:rFonts w:hint="default"/>
      </w:rPr>
    </w:lvl>
    <w:lvl w:ilvl="6">
      <w:start w:val="1"/>
      <w:numFmt w:val="none"/>
      <w:lvlText w:val=""/>
      <w:lvlJc w:val="left"/>
      <w:pPr>
        <w:tabs>
          <w:tab w:val="num" w:pos="2952"/>
        </w:tabs>
        <w:ind w:left="2952" w:hanging="360"/>
      </w:pPr>
      <w:rPr>
        <w:rFonts w:hint="default"/>
      </w:rPr>
    </w:lvl>
    <w:lvl w:ilvl="7">
      <w:start w:val="1"/>
      <w:numFmt w:val="none"/>
      <w:lvlText w:val=""/>
      <w:lvlJc w:val="left"/>
      <w:pPr>
        <w:tabs>
          <w:tab w:val="num" w:pos="3312"/>
        </w:tabs>
        <w:ind w:left="3312" w:hanging="360"/>
      </w:pPr>
      <w:rPr>
        <w:rFonts w:hint="default"/>
      </w:rPr>
    </w:lvl>
    <w:lvl w:ilvl="8">
      <w:start w:val="1"/>
      <w:numFmt w:val="none"/>
      <w:lvlText w:val=""/>
      <w:lvlJc w:val="left"/>
      <w:pPr>
        <w:tabs>
          <w:tab w:val="num" w:pos="3672"/>
        </w:tabs>
        <w:ind w:left="3672" w:hanging="360"/>
      </w:pPr>
      <w:rPr>
        <w:rFonts w:hint="default"/>
      </w:rPr>
    </w:lvl>
  </w:abstractNum>
  <w:abstractNum w:abstractNumId="15" w15:restartNumberingAfterBreak="0">
    <w:nsid w:val="2EC16AD3"/>
    <w:multiLevelType w:val="hybridMultilevel"/>
    <w:tmpl w:val="F642F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E625F4"/>
    <w:multiLevelType w:val="hybridMultilevel"/>
    <w:tmpl w:val="91BA1B22"/>
    <w:lvl w:ilvl="0" w:tplc="3A30D17C">
      <w:start w:val="1"/>
      <w:numFmt w:val="bullet"/>
      <w:pStyle w:val="HangIndent0a"/>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4555FBD"/>
    <w:multiLevelType w:val="hybridMultilevel"/>
    <w:tmpl w:val="C73A8724"/>
    <w:lvl w:ilvl="0" w:tplc="FFFFFFFF">
      <w:start w:val="1"/>
      <w:numFmt w:val="decimal"/>
      <w:lvlText w:val="%1."/>
      <w:lvlJc w:val="left"/>
      <w:pPr>
        <w:ind w:left="360" w:hanging="360"/>
      </w:pPr>
      <w:rPr>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7893274"/>
    <w:multiLevelType w:val="hybridMultilevel"/>
    <w:tmpl w:val="53346BB2"/>
    <w:lvl w:ilvl="0" w:tplc="FFFFFFFF">
      <w:start w:val="3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7FF0092"/>
    <w:multiLevelType w:val="hybridMultilevel"/>
    <w:tmpl w:val="5A3C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652E7E"/>
    <w:multiLevelType w:val="singleLevel"/>
    <w:tmpl w:val="859C5916"/>
    <w:lvl w:ilvl="0">
      <w:start w:val="1"/>
      <w:numFmt w:val="upperRoman"/>
      <w:pStyle w:val="ListNumber2I"/>
      <w:lvlText w:val="%1."/>
      <w:lvlJc w:val="left"/>
      <w:pPr>
        <w:tabs>
          <w:tab w:val="num" w:pos="1440"/>
        </w:tabs>
        <w:ind w:left="1440" w:hanging="720"/>
      </w:pPr>
    </w:lvl>
  </w:abstractNum>
  <w:abstractNum w:abstractNumId="21" w15:restartNumberingAfterBreak="0">
    <w:nsid w:val="3A965DBE"/>
    <w:multiLevelType w:val="hybridMultilevel"/>
    <w:tmpl w:val="4C7E12F8"/>
    <w:lvl w:ilvl="0" w:tplc="2812963C">
      <w:start w:val="1"/>
      <w:numFmt w:val="bullet"/>
      <w:lvlText w:val=""/>
      <w:lvlJc w:val="left"/>
      <w:pPr>
        <w:tabs>
          <w:tab w:val="num" w:pos="1080"/>
        </w:tabs>
        <w:ind w:left="1080" w:hanging="360"/>
      </w:pPr>
      <w:rPr>
        <w:rFonts w:ascii="Symbol" w:hAnsi="Symbol" w:hint="default"/>
        <w:sz w:val="16"/>
      </w:rPr>
    </w:lvl>
    <w:lvl w:ilvl="1" w:tplc="E230EDDC">
      <w:start w:val="1"/>
      <w:numFmt w:val="bullet"/>
      <w:pStyle w:val="ListContinue"/>
      <w:lvlText w:val=""/>
      <w:lvlJc w:val="left"/>
      <w:pPr>
        <w:tabs>
          <w:tab w:val="num" w:pos="1260"/>
        </w:tabs>
        <w:ind w:left="1260" w:hanging="360"/>
      </w:pPr>
      <w:rPr>
        <w:rFonts w:ascii="Wingdings" w:hAnsi="Wingdings" w:hint="default"/>
      </w:rPr>
    </w:lvl>
    <w:lvl w:ilvl="2" w:tplc="AAAC3728" w:tentative="1">
      <w:start w:val="1"/>
      <w:numFmt w:val="bullet"/>
      <w:lvlText w:val=""/>
      <w:lvlJc w:val="left"/>
      <w:pPr>
        <w:tabs>
          <w:tab w:val="num" w:pos="2520"/>
        </w:tabs>
        <w:ind w:left="2520" w:hanging="360"/>
      </w:pPr>
      <w:rPr>
        <w:rFonts w:ascii="Wingdings" w:hAnsi="Wingdings" w:hint="default"/>
      </w:rPr>
    </w:lvl>
    <w:lvl w:ilvl="3" w:tplc="6F582400" w:tentative="1">
      <w:start w:val="1"/>
      <w:numFmt w:val="bullet"/>
      <w:lvlText w:val=""/>
      <w:lvlJc w:val="left"/>
      <w:pPr>
        <w:tabs>
          <w:tab w:val="num" w:pos="3240"/>
        </w:tabs>
        <w:ind w:left="3240" w:hanging="360"/>
      </w:pPr>
      <w:rPr>
        <w:rFonts w:ascii="Symbol" w:hAnsi="Symbol" w:hint="default"/>
      </w:rPr>
    </w:lvl>
    <w:lvl w:ilvl="4" w:tplc="8A960964" w:tentative="1">
      <w:start w:val="1"/>
      <w:numFmt w:val="bullet"/>
      <w:lvlText w:val="o"/>
      <w:lvlJc w:val="left"/>
      <w:pPr>
        <w:tabs>
          <w:tab w:val="num" w:pos="3960"/>
        </w:tabs>
        <w:ind w:left="3960" w:hanging="360"/>
      </w:pPr>
      <w:rPr>
        <w:rFonts w:ascii="Courier New" w:hAnsi="Courier New" w:hint="default"/>
      </w:rPr>
    </w:lvl>
    <w:lvl w:ilvl="5" w:tplc="BBB0CD9E" w:tentative="1">
      <w:start w:val="1"/>
      <w:numFmt w:val="bullet"/>
      <w:lvlText w:val=""/>
      <w:lvlJc w:val="left"/>
      <w:pPr>
        <w:tabs>
          <w:tab w:val="num" w:pos="4680"/>
        </w:tabs>
        <w:ind w:left="4680" w:hanging="360"/>
      </w:pPr>
      <w:rPr>
        <w:rFonts w:ascii="Wingdings" w:hAnsi="Wingdings" w:hint="default"/>
      </w:rPr>
    </w:lvl>
    <w:lvl w:ilvl="6" w:tplc="D604E474" w:tentative="1">
      <w:start w:val="1"/>
      <w:numFmt w:val="bullet"/>
      <w:lvlText w:val=""/>
      <w:lvlJc w:val="left"/>
      <w:pPr>
        <w:tabs>
          <w:tab w:val="num" w:pos="5400"/>
        </w:tabs>
        <w:ind w:left="5400" w:hanging="360"/>
      </w:pPr>
      <w:rPr>
        <w:rFonts w:ascii="Symbol" w:hAnsi="Symbol" w:hint="default"/>
      </w:rPr>
    </w:lvl>
    <w:lvl w:ilvl="7" w:tplc="B16C16E8" w:tentative="1">
      <w:start w:val="1"/>
      <w:numFmt w:val="bullet"/>
      <w:lvlText w:val="o"/>
      <w:lvlJc w:val="left"/>
      <w:pPr>
        <w:tabs>
          <w:tab w:val="num" w:pos="6120"/>
        </w:tabs>
        <w:ind w:left="6120" w:hanging="360"/>
      </w:pPr>
      <w:rPr>
        <w:rFonts w:ascii="Courier New" w:hAnsi="Courier New" w:hint="default"/>
      </w:rPr>
    </w:lvl>
    <w:lvl w:ilvl="8" w:tplc="2B30185C"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3A14D0A"/>
    <w:multiLevelType w:val="hybridMultilevel"/>
    <w:tmpl w:val="A094DA92"/>
    <w:lvl w:ilvl="0" w:tplc="D61A4974">
      <w:start w:val="3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8A1F03"/>
    <w:multiLevelType w:val="hybridMultilevel"/>
    <w:tmpl w:val="6DE8B6A8"/>
    <w:lvl w:ilvl="0" w:tplc="EEA02318">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A43E78"/>
    <w:multiLevelType w:val="hybridMultilevel"/>
    <w:tmpl w:val="67605B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4951CF"/>
    <w:multiLevelType w:val="hybridMultilevel"/>
    <w:tmpl w:val="5EEAC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7A039D"/>
    <w:multiLevelType w:val="hybridMultilevel"/>
    <w:tmpl w:val="95706EE4"/>
    <w:lvl w:ilvl="0" w:tplc="736C5C90">
      <w:start w:val="1"/>
      <w:numFmt w:val="decimal"/>
      <w:pStyle w:val="ListContinued"/>
      <w:lvlText w:val="%1."/>
      <w:lvlJc w:val="left"/>
      <w:pPr>
        <w:ind w:left="36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1709C4"/>
    <w:multiLevelType w:val="multilevel"/>
    <w:tmpl w:val="52585886"/>
    <w:lvl w:ilvl="0">
      <w:start w:val="10"/>
      <w:numFmt w:val="decimal"/>
      <w:pStyle w:val="no1"/>
      <w:lvlText w:val="%1."/>
      <w:lvlJc w:val="left"/>
      <w:pPr>
        <w:tabs>
          <w:tab w:val="num" w:pos="1440"/>
        </w:tabs>
        <w:ind w:left="720" w:firstLine="0"/>
      </w:pPr>
      <w:rPr>
        <w:rFonts w:hint="default"/>
        <w:i w:val="0"/>
      </w:rPr>
    </w:lvl>
    <w:lvl w:ilvl="1">
      <w:start w:val="1"/>
      <w:numFmt w:val="lowerLetter"/>
      <w:lvlText w:val="%2."/>
      <w:lvlJc w:val="left"/>
      <w:pPr>
        <w:tabs>
          <w:tab w:val="num" w:pos="2160"/>
        </w:tabs>
        <w:ind w:left="1512" w:hanging="432"/>
      </w:pPr>
      <w:rPr>
        <w:rFonts w:hint="default"/>
      </w:rPr>
    </w:lvl>
    <w:lvl w:ilvl="2">
      <w:start w:val="1"/>
      <w:numFmt w:val="decimal"/>
      <w:lvlText w:val="%1.%2.%3."/>
      <w:lvlJc w:val="left"/>
      <w:pPr>
        <w:tabs>
          <w:tab w:val="num" w:pos="2880"/>
        </w:tabs>
        <w:ind w:left="1944" w:hanging="504"/>
      </w:pPr>
      <w:rPr>
        <w:rFonts w:hint="default"/>
      </w:rPr>
    </w:lvl>
    <w:lvl w:ilvl="3">
      <w:start w:val="1"/>
      <w:numFmt w:val="decimal"/>
      <w:lvlText w:val="%1.%2.%3.%4."/>
      <w:lvlJc w:val="left"/>
      <w:pPr>
        <w:tabs>
          <w:tab w:val="num" w:pos="3600"/>
        </w:tabs>
        <w:ind w:left="2448" w:hanging="648"/>
      </w:pPr>
      <w:rPr>
        <w:rFonts w:hint="default"/>
      </w:rPr>
    </w:lvl>
    <w:lvl w:ilvl="4">
      <w:start w:val="1"/>
      <w:numFmt w:val="decimal"/>
      <w:lvlText w:val="%1.%2.%3.%4.%5."/>
      <w:lvlJc w:val="left"/>
      <w:pPr>
        <w:tabs>
          <w:tab w:val="num" w:pos="4320"/>
        </w:tabs>
        <w:ind w:left="2952" w:hanging="792"/>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28" w15:restartNumberingAfterBreak="0">
    <w:nsid w:val="52D208B2"/>
    <w:multiLevelType w:val="hybridMultilevel"/>
    <w:tmpl w:val="04DE00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7286B07"/>
    <w:multiLevelType w:val="hybridMultilevel"/>
    <w:tmpl w:val="3C84F98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125CF0"/>
    <w:multiLevelType w:val="hybridMultilevel"/>
    <w:tmpl w:val="DD548A12"/>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E193CEC"/>
    <w:multiLevelType w:val="singleLevel"/>
    <w:tmpl w:val="04090013"/>
    <w:lvl w:ilvl="0">
      <w:start w:val="1"/>
      <w:numFmt w:val="upperRoman"/>
      <w:lvlText w:val="%1."/>
      <w:lvlJc w:val="right"/>
      <w:pPr>
        <w:ind w:left="360" w:hanging="360"/>
      </w:pPr>
      <w:rPr>
        <w:rFonts w:hint="default"/>
      </w:rPr>
    </w:lvl>
  </w:abstractNum>
  <w:abstractNum w:abstractNumId="32" w15:restartNumberingAfterBreak="0">
    <w:nsid w:val="5F4359EF"/>
    <w:multiLevelType w:val="singleLevel"/>
    <w:tmpl w:val="347ABBE6"/>
    <w:lvl w:ilvl="0">
      <w:start w:val="5"/>
      <w:numFmt w:val="lowerRoman"/>
      <w:pStyle w:val="Indent0"/>
      <w:lvlText w:val="%1."/>
      <w:lvlJc w:val="left"/>
      <w:pPr>
        <w:tabs>
          <w:tab w:val="num" w:pos="2160"/>
        </w:tabs>
        <w:ind w:left="2160" w:hanging="720"/>
      </w:pPr>
      <w:rPr>
        <w:rFonts w:hint="default"/>
        <w:i w:val="0"/>
      </w:rPr>
    </w:lvl>
  </w:abstractNum>
  <w:abstractNum w:abstractNumId="33" w15:restartNumberingAfterBreak="0">
    <w:nsid w:val="60956CE8"/>
    <w:multiLevelType w:val="hybridMultilevel"/>
    <w:tmpl w:val="268AD6C4"/>
    <w:lvl w:ilvl="0" w:tplc="7EFC2AB8">
      <w:start w:val="27"/>
      <w:numFmt w:val="decimal"/>
      <w:pStyle w:val="1listcontinue"/>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4" w15:restartNumberingAfterBreak="0">
    <w:nsid w:val="621464C1"/>
    <w:multiLevelType w:val="hybridMultilevel"/>
    <w:tmpl w:val="1714AA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5646D55"/>
    <w:multiLevelType w:val="hybridMultilevel"/>
    <w:tmpl w:val="E08013D0"/>
    <w:lvl w:ilvl="0" w:tplc="FFFFFFFF">
      <w:start w:val="1"/>
      <w:numFmt w:val="lowerLetter"/>
      <w:lvlText w:val="%1."/>
      <w:legacy w:legacy="1" w:legacySpace="0" w:legacyIndent="720"/>
      <w:lvlJc w:val="left"/>
      <w:pPr>
        <w:ind w:left="1440" w:hanging="720"/>
      </w:pPr>
    </w:lvl>
    <w:lvl w:ilvl="1" w:tplc="E2CEBE64">
      <w:start w:val="1"/>
      <w:numFmt w:val="lowerLetter"/>
      <w:lvlText w:val="(%2)"/>
      <w:lvlJc w:val="left"/>
      <w:pPr>
        <w:ind w:left="1440" w:hanging="360"/>
      </w:pPr>
      <w:rPr>
        <w:rFonts w:hint="default"/>
      </w:rPr>
    </w:lvl>
    <w:lvl w:ilvl="2" w:tplc="9416A54E">
      <w:start w:val="1"/>
      <w:numFmt w:val="decimal"/>
      <w:lvlText w:val="(%3)"/>
      <w:lvlJc w:val="left"/>
      <w:pPr>
        <w:ind w:left="2340" w:hanging="360"/>
      </w:pPr>
      <w:rPr>
        <w:rFonts w:hint="default"/>
      </w:rPr>
    </w:lvl>
    <w:lvl w:ilvl="3" w:tplc="697C39D8">
      <w:start w:val="1"/>
      <w:numFmt w:val="lowerLetter"/>
      <w:pStyle w:val="listcontinuea"/>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8E50107E">
      <w:start w:val="2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5EC50BF"/>
    <w:multiLevelType w:val="hybridMultilevel"/>
    <w:tmpl w:val="DD4EAC06"/>
    <w:lvl w:ilvl="0" w:tplc="D75A2D7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C67B5A"/>
    <w:multiLevelType w:val="hybridMultilevel"/>
    <w:tmpl w:val="11869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976367"/>
    <w:multiLevelType w:val="multilevel"/>
    <w:tmpl w:val="52841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1A2206C"/>
    <w:multiLevelType w:val="hybridMultilevel"/>
    <w:tmpl w:val="0406A210"/>
    <w:lvl w:ilvl="0" w:tplc="C9847580">
      <w:start w:val="1"/>
      <w:numFmt w:val="decimal"/>
      <w:lvlText w:val="%1."/>
      <w:lvlJc w:val="left"/>
      <w:pPr>
        <w:ind w:left="2880" w:hanging="360"/>
      </w:pPr>
      <w:rPr>
        <w:b w:val="0"/>
        <w:bCs/>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0" w15:restartNumberingAfterBreak="0">
    <w:nsid w:val="78192E8D"/>
    <w:multiLevelType w:val="hybridMultilevel"/>
    <w:tmpl w:val="DD548A12"/>
    <w:lvl w:ilvl="0" w:tplc="3BE2A54C">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42" w15:restartNumberingAfterBreak="0">
    <w:nsid w:val="7F052D78"/>
    <w:multiLevelType w:val="hybridMultilevel"/>
    <w:tmpl w:val="DFE4C602"/>
    <w:styleLink w:val="ImportedStyle141"/>
    <w:lvl w:ilvl="0" w:tplc="DFE4C60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1AACA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3687FC">
      <w:start w:val="1"/>
      <w:numFmt w:val="lowerRoman"/>
      <w:lvlText w:val="%3."/>
      <w:lvlJc w:val="left"/>
      <w:pPr>
        <w:ind w:left="180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5A39D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4E87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DAD9DA">
      <w:start w:val="1"/>
      <w:numFmt w:val="lowerRoman"/>
      <w:lvlText w:val="%6."/>
      <w:lvlJc w:val="left"/>
      <w:pPr>
        <w:ind w:left="396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24FBE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40BE0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483D36">
      <w:start w:val="1"/>
      <w:numFmt w:val="lowerRoman"/>
      <w:lvlText w:val="%9."/>
      <w:lvlJc w:val="left"/>
      <w:pPr>
        <w:ind w:left="6120" w:hanging="276"/>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731974835">
    <w:abstractNumId w:val="31"/>
  </w:num>
  <w:num w:numId="2" w16cid:durableId="313409114">
    <w:abstractNumId w:val="10"/>
  </w:num>
  <w:num w:numId="3" w16cid:durableId="412555847">
    <w:abstractNumId w:val="6"/>
  </w:num>
  <w:num w:numId="4" w16cid:durableId="1376615166">
    <w:abstractNumId w:val="21"/>
  </w:num>
  <w:num w:numId="5" w16cid:durableId="1817603033">
    <w:abstractNumId w:val="1"/>
  </w:num>
  <w:num w:numId="6" w16cid:durableId="1574855339">
    <w:abstractNumId w:val="14"/>
  </w:num>
  <w:num w:numId="7" w16cid:durableId="724374028">
    <w:abstractNumId w:val="7"/>
  </w:num>
  <w:num w:numId="8" w16cid:durableId="2004814368">
    <w:abstractNumId w:val="16"/>
  </w:num>
  <w:num w:numId="9" w16cid:durableId="492455730">
    <w:abstractNumId w:val="13"/>
  </w:num>
  <w:num w:numId="10" w16cid:durableId="11495999">
    <w:abstractNumId w:val="9"/>
  </w:num>
  <w:num w:numId="11" w16cid:durableId="1966689482">
    <w:abstractNumId w:val="0"/>
  </w:num>
  <w:num w:numId="12" w16cid:durableId="344523570">
    <w:abstractNumId w:val="42"/>
  </w:num>
  <w:num w:numId="13" w16cid:durableId="1704674376">
    <w:abstractNumId w:val="26"/>
  </w:num>
  <w:num w:numId="14" w16cid:durableId="233783398">
    <w:abstractNumId w:val="35"/>
  </w:num>
  <w:num w:numId="15" w16cid:durableId="194657738">
    <w:abstractNumId w:val="20"/>
  </w:num>
  <w:num w:numId="16" w16cid:durableId="1473207635">
    <w:abstractNumId w:val="41"/>
  </w:num>
  <w:num w:numId="17" w16cid:durableId="724109315">
    <w:abstractNumId w:val="33"/>
  </w:num>
  <w:num w:numId="18" w16cid:durableId="323512318">
    <w:abstractNumId w:val="27"/>
  </w:num>
  <w:num w:numId="19" w16cid:durableId="593131126">
    <w:abstractNumId w:val="32"/>
  </w:num>
  <w:num w:numId="20" w16cid:durableId="2099864386">
    <w:abstractNumId w:val="39"/>
  </w:num>
  <w:num w:numId="21" w16cid:durableId="627012971">
    <w:abstractNumId w:val="17"/>
  </w:num>
  <w:num w:numId="22" w16cid:durableId="1155149311">
    <w:abstractNumId w:val="11"/>
  </w:num>
  <w:num w:numId="23" w16cid:durableId="1481264212">
    <w:abstractNumId w:val="4"/>
  </w:num>
  <w:num w:numId="24" w16cid:durableId="205333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35465033">
    <w:abstractNumId w:val="40"/>
  </w:num>
  <w:num w:numId="26" w16cid:durableId="2105346762">
    <w:abstractNumId w:val="23"/>
  </w:num>
  <w:num w:numId="27" w16cid:durableId="119151401">
    <w:abstractNumId w:val="15"/>
  </w:num>
  <w:num w:numId="28" w16cid:durableId="1614096046">
    <w:abstractNumId w:val="36"/>
  </w:num>
  <w:num w:numId="29" w16cid:durableId="1467160604">
    <w:abstractNumId w:val="8"/>
  </w:num>
  <w:num w:numId="30" w16cid:durableId="638001185">
    <w:abstractNumId w:val="25"/>
  </w:num>
  <w:num w:numId="31" w16cid:durableId="1773626763">
    <w:abstractNumId w:val="34"/>
  </w:num>
  <w:num w:numId="32" w16cid:durableId="916746058">
    <w:abstractNumId w:val="38"/>
  </w:num>
  <w:num w:numId="33" w16cid:durableId="1550921981">
    <w:abstractNumId w:val="3"/>
  </w:num>
  <w:num w:numId="34" w16cid:durableId="15294848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72925360">
    <w:abstractNumId w:val="24"/>
  </w:num>
  <w:num w:numId="36" w16cid:durableId="1799714687">
    <w:abstractNumId w:val="2"/>
  </w:num>
  <w:num w:numId="37" w16cid:durableId="1024138314">
    <w:abstractNumId w:val="5"/>
  </w:num>
  <w:num w:numId="38" w16cid:durableId="1008406901">
    <w:abstractNumId w:val="30"/>
  </w:num>
  <w:num w:numId="39" w16cid:durableId="1446120837">
    <w:abstractNumId w:val="18"/>
  </w:num>
  <w:num w:numId="40" w16cid:durableId="881330697">
    <w:abstractNumId w:val="12"/>
  </w:num>
  <w:num w:numId="41" w16cid:durableId="1283882597">
    <w:abstractNumId w:val="19"/>
  </w:num>
  <w:num w:numId="42" w16cid:durableId="1738047235">
    <w:abstractNumId w:val="37"/>
  </w:num>
  <w:num w:numId="43" w16cid:durableId="484010799">
    <w:abstractNumId w:val="22"/>
  </w:num>
  <w:num w:numId="44" w16cid:durableId="992568976">
    <w:abstractNumId w:val="29"/>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ltz, Jake">
    <w15:presenceInfo w15:providerId="AD" w15:userId="S::jstultz@naic.org::cdc45a42-0d16-4b8d-9572-7f7eb7d913df"/>
  </w15:person>
  <w15:person w15:author="Stultz, Jake 1">
    <w15:presenceInfo w15:providerId="None" w15:userId="Stultz, Jake 1"/>
  </w15:person>
  <w15:person w15:author="Oden, Wil">
    <w15:presenceInfo w15:providerId="AD" w15:userId="S::woden@naic.org::9a4653d8-4996-4e80-a4c5-e9009bc3ce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29"/>
    <w:rsid w:val="0000043D"/>
    <w:rsid w:val="000004B7"/>
    <w:rsid w:val="00000606"/>
    <w:rsid w:val="00000611"/>
    <w:rsid w:val="0000088C"/>
    <w:rsid w:val="000008D3"/>
    <w:rsid w:val="00000A8C"/>
    <w:rsid w:val="00000AB4"/>
    <w:rsid w:val="00000BCC"/>
    <w:rsid w:val="00000CB1"/>
    <w:rsid w:val="00000FA5"/>
    <w:rsid w:val="0000111C"/>
    <w:rsid w:val="0000111F"/>
    <w:rsid w:val="000012AC"/>
    <w:rsid w:val="00001387"/>
    <w:rsid w:val="0000146B"/>
    <w:rsid w:val="0000146C"/>
    <w:rsid w:val="000014A0"/>
    <w:rsid w:val="0000157B"/>
    <w:rsid w:val="0000166A"/>
    <w:rsid w:val="0000190A"/>
    <w:rsid w:val="00001AC0"/>
    <w:rsid w:val="00001EA0"/>
    <w:rsid w:val="00001FF0"/>
    <w:rsid w:val="00002042"/>
    <w:rsid w:val="00002142"/>
    <w:rsid w:val="00002166"/>
    <w:rsid w:val="000024C9"/>
    <w:rsid w:val="0000277D"/>
    <w:rsid w:val="000027C1"/>
    <w:rsid w:val="00002889"/>
    <w:rsid w:val="00002AA2"/>
    <w:rsid w:val="00002AAA"/>
    <w:rsid w:val="00002ACB"/>
    <w:rsid w:val="00002C85"/>
    <w:rsid w:val="00002EEF"/>
    <w:rsid w:val="00003208"/>
    <w:rsid w:val="000033E6"/>
    <w:rsid w:val="000034A4"/>
    <w:rsid w:val="000034CB"/>
    <w:rsid w:val="00003646"/>
    <w:rsid w:val="00003731"/>
    <w:rsid w:val="00003A1E"/>
    <w:rsid w:val="00003A2F"/>
    <w:rsid w:val="00003CCB"/>
    <w:rsid w:val="00004379"/>
    <w:rsid w:val="000043A4"/>
    <w:rsid w:val="00004B16"/>
    <w:rsid w:val="00004B27"/>
    <w:rsid w:val="00004D60"/>
    <w:rsid w:val="00004EA7"/>
    <w:rsid w:val="000051A1"/>
    <w:rsid w:val="0000523C"/>
    <w:rsid w:val="0000529A"/>
    <w:rsid w:val="00005355"/>
    <w:rsid w:val="00005657"/>
    <w:rsid w:val="000057FF"/>
    <w:rsid w:val="00005A6B"/>
    <w:rsid w:val="00005FF6"/>
    <w:rsid w:val="0000630D"/>
    <w:rsid w:val="000063B3"/>
    <w:rsid w:val="00006442"/>
    <w:rsid w:val="00006626"/>
    <w:rsid w:val="0000665D"/>
    <w:rsid w:val="00006841"/>
    <w:rsid w:val="00006A74"/>
    <w:rsid w:val="00006ACB"/>
    <w:rsid w:val="00006C51"/>
    <w:rsid w:val="00006CAF"/>
    <w:rsid w:val="00006CBF"/>
    <w:rsid w:val="00006E36"/>
    <w:rsid w:val="00006EA5"/>
    <w:rsid w:val="00007150"/>
    <w:rsid w:val="0000768C"/>
    <w:rsid w:val="000077A9"/>
    <w:rsid w:val="0000781D"/>
    <w:rsid w:val="000079D8"/>
    <w:rsid w:val="00007A2F"/>
    <w:rsid w:val="00007D0F"/>
    <w:rsid w:val="00007EC1"/>
    <w:rsid w:val="00010092"/>
    <w:rsid w:val="0001022B"/>
    <w:rsid w:val="0001038D"/>
    <w:rsid w:val="00010882"/>
    <w:rsid w:val="000108FE"/>
    <w:rsid w:val="00010A6F"/>
    <w:rsid w:val="00010AC1"/>
    <w:rsid w:val="00010E07"/>
    <w:rsid w:val="00010E48"/>
    <w:rsid w:val="00010EF1"/>
    <w:rsid w:val="00010FDF"/>
    <w:rsid w:val="00011197"/>
    <w:rsid w:val="00011548"/>
    <w:rsid w:val="000118DE"/>
    <w:rsid w:val="00011A45"/>
    <w:rsid w:val="00011A8D"/>
    <w:rsid w:val="00011B31"/>
    <w:rsid w:val="00011CEB"/>
    <w:rsid w:val="00011D4D"/>
    <w:rsid w:val="00011D60"/>
    <w:rsid w:val="00011E07"/>
    <w:rsid w:val="00011FF9"/>
    <w:rsid w:val="00012201"/>
    <w:rsid w:val="0001223A"/>
    <w:rsid w:val="0001228F"/>
    <w:rsid w:val="000123F8"/>
    <w:rsid w:val="0001279E"/>
    <w:rsid w:val="00012C09"/>
    <w:rsid w:val="00012DC1"/>
    <w:rsid w:val="00012E5E"/>
    <w:rsid w:val="00013135"/>
    <w:rsid w:val="00013184"/>
    <w:rsid w:val="000131E1"/>
    <w:rsid w:val="0001321A"/>
    <w:rsid w:val="00013409"/>
    <w:rsid w:val="00013625"/>
    <w:rsid w:val="000136BB"/>
    <w:rsid w:val="00013B08"/>
    <w:rsid w:val="00013B45"/>
    <w:rsid w:val="00013C7E"/>
    <w:rsid w:val="00013EC5"/>
    <w:rsid w:val="00013F6A"/>
    <w:rsid w:val="00013FEC"/>
    <w:rsid w:val="00014244"/>
    <w:rsid w:val="0001434C"/>
    <w:rsid w:val="000143CC"/>
    <w:rsid w:val="000145AE"/>
    <w:rsid w:val="00014842"/>
    <w:rsid w:val="000148A5"/>
    <w:rsid w:val="00014975"/>
    <w:rsid w:val="000149AA"/>
    <w:rsid w:val="00014CF4"/>
    <w:rsid w:val="00014DA3"/>
    <w:rsid w:val="00014EBD"/>
    <w:rsid w:val="000150B0"/>
    <w:rsid w:val="000150B9"/>
    <w:rsid w:val="000151E3"/>
    <w:rsid w:val="00015269"/>
    <w:rsid w:val="000152EA"/>
    <w:rsid w:val="0001541E"/>
    <w:rsid w:val="000157A0"/>
    <w:rsid w:val="00015895"/>
    <w:rsid w:val="00015989"/>
    <w:rsid w:val="00015CB7"/>
    <w:rsid w:val="00015DC7"/>
    <w:rsid w:val="00015DD7"/>
    <w:rsid w:val="00015E37"/>
    <w:rsid w:val="00015F31"/>
    <w:rsid w:val="00015FE2"/>
    <w:rsid w:val="00016117"/>
    <w:rsid w:val="000161D4"/>
    <w:rsid w:val="000163B2"/>
    <w:rsid w:val="00016566"/>
    <w:rsid w:val="00016574"/>
    <w:rsid w:val="000167D3"/>
    <w:rsid w:val="000167EE"/>
    <w:rsid w:val="00016901"/>
    <w:rsid w:val="00016A08"/>
    <w:rsid w:val="00016D0B"/>
    <w:rsid w:val="00016F56"/>
    <w:rsid w:val="00016F91"/>
    <w:rsid w:val="000170E9"/>
    <w:rsid w:val="000171AC"/>
    <w:rsid w:val="0001721F"/>
    <w:rsid w:val="00017397"/>
    <w:rsid w:val="00017511"/>
    <w:rsid w:val="000176E0"/>
    <w:rsid w:val="00017790"/>
    <w:rsid w:val="000177CF"/>
    <w:rsid w:val="00017800"/>
    <w:rsid w:val="0001783D"/>
    <w:rsid w:val="00017894"/>
    <w:rsid w:val="00017912"/>
    <w:rsid w:val="00017B7C"/>
    <w:rsid w:val="00017DEB"/>
    <w:rsid w:val="00020050"/>
    <w:rsid w:val="000200C8"/>
    <w:rsid w:val="000204B3"/>
    <w:rsid w:val="00020525"/>
    <w:rsid w:val="00020890"/>
    <w:rsid w:val="0002089E"/>
    <w:rsid w:val="000209D3"/>
    <w:rsid w:val="00020BF0"/>
    <w:rsid w:val="00020CD3"/>
    <w:rsid w:val="00020DDD"/>
    <w:rsid w:val="00020DF8"/>
    <w:rsid w:val="000210C9"/>
    <w:rsid w:val="000213C5"/>
    <w:rsid w:val="00021445"/>
    <w:rsid w:val="00021480"/>
    <w:rsid w:val="000214F5"/>
    <w:rsid w:val="00021655"/>
    <w:rsid w:val="00021739"/>
    <w:rsid w:val="00021820"/>
    <w:rsid w:val="000219D6"/>
    <w:rsid w:val="000219D8"/>
    <w:rsid w:val="00021CF5"/>
    <w:rsid w:val="00021FD8"/>
    <w:rsid w:val="000220BA"/>
    <w:rsid w:val="000222DB"/>
    <w:rsid w:val="00022342"/>
    <w:rsid w:val="00022382"/>
    <w:rsid w:val="00022489"/>
    <w:rsid w:val="0002251F"/>
    <w:rsid w:val="0002254A"/>
    <w:rsid w:val="00022840"/>
    <w:rsid w:val="000228AF"/>
    <w:rsid w:val="00022BFE"/>
    <w:rsid w:val="00022DF5"/>
    <w:rsid w:val="0002302B"/>
    <w:rsid w:val="00023152"/>
    <w:rsid w:val="00023246"/>
    <w:rsid w:val="0002362A"/>
    <w:rsid w:val="000237B4"/>
    <w:rsid w:val="000237F8"/>
    <w:rsid w:val="000238E8"/>
    <w:rsid w:val="00023F9D"/>
    <w:rsid w:val="00023FB0"/>
    <w:rsid w:val="000242E0"/>
    <w:rsid w:val="00024363"/>
    <w:rsid w:val="0002447C"/>
    <w:rsid w:val="00024485"/>
    <w:rsid w:val="000246F6"/>
    <w:rsid w:val="0002496B"/>
    <w:rsid w:val="00024A43"/>
    <w:rsid w:val="00024A9A"/>
    <w:rsid w:val="00024E8B"/>
    <w:rsid w:val="00025129"/>
    <w:rsid w:val="0002519A"/>
    <w:rsid w:val="000251BB"/>
    <w:rsid w:val="000256F0"/>
    <w:rsid w:val="0002595C"/>
    <w:rsid w:val="00025963"/>
    <w:rsid w:val="000259BC"/>
    <w:rsid w:val="00025B72"/>
    <w:rsid w:val="00025C35"/>
    <w:rsid w:val="00025CA2"/>
    <w:rsid w:val="00025CE5"/>
    <w:rsid w:val="00025EFE"/>
    <w:rsid w:val="00026215"/>
    <w:rsid w:val="00026235"/>
    <w:rsid w:val="00026367"/>
    <w:rsid w:val="000263F2"/>
    <w:rsid w:val="0002646B"/>
    <w:rsid w:val="0002654D"/>
    <w:rsid w:val="000265EB"/>
    <w:rsid w:val="0002679B"/>
    <w:rsid w:val="00026842"/>
    <w:rsid w:val="0002686D"/>
    <w:rsid w:val="00026885"/>
    <w:rsid w:val="000268C7"/>
    <w:rsid w:val="00026955"/>
    <w:rsid w:val="00026A89"/>
    <w:rsid w:val="00026B2D"/>
    <w:rsid w:val="00026C2D"/>
    <w:rsid w:val="00026D38"/>
    <w:rsid w:val="00026DB5"/>
    <w:rsid w:val="00026E06"/>
    <w:rsid w:val="0002713D"/>
    <w:rsid w:val="0002716E"/>
    <w:rsid w:val="00027318"/>
    <w:rsid w:val="000273D6"/>
    <w:rsid w:val="0002756C"/>
    <w:rsid w:val="000275C6"/>
    <w:rsid w:val="000275EC"/>
    <w:rsid w:val="000278D0"/>
    <w:rsid w:val="00027A59"/>
    <w:rsid w:val="00027AA6"/>
    <w:rsid w:val="00027C10"/>
    <w:rsid w:val="00027D1C"/>
    <w:rsid w:val="000300EC"/>
    <w:rsid w:val="00030213"/>
    <w:rsid w:val="00030219"/>
    <w:rsid w:val="00030327"/>
    <w:rsid w:val="000305D5"/>
    <w:rsid w:val="00030861"/>
    <w:rsid w:val="000309F3"/>
    <w:rsid w:val="00030C50"/>
    <w:rsid w:val="00030E71"/>
    <w:rsid w:val="000310BC"/>
    <w:rsid w:val="00031113"/>
    <w:rsid w:val="000313AE"/>
    <w:rsid w:val="000316A0"/>
    <w:rsid w:val="00031905"/>
    <w:rsid w:val="00031982"/>
    <w:rsid w:val="000319A6"/>
    <w:rsid w:val="000319B1"/>
    <w:rsid w:val="00031B23"/>
    <w:rsid w:val="00031C7B"/>
    <w:rsid w:val="00031D52"/>
    <w:rsid w:val="00031D98"/>
    <w:rsid w:val="0003200A"/>
    <w:rsid w:val="00032029"/>
    <w:rsid w:val="00032079"/>
    <w:rsid w:val="0003207A"/>
    <w:rsid w:val="00032210"/>
    <w:rsid w:val="0003221D"/>
    <w:rsid w:val="00032242"/>
    <w:rsid w:val="000322EE"/>
    <w:rsid w:val="0003245E"/>
    <w:rsid w:val="0003268A"/>
    <w:rsid w:val="0003280C"/>
    <w:rsid w:val="000328D1"/>
    <w:rsid w:val="00032A9F"/>
    <w:rsid w:val="00032B0D"/>
    <w:rsid w:val="00032D7F"/>
    <w:rsid w:val="00032DAD"/>
    <w:rsid w:val="00032DDD"/>
    <w:rsid w:val="00032FDE"/>
    <w:rsid w:val="00033065"/>
    <w:rsid w:val="00033093"/>
    <w:rsid w:val="00033281"/>
    <w:rsid w:val="0003331F"/>
    <w:rsid w:val="000337D3"/>
    <w:rsid w:val="00033855"/>
    <w:rsid w:val="000338CC"/>
    <w:rsid w:val="00033A87"/>
    <w:rsid w:val="00033BCA"/>
    <w:rsid w:val="00033DA4"/>
    <w:rsid w:val="00033DA9"/>
    <w:rsid w:val="00033E7D"/>
    <w:rsid w:val="00033FA6"/>
    <w:rsid w:val="00033FBD"/>
    <w:rsid w:val="0003414C"/>
    <w:rsid w:val="00034166"/>
    <w:rsid w:val="000341A1"/>
    <w:rsid w:val="0003432C"/>
    <w:rsid w:val="0003445E"/>
    <w:rsid w:val="00034B75"/>
    <w:rsid w:val="00034BEB"/>
    <w:rsid w:val="00034C28"/>
    <w:rsid w:val="00034C2E"/>
    <w:rsid w:val="00034E6D"/>
    <w:rsid w:val="00034FB7"/>
    <w:rsid w:val="00035043"/>
    <w:rsid w:val="00035122"/>
    <w:rsid w:val="00035180"/>
    <w:rsid w:val="00035332"/>
    <w:rsid w:val="00035431"/>
    <w:rsid w:val="00035493"/>
    <w:rsid w:val="000354E4"/>
    <w:rsid w:val="000357E5"/>
    <w:rsid w:val="00035828"/>
    <w:rsid w:val="00035C51"/>
    <w:rsid w:val="00035CE9"/>
    <w:rsid w:val="00035D1F"/>
    <w:rsid w:val="00035D46"/>
    <w:rsid w:val="00035ED5"/>
    <w:rsid w:val="0003604D"/>
    <w:rsid w:val="000362BB"/>
    <w:rsid w:val="0003631C"/>
    <w:rsid w:val="00036379"/>
    <w:rsid w:val="000364D5"/>
    <w:rsid w:val="00036542"/>
    <w:rsid w:val="0003664D"/>
    <w:rsid w:val="00036774"/>
    <w:rsid w:val="00036901"/>
    <w:rsid w:val="00036977"/>
    <w:rsid w:val="00036A2E"/>
    <w:rsid w:val="00036B18"/>
    <w:rsid w:val="00036B66"/>
    <w:rsid w:val="00036D68"/>
    <w:rsid w:val="00036EFE"/>
    <w:rsid w:val="00037078"/>
    <w:rsid w:val="0003721E"/>
    <w:rsid w:val="00037244"/>
    <w:rsid w:val="000372F6"/>
    <w:rsid w:val="00037516"/>
    <w:rsid w:val="0003762E"/>
    <w:rsid w:val="00037680"/>
    <w:rsid w:val="0003771F"/>
    <w:rsid w:val="000377B0"/>
    <w:rsid w:val="000377C8"/>
    <w:rsid w:val="0003797D"/>
    <w:rsid w:val="000379C6"/>
    <w:rsid w:val="00037D6C"/>
    <w:rsid w:val="00037DC4"/>
    <w:rsid w:val="00037EC8"/>
    <w:rsid w:val="00037FFA"/>
    <w:rsid w:val="000402C1"/>
    <w:rsid w:val="00040398"/>
    <w:rsid w:val="00040744"/>
    <w:rsid w:val="00040762"/>
    <w:rsid w:val="000409EE"/>
    <w:rsid w:val="000409EF"/>
    <w:rsid w:val="00040AA1"/>
    <w:rsid w:val="00040B40"/>
    <w:rsid w:val="00040C08"/>
    <w:rsid w:val="00040CC1"/>
    <w:rsid w:val="00040E8B"/>
    <w:rsid w:val="00040F22"/>
    <w:rsid w:val="00040F3F"/>
    <w:rsid w:val="00041088"/>
    <w:rsid w:val="000411AD"/>
    <w:rsid w:val="000412A4"/>
    <w:rsid w:val="000413B5"/>
    <w:rsid w:val="000413D7"/>
    <w:rsid w:val="000413DE"/>
    <w:rsid w:val="00041636"/>
    <w:rsid w:val="0004174F"/>
    <w:rsid w:val="000419F7"/>
    <w:rsid w:val="00041A0C"/>
    <w:rsid w:val="00041A2C"/>
    <w:rsid w:val="00041AF4"/>
    <w:rsid w:val="00041D16"/>
    <w:rsid w:val="00041E70"/>
    <w:rsid w:val="00041F36"/>
    <w:rsid w:val="00041FEF"/>
    <w:rsid w:val="00042121"/>
    <w:rsid w:val="000421A9"/>
    <w:rsid w:val="000422DF"/>
    <w:rsid w:val="00042426"/>
    <w:rsid w:val="0004261F"/>
    <w:rsid w:val="00042642"/>
    <w:rsid w:val="000426B2"/>
    <w:rsid w:val="0004280E"/>
    <w:rsid w:val="000429A6"/>
    <w:rsid w:val="00042A13"/>
    <w:rsid w:val="00042A51"/>
    <w:rsid w:val="00042A5C"/>
    <w:rsid w:val="00042D54"/>
    <w:rsid w:val="00042E55"/>
    <w:rsid w:val="00042EB0"/>
    <w:rsid w:val="00042F72"/>
    <w:rsid w:val="00043081"/>
    <w:rsid w:val="00043122"/>
    <w:rsid w:val="00043240"/>
    <w:rsid w:val="0004338A"/>
    <w:rsid w:val="00043790"/>
    <w:rsid w:val="00043B1F"/>
    <w:rsid w:val="00043B7B"/>
    <w:rsid w:val="00043B96"/>
    <w:rsid w:val="00043D50"/>
    <w:rsid w:val="00043DC7"/>
    <w:rsid w:val="00044223"/>
    <w:rsid w:val="00044246"/>
    <w:rsid w:val="00044309"/>
    <w:rsid w:val="000443E3"/>
    <w:rsid w:val="000445A4"/>
    <w:rsid w:val="0004485D"/>
    <w:rsid w:val="000448C6"/>
    <w:rsid w:val="00044BC6"/>
    <w:rsid w:val="00044F27"/>
    <w:rsid w:val="00044FFC"/>
    <w:rsid w:val="00045023"/>
    <w:rsid w:val="000450D8"/>
    <w:rsid w:val="000451B5"/>
    <w:rsid w:val="000451BC"/>
    <w:rsid w:val="000451CE"/>
    <w:rsid w:val="000454B7"/>
    <w:rsid w:val="000456B8"/>
    <w:rsid w:val="0004581A"/>
    <w:rsid w:val="00045A65"/>
    <w:rsid w:val="00045B80"/>
    <w:rsid w:val="00045BAA"/>
    <w:rsid w:val="00045DEC"/>
    <w:rsid w:val="00045EF2"/>
    <w:rsid w:val="00045F26"/>
    <w:rsid w:val="00045F70"/>
    <w:rsid w:val="00045FAC"/>
    <w:rsid w:val="0004617B"/>
    <w:rsid w:val="000461E5"/>
    <w:rsid w:val="0004631D"/>
    <w:rsid w:val="0004643F"/>
    <w:rsid w:val="0004650E"/>
    <w:rsid w:val="0004670C"/>
    <w:rsid w:val="0004680E"/>
    <w:rsid w:val="000468CB"/>
    <w:rsid w:val="00046902"/>
    <w:rsid w:val="00046A8D"/>
    <w:rsid w:val="00046AB7"/>
    <w:rsid w:val="00046E88"/>
    <w:rsid w:val="000470F4"/>
    <w:rsid w:val="0004711C"/>
    <w:rsid w:val="0004712D"/>
    <w:rsid w:val="0004719C"/>
    <w:rsid w:val="0004720D"/>
    <w:rsid w:val="00047241"/>
    <w:rsid w:val="00047273"/>
    <w:rsid w:val="000473B7"/>
    <w:rsid w:val="000473D3"/>
    <w:rsid w:val="00047518"/>
    <w:rsid w:val="00047570"/>
    <w:rsid w:val="000476AD"/>
    <w:rsid w:val="00047767"/>
    <w:rsid w:val="00047828"/>
    <w:rsid w:val="000478D9"/>
    <w:rsid w:val="00047992"/>
    <w:rsid w:val="00047A06"/>
    <w:rsid w:val="00047C48"/>
    <w:rsid w:val="00047D21"/>
    <w:rsid w:val="00047DDF"/>
    <w:rsid w:val="00047F07"/>
    <w:rsid w:val="00050773"/>
    <w:rsid w:val="00050885"/>
    <w:rsid w:val="0005091C"/>
    <w:rsid w:val="0005095D"/>
    <w:rsid w:val="00050DBE"/>
    <w:rsid w:val="00050E2B"/>
    <w:rsid w:val="00050F3E"/>
    <w:rsid w:val="0005106C"/>
    <w:rsid w:val="000512AF"/>
    <w:rsid w:val="000512B2"/>
    <w:rsid w:val="000513D9"/>
    <w:rsid w:val="0005141C"/>
    <w:rsid w:val="000516B8"/>
    <w:rsid w:val="000517B6"/>
    <w:rsid w:val="000518BE"/>
    <w:rsid w:val="00051A36"/>
    <w:rsid w:val="00051AB6"/>
    <w:rsid w:val="00051B34"/>
    <w:rsid w:val="00051C08"/>
    <w:rsid w:val="00051C59"/>
    <w:rsid w:val="00052054"/>
    <w:rsid w:val="0005216E"/>
    <w:rsid w:val="000523B7"/>
    <w:rsid w:val="000525D1"/>
    <w:rsid w:val="000528BC"/>
    <w:rsid w:val="00052974"/>
    <w:rsid w:val="00052BCA"/>
    <w:rsid w:val="00052C2D"/>
    <w:rsid w:val="00052E21"/>
    <w:rsid w:val="00052FC7"/>
    <w:rsid w:val="000530C3"/>
    <w:rsid w:val="000530CC"/>
    <w:rsid w:val="00053153"/>
    <w:rsid w:val="00053373"/>
    <w:rsid w:val="000533A9"/>
    <w:rsid w:val="0005363C"/>
    <w:rsid w:val="000536B0"/>
    <w:rsid w:val="0005383A"/>
    <w:rsid w:val="000538AF"/>
    <w:rsid w:val="00053A50"/>
    <w:rsid w:val="00053AA7"/>
    <w:rsid w:val="00053B82"/>
    <w:rsid w:val="00053BE1"/>
    <w:rsid w:val="00053D32"/>
    <w:rsid w:val="00053D88"/>
    <w:rsid w:val="00053E5A"/>
    <w:rsid w:val="00053FF4"/>
    <w:rsid w:val="00054134"/>
    <w:rsid w:val="00054147"/>
    <w:rsid w:val="00054472"/>
    <w:rsid w:val="0005473A"/>
    <w:rsid w:val="000547EC"/>
    <w:rsid w:val="0005486C"/>
    <w:rsid w:val="000548C8"/>
    <w:rsid w:val="0005491F"/>
    <w:rsid w:val="0005498A"/>
    <w:rsid w:val="000549DB"/>
    <w:rsid w:val="00054D8E"/>
    <w:rsid w:val="00054F58"/>
    <w:rsid w:val="00055050"/>
    <w:rsid w:val="000551F6"/>
    <w:rsid w:val="0005523D"/>
    <w:rsid w:val="0005533E"/>
    <w:rsid w:val="000553E8"/>
    <w:rsid w:val="0005541E"/>
    <w:rsid w:val="00055695"/>
    <w:rsid w:val="00055779"/>
    <w:rsid w:val="0005578A"/>
    <w:rsid w:val="00055A3E"/>
    <w:rsid w:val="00055BC5"/>
    <w:rsid w:val="00055C8A"/>
    <w:rsid w:val="00055D07"/>
    <w:rsid w:val="00055E36"/>
    <w:rsid w:val="0005601E"/>
    <w:rsid w:val="00056028"/>
    <w:rsid w:val="0005657C"/>
    <w:rsid w:val="000566B4"/>
    <w:rsid w:val="00056751"/>
    <w:rsid w:val="00056795"/>
    <w:rsid w:val="00056936"/>
    <w:rsid w:val="00056A64"/>
    <w:rsid w:val="00056BB1"/>
    <w:rsid w:val="00056C9C"/>
    <w:rsid w:val="00056D48"/>
    <w:rsid w:val="00056E62"/>
    <w:rsid w:val="000570FC"/>
    <w:rsid w:val="0005710F"/>
    <w:rsid w:val="00057138"/>
    <w:rsid w:val="00057272"/>
    <w:rsid w:val="00057296"/>
    <w:rsid w:val="0005737A"/>
    <w:rsid w:val="00057505"/>
    <w:rsid w:val="00057624"/>
    <w:rsid w:val="0005769C"/>
    <w:rsid w:val="000576AF"/>
    <w:rsid w:val="0005778E"/>
    <w:rsid w:val="000577DF"/>
    <w:rsid w:val="00057842"/>
    <w:rsid w:val="00057845"/>
    <w:rsid w:val="0005790E"/>
    <w:rsid w:val="00057984"/>
    <w:rsid w:val="000579A0"/>
    <w:rsid w:val="000579BC"/>
    <w:rsid w:val="00057C8A"/>
    <w:rsid w:val="00057D8F"/>
    <w:rsid w:val="00057EC1"/>
    <w:rsid w:val="00060084"/>
    <w:rsid w:val="000601F2"/>
    <w:rsid w:val="0006057F"/>
    <w:rsid w:val="0006061A"/>
    <w:rsid w:val="00060707"/>
    <w:rsid w:val="000607FD"/>
    <w:rsid w:val="0006081B"/>
    <w:rsid w:val="00060859"/>
    <w:rsid w:val="00060974"/>
    <w:rsid w:val="00060B57"/>
    <w:rsid w:val="00060B5F"/>
    <w:rsid w:val="00060CE4"/>
    <w:rsid w:val="00060CF2"/>
    <w:rsid w:val="00060DF0"/>
    <w:rsid w:val="00061064"/>
    <w:rsid w:val="00061447"/>
    <w:rsid w:val="000617B9"/>
    <w:rsid w:val="000617C5"/>
    <w:rsid w:val="00061848"/>
    <w:rsid w:val="000618FC"/>
    <w:rsid w:val="000619D8"/>
    <w:rsid w:val="00061B13"/>
    <w:rsid w:val="00061B81"/>
    <w:rsid w:val="00061B97"/>
    <w:rsid w:val="00061E85"/>
    <w:rsid w:val="00061EF0"/>
    <w:rsid w:val="0006200F"/>
    <w:rsid w:val="00062166"/>
    <w:rsid w:val="000622AE"/>
    <w:rsid w:val="000623A3"/>
    <w:rsid w:val="0006247D"/>
    <w:rsid w:val="0006277F"/>
    <w:rsid w:val="000629A0"/>
    <w:rsid w:val="00062B3F"/>
    <w:rsid w:val="00062BBD"/>
    <w:rsid w:val="00062C02"/>
    <w:rsid w:val="00062CAF"/>
    <w:rsid w:val="00062CDB"/>
    <w:rsid w:val="00062D7C"/>
    <w:rsid w:val="00062EFD"/>
    <w:rsid w:val="00062FB2"/>
    <w:rsid w:val="00062FDC"/>
    <w:rsid w:val="0006304C"/>
    <w:rsid w:val="00063117"/>
    <w:rsid w:val="00063240"/>
    <w:rsid w:val="0006324E"/>
    <w:rsid w:val="0006352A"/>
    <w:rsid w:val="0006380D"/>
    <w:rsid w:val="0006380F"/>
    <w:rsid w:val="0006394E"/>
    <w:rsid w:val="00063B3E"/>
    <w:rsid w:val="00063B84"/>
    <w:rsid w:val="00063C14"/>
    <w:rsid w:val="00063EA6"/>
    <w:rsid w:val="000643C7"/>
    <w:rsid w:val="00064552"/>
    <w:rsid w:val="000645A1"/>
    <w:rsid w:val="00064AA9"/>
    <w:rsid w:val="00064B01"/>
    <w:rsid w:val="00064B12"/>
    <w:rsid w:val="00064B84"/>
    <w:rsid w:val="00064C1B"/>
    <w:rsid w:val="00064C4F"/>
    <w:rsid w:val="00064EEF"/>
    <w:rsid w:val="0006520A"/>
    <w:rsid w:val="000652C2"/>
    <w:rsid w:val="000652DF"/>
    <w:rsid w:val="00065320"/>
    <w:rsid w:val="0006536C"/>
    <w:rsid w:val="0006537F"/>
    <w:rsid w:val="00065627"/>
    <w:rsid w:val="000658F4"/>
    <w:rsid w:val="00065A49"/>
    <w:rsid w:val="00065C73"/>
    <w:rsid w:val="00065C92"/>
    <w:rsid w:val="000660A1"/>
    <w:rsid w:val="00066194"/>
    <w:rsid w:val="00066271"/>
    <w:rsid w:val="000663FB"/>
    <w:rsid w:val="00066820"/>
    <w:rsid w:val="00066843"/>
    <w:rsid w:val="0006684D"/>
    <w:rsid w:val="00066937"/>
    <w:rsid w:val="0006693A"/>
    <w:rsid w:val="00066951"/>
    <w:rsid w:val="000669B0"/>
    <w:rsid w:val="00066B03"/>
    <w:rsid w:val="00066B45"/>
    <w:rsid w:val="00066CF7"/>
    <w:rsid w:val="00066D1B"/>
    <w:rsid w:val="00066D54"/>
    <w:rsid w:val="00066DD4"/>
    <w:rsid w:val="00066EAD"/>
    <w:rsid w:val="00066EE0"/>
    <w:rsid w:val="0006766A"/>
    <w:rsid w:val="000676DA"/>
    <w:rsid w:val="000676F4"/>
    <w:rsid w:val="00067A8B"/>
    <w:rsid w:val="00067BFA"/>
    <w:rsid w:val="00067C60"/>
    <w:rsid w:val="00067E77"/>
    <w:rsid w:val="00067FDA"/>
    <w:rsid w:val="00070104"/>
    <w:rsid w:val="00070177"/>
    <w:rsid w:val="0007024F"/>
    <w:rsid w:val="0007043D"/>
    <w:rsid w:val="000706A2"/>
    <w:rsid w:val="00070989"/>
    <w:rsid w:val="00070AAA"/>
    <w:rsid w:val="00070AE4"/>
    <w:rsid w:val="00070B10"/>
    <w:rsid w:val="00070B25"/>
    <w:rsid w:val="00070B97"/>
    <w:rsid w:val="00070EC6"/>
    <w:rsid w:val="000710E4"/>
    <w:rsid w:val="00071286"/>
    <w:rsid w:val="0007146C"/>
    <w:rsid w:val="0007178A"/>
    <w:rsid w:val="000717FC"/>
    <w:rsid w:val="00071BF7"/>
    <w:rsid w:val="00071D15"/>
    <w:rsid w:val="00071EAD"/>
    <w:rsid w:val="00071F0D"/>
    <w:rsid w:val="0007207E"/>
    <w:rsid w:val="000720ED"/>
    <w:rsid w:val="000722B2"/>
    <w:rsid w:val="000722F6"/>
    <w:rsid w:val="00072396"/>
    <w:rsid w:val="000723D4"/>
    <w:rsid w:val="00072513"/>
    <w:rsid w:val="00072685"/>
    <w:rsid w:val="0007297B"/>
    <w:rsid w:val="00072999"/>
    <w:rsid w:val="00072A99"/>
    <w:rsid w:val="00072ADB"/>
    <w:rsid w:val="00072CC0"/>
    <w:rsid w:val="00072DC7"/>
    <w:rsid w:val="00073091"/>
    <w:rsid w:val="0007363B"/>
    <w:rsid w:val="000738AE"/>
    <w:rsid w:val="00073962"/>
    <w:rsid w:val="00073B3A"/>
    <w:rsid w:val="00073D51"/>
    <w:rsid w:val="000740C5"/>
    <w:rsid w:val="000740D7"/>
    <w:rsid w:val="0007421E"/>
    <w:rsid w:val="00074273"/>
    <w:rsid w:val="0007429A"/>
    <w:rsid w:val="0007468B"/>
    <w:rsid w:val="000747B6"/>
    <w:rsid w:val="00074B4B"/>
    <w:rsid w:val="00074D2D"/>
    <w:rsid w:val="00074DD5"/>
    <w:rsid w:val="00074F0D"/>
    <w:rsid w:val="000750D0"/>
    <w:rsid w:val="000751A4"/>
    <w:rsid w:val="00075859"/>
    <w:rsid w:val="000759DE"/>
    <w:rsid w:val="00075BDA"/>
    <w:rsid w:val="00075BEB"/>
    <w:rsid w:val="00075CC1"/>
    <w:rsid w:val="00075E4F"/>
    <w:rsid w:val="00075E50"/>
    <w:rsid w:val="00075E99"/>
    <w:rsid w:val="00075F59"/>
    <w:rsid w:val="00075F93"/>
    <w:rsid w:val="000762DD"/>
    <w:rsid w:val="000763FF"/>
    <w:rsid w:val="000764B2"/>
    <w:rsid w:val="000764BC"/>
    <w:rsid w:val="000765AE"/>
    <w:rsid w:val="000765F0"/>
    <w:rsid w:val="0007686B"/>
    <w:rsid w:val="00076883"/>
    <w:rsid w:val="00076BBF"/>
    <w:rsid w:val="0007700A"/>
    <w:rsid w:val="000770D9"/>
    <w:rsid w:val="000771D5"/>
    <w:rsid w:val="000778D6"/>
    <w:rsid w:val="000778F3"/>
    <w:rsid w:val="000779E2"/>
    <w:rsid w:val="00077ADD"/>
    <w:rsid w:val="00077F45"/>
    <w:rsid w:val="00080434"/>
    <w:rsid w:val="000804A4"/>
    <w:rsid w:val="000805BC"/>
    <w:rsid w:val="00080769"/>
    <w:rsid w:val="000808B7"/>
    <w:rsid w:val="00080A13"/>
    <w:rsid w:val="00080B73"/>
    <w:rsid w:val="00080C74"/>
    <w:rsid w:val="00080CBA"/>
    <w:rsid w:val="00080EE8"/>
    <w:rsid w:val="00080F38"/>
    <w:rsid w:val="00080FA6"/>
    <w:rsid w:val="00081039"/>
    <w:rsid w:val="0008108B"/>
    <w:rsid w:val="00081138"/>
    <w:rsid w:val="00081359"/>
    <w:rsid w:val="00081385"/>
    <w:rsid w:val="00081516"/>
    <w:rsid w:val="000815F0"/>
    <w:rsid w:val="00081970"/>
    <w:rsid w:val="000819AF"/>
    <w:rsid w:val="00081B4D"/>
    <w:rsid w:val="00081BF2"/>
    <w:rsid w:val="00081CDD"/>
    <w:rsid w:val="00081DD5"/>
    <w:rsid w:val="00081FB7"/>
    <w:rsid w:val="0008204A"/>
    <w:rsid w:val="000820E9"/>
    <w:rsid w:val="0008214D"/>
    <w:rsid w:val="0008217F"/>
    <w:rsid w:val="00082184"/>
    <w:rsid w:val="00082296"/>
    <w:rsid w:val="000822F8"/>
    <w:rsid w:val="0008236A"/>
    <w:rsid w:val="00082429"/>
    <w:rsid w:val="000824C3"/>
    <w:rsid w:val="000824EB"/>
    <w:rsid w:val="000825E7"/>
    <w:rsid w:val="00082684"/>
    <w:rsid w:val="000826CB"/>
    <w:rsid w:val="000827B5"/>
    <w:rsid w:val="0008288D"/>
    <w:rsid w:val="00082901"/>
    <w:rsid w:val="00082A46"/>
    <w:rsid w:val="00082E5C"/>
    <w:rsid w:val="00082E60"/>
    <w:rsid w:val="00082EA7"/>
    <w:rsid w:val="00082F03"/>
    <w:rsid w:val="00082F40"/>
    <w:rsid w:val="000830AB"/>
    <w:rsid w:val="000830DC"/>
    <w:rsid w:val="0008358B"/>
    <w:rsid w:val="000835F9"/>
    <w:rsid w:val="000835FE"/>
    <w:rsid w:val="000836E2"/>
    <w:rsid w:val="00083753"/>
    <w:rsid w:val="000837C6"/>
    <w:rsid w:val="000838B8"/>
    <w:rsid w:val="000838D8"/>
    <w:rsid w:val="0008392D"/>
    <w:rsid w:val="00083981"/>
    <w:rsid w:val="00083E77"/>
    <w:rsid w:val="000841CC"/>
    <w:rsid w:val="000843C3"/>
    <w:rsid w:val="00084634"/>
    <w:rsid w:val="000846D1"/>
    <w:rsid w:val="0008470C"/>
    <w:rsid w:val="00084816"/>
    <w:rsid w:val="00084A2D"/>
    <w:rsid w:val="00084A73"/>
    <w:rsid w:val="00084B1D"/>
    <w:rsid w:val="00084BB3"/>
    <w:rsid w:val="00084D38"/>
    <w:rsid w:val="00084D88"/>
    <w:rsid w:val="00084F40"/>
    <w:rsid w:val="0008501F"/>
    <w:rsid w:val="00085193"/>
    <w:rsid w:val="00085287"/>
    <w:rsid w:val="000853F7"/>
    <w:rsid w:val="00085437"/>
    <w:rsid w:val="000854E1"/>
    <w:rsid w:val="00085558"/>
    <w:rsid w:val="0008557A"/>
    <w:rsid w:val="00085649"/>
    <w:rsid w:val="00085711"/>
    <w:rsid w:val="00085B8C"/>
    <w:rsid w:val="00085E3F"/>
    <w:rsid w:val="00085F01"/>
    <w:rsid w:val="00085FB4"/>
    <w:rsid w:val="0008613E"/>
    <w:rsid w:val="000861FC"/>
    <w:rsid w:val="00086427"/>
    <w:rsid w:val="0008655D"/>
    <w:rsid w:val="00086731"/>
    <w:rsid w:val="000867AF"/>
    <w:rsid w:val="000867C2"/>
    <w:rsid w:val="000867F1"/>
    <w:rsid w:val="0008684A"/>
    <w:rsid w:val="00086896"/>
    <w:rsid w:val="000868D7"/>
    <w:rsid w:val="0008692F"/>
    <w:rsid w:val="00086A5B"/>
    <w:rsid w:val="00086B20"/>
    <w:rsid w:val="00086B45"/>
    <w:rsid w:val="00086D0A"/>
    <w:rsid w:val="00086E1C"/>
    <w:rsid w:val="00086EE7"/>
    <w:rsid w:val="00086EF6"/>
    <w:rsid w:val="0008702B"/>
    <w:rsid w:val="0008720B"/>
    <w:rsid w:val="0008724B"/>
    <w:rsid w:val="00087494"/>
    <w:rsid w:val="000874E8"/>
    <w:rsid w:val="0008765F"/>
    <w:rsid w:val="0008768B"/>
    <w:rsid w:val="000877FC"/>
    <w:rsid w:val="00087805"/>
    <w:rsid w:val="000878A9"/>
    <w:rsid w:val="00087CF8"/>
    <w:rsid w:val="00087E88"/>
    <w:rsid w:val="00087EAE"/>
    <w:rsid w:val="00087F23"/>
    <w:rsid w:val="00087F2E"/>
    <w:rsid w:val="0009014F"/>
    <w:rsid w:val="00090502"/>
    <w:rsid w:val="00090563"/>
    <w:rsid w:val="00090656"/>
    <w:rsid w:val="0009073B"/>
    <w:rsid w:val="000907C0"/>
    <w:rsid w:val="000907D2"/>
    <w:rsid w:val="00090823"/>
    <w:rsid w:val="00090892"/>
    <w:rsid w:val="000908C8"/>
    <w:rsid w:val="0009092A"/>
    <w:rsid w:val="00090B0A"/>
    <w:rsid w:val="00090C25"/>
    <w:rsid w:val="00090C93"/>
    <w:rsid w:val="00090CC5"/>
    <w:rsid w:val="00090CCC"/>
    <w:rsid w:val="00090D22"/>
    <w:rsid w:val="00091179"/>
    <w:rsid w:val="000913B7"/>
    <w:rsid w:val="00091402"/>
    <w:rsid w:val="0009147D"/>
    <w:rsid w:val="00091578"/>
    <w:rsid w:val="00091685"/>
    <w:rsid w:val="00091851"/>
    <w:rsid w:val="000918FC"/>
    <w:rsid w:val="000919FA"/>
    <w:rsid w:val="00091A1D"/>
    <w:rsid w:val="00091A26"/>
    <w:rsid w:val="00091A35"/>
    <w:rsid w:val="00091BA4"/>
    <w:rsid w:val="00091BEC"/>
    <w:rsid w:val="00091EC4"/>
    <w:rsid w:val="000921B0"/>
    <w:rsid w:val="000921E4"/>
    <w:rsid w:val="00092369"/>
    <w:rsid w:val="000925CE"/>
    <w:rsid w:val="00092A8B"/>
    <w:rsid w:val="00092BC2"/>
    <w:rsid w:val="00092EB2"/>
    <w:rsid w:val="000930D4"/>
    <w:rsid w:val="0009324E"/>
    <w:rsid w:val="000932A6"/>
    <w:rsid w:val="000933EC"/>
    <w:rsid w:val="000934F3"/>
    <w:rsid w:val="000935D0"/>
    <w:rsid w:val="00093650"/>
    <w:rsid w:val="00093AC1"/>
    <w:rsid w:val="00093B71"/>
    <w:rsid w:val="00093E86"/>
    <w:rsid w:val="00094076"/>
    <w:rsid w:val="00094178"/>
    <w:rsid w:val="00094191"/>
    <w:rsid w:val="000941A9"/>
    <w:rsid w:val="00094427"/>
    <w:rsid w:val="000945F5"/>
    <w:rsid w:val="00094626"/>
    <w:rsid w:val="00094755"/>
    <w:rsid w:val="000947FD"/>
    <w:rsid w:val="00094878"/>
    <w:rsid w:val="000949E5"/>
    <w:rsid w:val="00094A59"/>
    <w:rsid w:val="00094AAF"/>
    <w:rsid w:val="00094B27"/>
    <w:rsid w:val="00094BC7"/>
    <w:rsid w:val="00094DF1"/>
    <w:rsid w:val="00094E33"/>
    <w:rsid w:val="0009535F"/>
    <w:rsid w:val="0009540F"/>
    <w:rsid w:val="000959C4"/>
    <w:rsid w:val="00095B79"/>
    <w:rsid w:val="00095CEC"/>
    <w:rsid w:val="00095D76"/>
    <w:rsid w:val="00095E76"/>
    <w:rsid w:val="00095ECB"/>
    <w:rsid w:val="00096055"/>
    <w:rsid w:val="00096345"/>
    <w:rsid w:val="00096406"/>
    <w:rsid w:val="00096649"/>
    <w:rsid w:val="00096793"/>
    <w:rsid w:val="000968F1"/>
    <w:rsid w:val="00096A65"/>
    <w:rsid w:val="00096A90"/>
    <w:rsid w:val="00096B57"/>
    <w:rsid w:val="00096C92"/>
    <w:rsid w:val="000970D1"/>
    <w:rsid w:val="0009722E"/>
    <w:rsid w:val="00097335"/>
    <w:rsid w:val="00097342"/>
    <w:rsid w:val="00097A2E"/>
    <w:rsid w:val="00097AEF"/>
    <w:rsid w:val="00097B33"/>
    <w:rsid w:val="00097BE1"/>
    <w:rsid w:val="00097C55"/>
    <w:rsid w:val="00097CBC"/>
    <w:rsid w:val="00097DF8"/>
    <w:rsid w:val="00097FC9"/>
    <w:rsid w:val="00097FEA"/>
    <w:rsid w:val="000A005A"/>
    <w:rsid w:val="000A01C4"/>
    <w:rsid w:val="000A0284"/>
    <w:rsid w:val="000A07F5"/>
    <w:rsid w:val="000A0889"/>
    <w:rsid w:val="000A0A33"/>
    <w:rsid w:val="000A0A9D"/>
    <w:rsid w:val="000A0BC2"/>
    <w:rsid w:val="000A0C21"/>
    <w:rsid w:val="000A1144"/>
    <w:rsid w:val="000A128E"/>
    <w:rsid w:val="000A1460"/>
    <w:rsid w:val="000A1551"/>
    <w:rsid w:val="000A15AC"/>
    <w:rsid w:val="000A1647"/>
    <w:rsid w:val="000A185C"/>
    <w:rsid w:val="000A1904"/>
    <w:rsid w:val="000A1912"/>
    <w:rsid w:val="000A19D8"/>
    <w:rsid w:val="000A1B5D"/>
    <w:rsid w:val="000A1B77"/>
    <w:rsid w:val="000A1BF4"/>
    <w:rsid w:val="000A1C90"/>
    <w:rsid w:val="000A1D5B"/>
    <w:rsid w:val="000A1F6A"/>
    <w:rsid w:val="000A2224"/>
    <w:rsid w:val="000A2313"/>
    <w:rsid w:val="000A2476"/>
    <w:rsid w:val="000A2486"/>
    <w:rsid w:val="000A26A5"/>
    <w:rsid w:val="000A26D2"/>
    <w:rsid w:val="000A296B"/>
    <w:rsid w:val="000A29C7"/>
    <w:rsid w:val="000A2A05"/>
    <w:rsid w:val="000A2A66"/>
    <w:rsid w:val="000A2A80"/>
    <w:rsid w:val="000A2B5E"/>
    <w:rsid w:val="000A2C61"/>
    <w:rsid w:val="000A2D50"/>
    <w:rsid w:val="000A2DF4"/>
    <w:rsid w:val="000A3420"/>
    <w:rsid w:val="000A34AC"/>
    <w:rsid w:val="000A350D"/>
    <w:rsid w:val="000A3729"/>
    <w:rsid w:val="000A3979"/>
    <w:rsid w:val="000A398A"/>
    <w:rsid w:val="000A3C2D"/>
    <w:rsid w:val="000A3C52"/>
    <w:rsid w:val="000A3EFC"/>
    <w:rsid w:val="000A3F07"/>
    <w:rsid w:val="000A4184"/>
    <w:rsid w:val="000A43DE"/>
    <w:rsid w:val="000A4453"/>
    <w:rsid w:val="000A4485"/>
    <w:rsid w:val="000A4511"/>
    <w:rsid w:val="000A46E5"/>
    <w:rsid w:val="000A486B"/>
    <w:rsid w:val="000A4928"/>
    <w:rsid w:val="000A4A1C"/>
    <w:rsid w:val="000A4B83"/>
    <w:rsid w:val="000A4D60"/>
    <w:rsid w:val="000A4D91"/>
    <w:rsid w:val="000A4E50"/>
    <w:rsid w:val="000A56BD"/>
    <w:rsid w:val="000A5A2D"/>
    <w:rsid w:val="000A5AE8"/>
    <w:rsid w:val="000A5F4B"/>
    <w:rsid w:val="000A5FFC"/>
    <w:rsid w:val="000A6036"/>
    <w:rsid w:val="000A606E"/>
    <w:rsid w:val="000A63F4"/>
    <w:rsid w:val="000A64D4"/>
    <w:rsid w:val="000A6577"/>
    <w:rsid w:val="000A6909"/>
    <w:rsid w:val="000A6A22"/>
    <w:rsid w:val="000A6ADF"/>
    <w:rsid w:val="000A6BCB"/>
    <w:rsid w:val="000A6CBD"/>
    <w:rsid w:val="000A6E76"/>
    <w:rsid w:val="000A6EC9"/>
    <w:rsid w:val="000A6F0A"/>
    <w:rsid w:val="000A706B"/>
    <w:rsid w:val="000A709C"/>
    <w:rsid w:val="000A72E6"/>
    <w:rsid w:val="000A7485"/>
    <w:rsid w:val="000A75D9"/>
    <w:rsid w:val="000A768A"/>
    <w:rsid w:val="000A77D0"/>
    <w:rsid w:val="000A77D8"/>
    <w:rsid w:val="000A783D"/>
    <w:rsid w:val="000A7C8B"/>
    <w:rsid w:val="000A7E1D"/>
    <w:rsid w:val="000A7F40"/>
    <w:rsid w:val="000A7FD3"/>
    <w:rsid w:val="000A7FE5"/>
    <w:rsid w:val="000B0132"/>
    <w:rsid w:val="000B041E"/>
    <w:rsid w:val="000B0439"/>
    <w:rsid w:val="000B04C8"/>
    <w:rsid w:val="000B0B13"/>
    <w:rsid w:val="000B0D6B"/>
    <w:rsid w:val="000B0D72"/>
    <w:rsid w:val="000B0ED5"/>
    <w:rsid w:val="000B1000"/>
    <w:rsid w:val="000B1196"/>
    <w:rsid w:val="000B11AD"/>
    <w:rsid w:val="000B132F"/>
    <w:rsid w:val="000B138C"/>
    <w:rsid w:val="000B13DB"/>
    <w:rsid w:val="000B1412"/>
    <w:rsid w:val="000B14B4"/>
    <w:rsid w:val="000B1554"/>
    <w:rsid w:val="000B1652"/>
    <w:rsid w:val="000B187B"/>
    <w:rsid w:val="000B1AE1"/>
    <w:rsid w:val="000B1B1C"/>
    <w:rsid w:val="000B1B80"/>
    <w:rsid w:val="000B1DD3"/>
    <w:rsid w:val="000B1F59"/>
    <w:rsid w:val="000B1F7C"/>
    <w:rsid w:val="000B1FC7"/>
    <w:rsid w:val="000B1FE0"/>
    <w:rsid w:val="000B1FE9"/>
    <w:rsid w:val="000B21CA"/>
    <w:rsid w:val="000B22CA"/>
    <w:rsid w:val="000B236E"/>
    <w:rsid w:val="000B262E"/>
    <w:rsid w:val="000B281A"/>
    <w:rsid w:val="000B2A2E"/>
    <w:rsid w:val="000B2AEF"/>
    <w:rsid w:val="000B2DB6"/>
    <w:rsid w:val="000B316B"/>
    <w:rsid w:val="000B3263"/>
    <w:rsid w:val="000B32EF"/>
    <w:rsid w:val="000B3330"/>
    <w:rsid w:val="000B33A4"/>
    <w:rsid w:val="000B345F"/>
    <w:rsid w:val="000B365D"/>
    <w:rsid w:val="000B3A5E"/>
    <w:rsid w:val="000B3A6F"/>
    <w:rsid w:val="000B3BF6"/>
    <w:rsid w:val="000B3CD9"/>
    <w:rsid w:val="000B3D2D"/>
    <w:rsid w:val="000B3E24"/>
    <w:rsid w:val="000B3E4F"/>
    <w:rsid w:val="000B3E69"/>
    <w:rsid w:val="000B3FD7"/>
    <w:rsid w:val="000B40E9"/>
    <w:rsid w:val="000B4125"/>
    <w:rsid w:val="000B41BD"/>
    <w:rsid w:val="000B470B"/>
    <w:rsid w:val="000B480E"/>
    <w:rsid w:val="000B493E"/>
    <w:rsid w:val="000B4B92"/>
    <w:rsid w:val="000B4CD8"/>
    <w:rsid w:val="000B4D29"/>
    <w:rsid w:val="000B4D69"/>
    <w:rsid w:val="000B4D82"/>
    <w:rsid w:val="000B4DD7"/>
    <w:rsid w:val="000B4E25"/>
    <w:rsid w:val="000B4E9D"/>
    <w:rsid w:val="000B5006"/>
    <w:rsid w:val="000B51A1"/>
    <w:rsid w:val="000B5275"/>
    <w:rsid w:val="000B5398"/>
    <w:rsid w:val="000B54F1"/>
    <w:rsid w:val="000B592F"/>
    <w:rsid w:val="000B5C0A"/>
    <w:rsid w:val="000B5EC5"/>
    <w:rsid w:val="000B5F40"/>
    <w:rsid w:val="000B5F53"/>
    <w:rsid w:val="000B61A4"/>
    <w:rsid w:val="000B66AD"/>
    <w:rsid w:val="000B6773"/>
    <w:rsid w:val="000B6A65"/>
    <w:rsid w:val="000B6DD1"/>
    <w:rsid w:val="000B6E80"/>
    <w:rsid w:val="000B6F1D"/>
    <w:rsid w:val="000B70FB"/>
    <w:rsid w:val="000B73BE"/>
    <w:rsid w:val="000B7485"/>
    <w:rsid w:val="000B7681"/>
    <w:rsid w:val="000B77C1"/>
    <w:rsid w:val="000B77F0"/>
    <w:rsid w:val="000B7845"/>
    <w:rsid w:val="000B79D1"/>
    <w:rsid w:val="000B79E6"/>
    <w:rsid w:val="000B7B81"/>
    <w:rsid w:val="000B7E2F"/>
    <w:rsid w:val="000C003C"/>
    <w:rsid w:val="000C025B"/>
    <w:rsid w:val="000C02D6"/>
    <w:rsid w:val="000C045B"/>
    <w:rsid w:val="000C04D9"/>
    <w:rsid w:val="000C0532"/>
    <w:rsid w:val="000C06F5"/>
    <w:rsid w:val="000C08BC"/>
    <w:rsid w:val="000C0A15"/>
    <w:rsid w:val="000C0A6E"/>
    <w:rsid w:val="000C0BCD"/>
    <w:rsid w:val="000C0BE9"/>
    <w:rsid w:val="000C0DA8"/>
    <w:rsid w:val="000C0F16"/>
    <w:rsid w:val="000C0F48"/>
    <w:rsid w:val="000C0FC4"/>
    <w:rsid w:val="000C1037"/>
    <w:rsid w:val="000C10E8"/>
    <w:rsid w:val="000C12DD"/>
    <w:rsid w:val="000C1371"/>
    <w:rsid w:val="000C143E"/>
    <w:rsid w:val="000C158B"/>
    <w:rsid w:val="000C163E"/>
    <w:rsid w:val="000C1812"/>
    <w:rsid w:val="000C18FC"/>
    <w:rsid w:val="000C19B8"/>
    <w:rsid w:val="000C1B03"/>
    <w:rsid w:val="000C1B78"/>
    <w:rsid w:val="000C1C00"/>
    <w:rsid w:val="000C1C8A"/>
    <w:rsid w:val="000C1CC2"/>
    <w:rsid w:val="000C1D31"/>
    <w:rsid w:val="000C1DA1"/>
    <w:rsid w:val="000C1EE9"/>
    <w:rsid w:val="000C1FB4"/>
    <w:rsid w:val="000C219F"/>
    <w:rsid w:val="000C2517"/>
    <w:rsid w:val="000C25B3"/>
    <w:rsid w:val="000C26DF"/>
    <w:rsid w:val="000C27A5"/>
    <w:rsid w:val="000C2A39"/>
    <w:rsid w:val="000C2DED"/>
    <w:rsid w:val="000C2F0B"/>
    <w:rsid w:val="000C3001"/>
    <w:rsid w:val="000C30D4"/>
    <w:rsid w:val="000C314A"/>
    <w:rsid w:val="000C3329"/>
    <w:rsid w:val="000C3336"/>
    <w:rsid w:val="000C3361"/>
    <w:rsid w:val="000C3497"/>
    <w:rsid w:val="000C378C"/>
    <w:rsid w:val="000C396B"/>
    <w:rsid w:val="000C39F9"/>
    <w:rsid w:val="000C3A93"/>
    <w:rsid w:val="000C3BC9"/>
    <w:rsid w:val="000C3C44"/>
    <w:rsid w:val="000C3C53"/>
    <w:rsid w:val="000C3C94"/>
    <w:rsid w:val="000C3CF9"/>
    <w:rsid w:val="000C3D04"/>
    <w:rsid w:val="000C3F63"/>
    <w:rsid w:val="000C3FA1"/>
    <w:rsid w:val="000C4208"/>
    <w:rsid w:val="000C4291"/>
    <w:rsid w:val="000C42C0"/>
    <w:rsid w:val="000C4401"/>
    <w:rsid w:val="000C45B0"/>
    <w:rsid w:val="000C463D"/>
    <w:rsid w:val="000C4728"/>
    <w:rsid w:val="000C4778"/>
    <w:rsid w:val="000C4A25"/>
    <w:rsid w:val="000C4AF3"/>
    <w:rsid w:val="000C4AFB"/>
    <w:rsid w:val="000C4B95"/>
    <w:rsid w:val="000C4BF0"/>
    <w:rsid w:val="000C4CE4"/>
    <w:rsid w:val="000C4F54"/>
    <w:rsid w:val="000C505A"/>
    <w:rsid w:val="000C51BC"/>
    <w:rsid w:val="000C51ED"/>
    <w:rsid w:val="000C521E"/>
    <w:rsid w:val="000C5245"/>
    <w:rsid w:val="000C53BF"/>
    <w:rsid w:val="000C5604"/>
    <w:rsid w:val="000C56F3"/>
    <w:rsid w:val="000C5A46"/>
    <w:rsid w:val="000C5AA1"/>
    <w:rsid w:val="000C5B3A"/>
    <w:rsid w:val="000C5B3C"/>
    <w:rsid w:val="000C5B8D"/>
    <w:rsid w:val="000C5F5F"/>
    <w:rsid w:val="000C601C"/>
    <w:rsid w:val="000C6038"/>
    <w:rsid w:val="000C6194"/>
    <w:rsid w:val="000C6279"/>
    <w:rsid w:val="000C62E6"/>
    <w:rsid w:val="000C6322"/>
    <w:rsid w:val="000C64DC"/>
    <w:rsid w:val="000C656B"/>
    <w:rsid w:val="000C65FB"/>
    <w:rsid w:val="000C6652"/>
    <w:rsid w:val="000C67F7"/>
    <w:rsid w:val="000C686E"/>
    <w:rsid w:val="000C6ABC"/>
    <w:rsid w:val="000C6B94"/>
    <w:rsid w:val="000C6E08"/>
    <w:rsid w:val="000C6E3C"/>
    <w:rsid w:val="000C7326"/>
    <w:rsid w:val="000C73C8"/>
    <w:rsid w:val="000C7532"/>
    <w:rsid w:val="000C7581"/>
    <w:rsid w:val="000C763D"/>
    <w:rsid w:val="000C788D"/>
    <w:rsid w:val="000C7917"/>
    <w:rsid w:val="000C7C3A"/>
    <w:rsid w:val="000C7D07"/>
    <w:rsid w:val="000C7D48"/>
    <w:rsid w:val="000D0096"/>
    <w:rsid w:val="000D00AA"/>
    <w:rsid w:val="000D029B"/>
    <w:rsid w:val="000D02FE"/>
    <w:rsid w:val="000D031D"/>
    <w:rsid w:val="000D033D"/>
    <w:rsid w:val="000D045A"/>
    <w:rsid w:val="000D0596"/>
    <w:rsid w:val="000D05BF"/>
    <w:rsid w:val="000D0724"/>
    <w:rsid w:val="000D0747"/>
    <w:rsid w:val="000D07B2"/>
    <w:rsid w:val="000D0B52"/>
    <w:rsid w:val="000D0B8A"/>
    <w:rsid w:val="000D0D31"/>
    <w:rsid w:val="000D0D6E"/>
    <w:rsid w:val="000D0EBB"/>
    <w:rsid w:val="000D0F7F"/>
    <w:rsid w:val="000D0FCB"/>
    <w:rsid w:val="000D1039"/>
    <w:rsid w:val="000D108F"/>
    <w:rsid w:val="000D10E5"/>
    <w:rsid w:val="000D11FB"/>
    <w:rsid w:val="000D12A2"/>
    <w:rsid w:val="000D134D"/>
    <w:rsid w:val="000D1506"/>
    <w:rsid w:val="000D15DA"/>
    <w:rsid w:val="000D16C6"/>
    <w:rsid w:val="000D16C7"/>
    <w:rsid w:val="000D19D5"/>
    <w:rsid w:val="000D1A25"/>
    <w:rsid w:val="000D1BCC"/>
    <w:rsid w:val="000D1D57"/>
    <w:rsid w:val="000D1D85"/>
    <w:rsid w:val="000D1F57"/>
    <w:rsid w:val="000D1FE3"/>
    <w:rsid w:val="000D2087"/>
    <w:rsid w:val="000D233E"/>
    <w:rsid w:val="000D2377"/>
    <w:rsid w:val="000D250F"/>
    <w:rsid w:val="000D25C8"/>
    <w:rsid w:val="000D2673"/>
    <w:rsid w:val="000D267E"/>
    <w:rsid w:val="000D28E8"/>
    <w:rsid w:val="000D29D0"/>
    <w:rsid w:val="000D2A66"/>
    <w:rsid w:val="000D2C52"/>
    <w:rsid w:val="000D2FD9"/>
    <w:rsid w:val="000D2FE9"/>
    <w:rsid w:val="000D3003"/>
    <w:rsid w:val="000D3052"/>
    <w:rsid w:val="000D30A1"/>
    <w:rsid w:val="000D30D0"/>
    <w:rsid w:val="000D31C2"/>
    <w:rsid w:val="000D321A"/>
    <w:rsid w:val="000D3371"/>
    <w:rsid w:val="000D3499"/>
    <w:rsid w:val="000D3568"/>
    <w:rsid w:val="000D379F"/>
    <w:rsid w:val="000D398A"/>
    <w:rsid w:val="000D3A85"/>
    <w:rsid w:val="000D3ABF"/>
    <w:rsid w:val="000D3BE9"/>
    <w:rsid w:val="000D3DE6"/>
    <w:rsid w:val="000D3F1A"/>
    <w:rsid w:val="000D412E"/>
    <w:rsid w:val="000D4143"/>
    <w:rsid w:val="000D4207"/>
    <w:rsid w:val="000D427E"/>
    <w:rsid w:val="000D434C"/>
    <w:rsid w:val="000D4393"/>
    <w:rsid w:val="000D43D0"/>
    <w:rsid w:val="000D4438"/>
    <w:rsid w:val="000D4446"/>
    <w:rsid w:val="000D4A9B"/>
    <w:rsid w:val="000D4B89"/>
    <w:rsid w:val="000D4D3F"/>
    <w:rsid w:val="000D4E3A"/>
    <w:rsid w:val="000D5058"/>
    <w:rsid w:val="000D518C"/>
    <w:rsid w:val="000D5386"/>
    <w:rsid w:val="000D5450"/>
    <w:rsid w:val="000D5532"/>
    <w:rsid w:val="000D565B"/>
    <w:rsid w:val="000D5932"/>
    <w:rsid w:val="000D5AC8"/>
    <w:rsid w:val="000D5BED"/>
    <w:rsid w:val="000D5E2A"/>
    <w:rsid w:val="000D5E49"/>
    <w:rsid w:val="000D5F07"/>
    <w:rsid w:val="000D5F3D"/>
    <w:rsid w:val="000D5FE7"/>
    <w:rsid w:val="000D6044"/>
    <w:rsid w:val="000D6472"/>
    <w:rsid w:val="000D65CD"/>
    <w:rsid w:val="000D671A"/>
    <w:rsid w:val="000D67D3"/>
    <w:rsid w:val="000D6969"/>
    <w:rsid w:val="000D69FF"/>
    <w:rsid w:val="000D6A5B"/>
    <w:rsid w:val="000D6DB7"/>
    <w:rsid w:val="000D6F40"/>
    <w:rsid w:val="000D7055"/>
    <w:rsid w:val="000D7135"/>
    <w:rsid w:val="000D72B1"/>
    <w:rsid w:val="000D73AF"/>
    <w:rsid w:val="000D75AC"/>
    <w:rsid w:val="000D7644"/>
    <w:rsid w:val="000D7808"/>
    <w:rsid w:val="000D79FF"/>
    <w:rsid w:val="000D7FC7"/>
    <w:rsid w:val="000D7FE5"/>
    <w:rsid w:val="000E0162"/>
    <w:rsid w:val="000E02F9"/>
    <w:rsid w:val="000E03C9"/>
    <w:rsid w:val="000E05BB"/>
    <w:rsid w:val="000E07B1"/>
    <w:rsid w:val="000E0840"/>
    <w:rsid w:val="000E099B"/>
    <w:rsid w:val="000E0A1E"/>
    <w:rsid w:val="000E0CF1"/>
    <w:rsid w:val="000E0E69"/>
    <w:rsid w:val="000E10B0"/>
    <w:rsid w:val="000E11DE"/>
    <w:rsid w:val="000E128E"/>
    <w:rsid w:val="000E13E9"/>
    <w:rsid w:val="000E1566"/>
    <w:rsid w:val="000E1576"/>
    <w:rsid w:val="000E1740"/>
    <w:rsid w:val="000E18D3"/>
    <w:rsid w:val="000E19C4"/>
    <w:rsid w:val="000E1B41"/>
    <w:rsid w:val="000E1E3F"/>
    <w:rsid w:val="000E1E73"/>
    <w:rsid w:val="000E1FEA"/>
    <w:rsid w:val="000E20AE"/>
    <w:rsid w:val="000E2139"/>
    <w:rsid w:val="000E21F1"/>
    <w:rsid w:val="000E222C"/>
    <w:rsid w:val="000E22A9"/>
    <w:rsid w:val="000E238A"/>
    <w:rsid w:val="000E285B"/>
    <w:rsid w:val="000E28E3"/>
    <w:rsid w:val="000E2934"/>
    <w:rsid w:val="000E2AB5"/>
    <w:rsid w:val="000E2B66"/>
    <w:rsid w:val="000E2C5A"/>
    <w:rsid w:val="000E2D44"/>
    <w:rsid w:val="000E2E59"/>
    <w:rsid w:val="000E3083"/>
    <w:rsid w:val="000E3245"/>
    <w:rsid w:val="000E3325"/>
    <w:rsid w:val="000E3347"/>
    <w:rsid w:val="000E3448"/>
    <w:rsid w:val="000E39B7"/>
    <w:rsid w:val="000E39D3"/>
    <w:rsid w:val="000E3C63"/>
    <w:rsid w:val="000E3CC3"/>
    <w:rsid w:val="000E3E35"/>
    <w:rsid w:val="000E3ED6"/>
    <w:rsid w:val="000E40A6"/>
    <w:rsid w:val="000E417E"/>
    <w:rsid w:val="000E4297"/>
    <w:rsid w:val="000E43C8"/>
    <w:rsid w:val="000E47E1"/>
    <w:rsid w:val="000E47F5"/>
    <w:rsid w:val="000E4A3F"/>
    <w:rsid w:val="000E4CA3"/>
    <w:rsid w:val="000E4EAF"/>
    <w:rsid w:val="000E4F43"/>
    <w:rsid w:val="000E51F4"/>
    <w:rsid w:val="000E523C"/>
    <w:rsid w:val="000E537D"/>
    <w:rsid w:val="000E5384"/>
    <w:rsid w:val="000E542C"/>
    <w:rsid w:val="000E5461"/>
    <w:rsid w:val="000E567C"/>
    <w:rsid w:val="000E568C"/>
    <w:rsid w:val="000E56C6"/>
    <w:rsid w:val="000E574E"/>
    <w:rsid w:val="000E5D33"/>
    <w:rsid w:val="000E5DCD"/>
    <w:rsid w:val="000E5DE1"/>
    <w:rsid w:val="000E5E51"/>
    <w:rsid w:val="000E6175"/>
    <w:rsid w:val="000E6412"/>
    <w:rsid w:val="000E650F"/>
    <w:rsid w:val="000E6599"/>
    <w:rsid w:val="000E65AE"/>
    <w:rsid w:val="000E6621"/>
    <w:rsid w:val="000E673B"/>
    <w:rsid w:val="000E6844"/>
    <w:rsid w:val="000E68AF"/>
    <w:rsid w:val="000E68C3"/>
    <w:rsid w:val="000E6A1C"/>
    <w:rsid w:val="000E6C05"/>
    <w:rsid w:val="000E6E2A"/>
    <w:rsid w:val="000E6E2B"/>
    <w:rsid w:val="000E6F19"/>
    <w:rsid w:val="000E7100"/>
    <w:rsid w:val="000E72B0"/>
    <w:rsid w:val="000E74BA"/>
    <w:rsid w:val="000E750A"/>
    <w:rsid w:val="000E7601"/>
    <w:rsid w:val="000E76FC"/>
    <w:rsid w:val="000E7B10"/>
    <w:rsid w:val="000E7C49"/>
    <w:rsid w:val="000F0186"/>
    <w:rsid w:val="000F03CD"/>
    <w:rsid w:val="000F061C"/>
    <w:rsid w:val="000F0820"/>
    <w:rsid w:val="000F08DF"/>
    <w:rsid w:val="000F09CD"/>
    <w:rsid w:val="000F0D7D"/>
    <w:rsid w:val="000F0FBE"/>
    <w:rsid w:val="000F1003"/>
    <w:rsid w:val="000F115A"/>
    <w:rsid w:val="000F1375"/>
    <w:rsid w:val="000F1408"/>
    <w:rsid w:val="000F141C"/>
    <w:rsid w:val="000F1442"/>
    <w:rsid w:val="000F1489"/>
    <w:rsid w:val="000F1581"/>
    <w:rsid w:val="000F17CD"/>
    <w:rsid w:val="000F19F4"/>
    <w:rsid w:val="000F1A45"/>
    <w:rsid w:val="000F1AC2"/>
    <w:rsid w:val="000F1D86"/>
    <w:rsid w:val="000F1EA0"/>
    <w:rsid w:val="000F2048"/>
    <w:rsid w:val="000F20FD"/>
    <w:rsid w:val="000F21BE"/>
    <w:rsid w:val="000F23A8"/>
    <w:rsid w:val="000F23E5"/>
    <w:rsid w:val="000F2810"/>
    <w:rsid w:val="000F28F4"/>
    <w:rsid w:val="000F2AC5"/>
    <w:rsid w:val="000F2BC8"/>
    <w:rsid w:val="000F2D0D"/>
    <w:rsid w:val="000F2DA1"/>
    <w:rsid w:val="000F2EA2"/>
    <w:rsid w:val="000F2FAE"/>
    <w:rsid w:val="000F30CC"/>
    <w:rsid w:val="000F3299"/>
    <w:rsid w:val="000F34E0"/>
    <w:rsid w:val="000F352D"/>
    <w:rsid w:val="000F35ED"/>
    <w:rsid w:val="000F3AF4"/>
    <w:rsid w:val="000F3B0B"/>
    <w:rsid w:val="000F3CF3"/>
    <w:rsid w:val="000F404F"/>
    <w:rsid w:val="000F4145"/>
    <w:rsid w:val="000F41AF"/>
    <w:rsid w:val="000F41F4"/>
    <w:rsid w:val="000F4342"/>
    <w:rsid w:val="000F465F"/>
    <w:rsid w:val="000F486C"/>
    <w:rsid w:val="000F4A53"/>
    <w:rsid w:val="000F4A5E"/>
    <w:rsid w:val="000F4A76"/>
    <w:rsid w:val="000F4C08"/>
    <w:rsid w:val="000F4CAA"/>
    <w:rsid w:val="000F4D43"/>
    <w:rsid w:val="000F4EEA"/>
    <w:rsid w:val="000F4F08"/>
    <w:rsid w:val="000F4FA8"/>
    <w:rsid w:val="000F51F2"/>
    <w:rsid w:val="000F526A"/>
    <w:rsid w:val="000F5336"/>
    <w:rsid w:val="000F5381"/>
    <w:rsid w:val="000F53F4"/>
    <w:rsid w:val="000F5551"/>
    <w:rsid w:val="000F560E"/>
    <w:rsid w:val="000F581C"/>
    <w:rsid w:val="000F5880"/>
    <w:rsid w:val="000F599E"/>
    <w:rsid w:val="000F5AEF"/>
    <w:rsid w:val="000F5B25"/>
    <w:rsid w:val="000F5C52"/>
    <w:rsid w:val="000F5C6A"/>
    <w:rsid w:val="000F639B"/>
    <w:rsid w:val="000F642B"/>
    <w:rsid w:val="000F666F"/>
    <w:rsid w:val="000F6897"/>
    <w:rsid w:val="000F6A16"/>
    <w:rsid w:val="000F6A6D"/>
    <w:rsid w:val="000F6B2F"/>
    <w:rsid w:val="000F6BDF"/>
    <w:rsid w:val="000F6C48"/>
    <w:rsid w:val="000F6D57"/>
    <w:rsid w:val="000F6DB9"/>
    <w:rsid w:val="000F6EFB"/>
    <w:rsid w:val="000F6FD0"/>
    <w:rsid w:val="000F71CE"/>
    <w:rsid w:val="000F71EA"/>
    <w:rsid w:val="000F71F6"/>
    <w:rsid w:val="000F7443"/>
    <w:rsid w:val="000F755D"/>
    <w:rsid w:val="000F75FF"/>
    <w:rsid w:val="000F7636"/>
    <w:rsid w:val="000F769B"/>
    <w:rsid w:val="000F76FC"/>
    <w:rsid w:val="000F7B6F"/>
    <w:rsid w:val="000F7E7D"/>
    <w:rsid w:val="000F7F66"/>
    <w:rsid w:val="000F7FCB"/>
    <w:rsid w:val="001000E5"/>
    <w:rsid w:val="001001B0"/>
    <w:rsid w:val="001004C3"/>
    <w:rsid w:val="00100609"/>
    <w:rsid w:val="001007B5"/>
    <w:rsid w:val="001008FA"/>
    <w:rsid w:val="00100953"/>
    <w:rsid w:val="00100C5B"/>
    <w:rsid w:val="001010E0"/>
    <w:rsid w:val="00101153"/>
    <w:rsid w:val="00101327"/>
    <w:rsid w:val="0010148A"/>
    <w:rsid w:val="001016C4"/>
    <w:rsid w:val="00102208"/>
    <w:rsid w:val="001022B5"/>
    <w:rsid w:val="0010238A"/>
    <w:rsid w:val="00102459"/>
    <w:rsid w:val="001024CD"/>
    <w:rsid w:val="00102521"/>
    <w:rsid w:val="001025CC"/>
    <w:rsid w:val="0010284C"/>
    <w:rsid w:val="00102887"/>
    <w:rsid w:val="001028FB"/>
    <w:rsid w:val="00102956"/>
    <w:rsid w:val="00102A08"/>
    <w:rsid w:val="00102C7A"/>
    <w:rsid w:val="00102CB7"/>
    <w:rsid w:val="00102CE3"/>
    <w:rsid w:val="00102CFE"/>
    <w:rsid w:val="00102E70"/>
    <w:rsid w:val="00102EEC"/>
    <w:rsid w:val="00103030"/>
    <w:rsid w:val="001032B8"/>
    <w:rsid w:val="00103646"/>
    <w:rsid w:val="001038DA"/>
    <w:rsid w:val="001039DD"/>
    <w:rsid w:val="00103A11"/>
    <w:rsid w:val="00103B03"/>
    <w:rsid w:val="00103C08"/>
    <w:rsid w:val="00103DBD"/>
    <w:rsid w:val="00103E48"/>
    <w:rsid w:val="00103EE5"/>
    <w:rsid w:val="00103F17"/>
    <w:rsid w:val="00103FC3"/>
    <w:rsid w:val="001042F2"/>
    <w:rsid w:val="00104530"/>
    <w:rsid w:val="0010462D"/>
    <w:rsid w:val="00104786"/>
    <w:rsid w:val="00104838"/>
    <w:rsid w:val="00104928"/>
    <w:rsid w:val="001049EF"/>
    <w:rsid w:val="00104B59"/>
    <w:rsid w:val="00104CFA"/>
    <w:rsid w:val="001051D9"/>
    <w:rsid w:val="00105388"/>
    <w:rsid w:val="001054FC"/>
    <w:rsid w:val="0010564D"/>
    <w:rsid w:val="0010567D"/>
    <w:rsid w:val="00105696"/>
    <w:rsid w:val="00105855"/>
    <w:rsid w:val="00105984"/>
    <w:rsid w:val="00105B74"/>
    <w:rsid w:val="00105C43"/>
    <w:rsid w:val="00105CDE"/>
    <w:rsid w:val="00105CFE"/>
    <w:rsid w:val="00106156"/>
    <w:rsid w:val="00106213"/>
    <w:rsid w:val="00106230"/>
    <w:rsid w:val="0010628C"/>
    <w:rsid w:val="00106606"/>
    <w:rsid w:val="00106798"/>
    <w:rsid w:val="00106853"/>
    <w:rsid w:val="0010690A"/>
    <w:rsid w:val="00106992"/>
    <w:rsid w:val="00106A13"/>
    <w:rsid w:val="00106B04"/>
    <w:rsid w:val="00106CA2"/>
    <w:rsid w:val="00106CB0"/>
    <w:rsid w:val="00106EE1"/>
    <w:rsid w:val="00106F04"/>
    <w:rsid w:val="001071C4"/>
    <w:rsid w:val="0010721E"/>
    <w:rsid w:val="0010733E"/>
    <w:rsid w:val="00107414"/>
    <w:rsid w:val="00107421"/>
    <w:rsid w:val="00107730"/>
    <w:rsid w:val="0010775E"/>
    <w:rsid w:val="00107D58"/>
    <w:rsid w:val="00107E47"/>
    <w:rsid w:val="00107E9D"/>
    <w:rsid w:val="00110065"/>
    <w:rsid w:val="0011009F"/>
    <w:rsid w:val="00110533"/>
    <w:rsid w:val="001105FB"/>
    <w:rsid w:val="001106D2"/>
    <w:rsid w:val="001107B6"/>
    <w:rsid w:val="00110811"/>
    <w:rsid w:val="001108DB"/>
    <w:rsid w:val="001108EC"/>
    <w:rsid w:val="0011092F"/>
    <w:rsid w:val="00110961"/>
    <w:rsid w:val="00110A8F"/>
    <w:rsid w:val="00110B20"/>
    <w:rsid w:val="00110B26"/>
    <w:rsid w:val="00110B6E"/>
    <w:rsid w:val="00110E57"/>
    <w:rsid w:val="00110F15"/>
    <w:rsid w:val="00110F62"/>
    <w:rsid w:val="0011119D"/>
    <w:rsid w:val="00111318"/>
    <w:rsid w:val="0011137C"/>
    <w:rsid w:val="0011139E"/>
    <w:rsid w:val="001117D2"/>
    <w:rsid w:val="00111854"/>
    <w:rsid w:val="001118D8"/>
    <w:rsid w:val="00111943"/>
    <w:rsid w:val="00111BBB"/>
    <w:rsid w:val="00111BDE"/>
    <w:rsid w:val="00111C26"/>
    <w:rsid w:val="00111D11"/>
    <w:rsid w:val="00111D7F"/>
    <w:rsid w:val="00111DEB"/>
    <w:rsid w:val="00111E6C"/>
    <w:rsid w:val="00111FF3"/>
    <w:rsid w:val="001121B1"/>
    <w:rsid w:val="001122B1"/>
    <w:rsid w:val="0011234B"/>
    <w:rsid w:val="001123D6"/>
    <w:rsid w:val="001126B9"/>
    <w:rsid w:val="00112756"/>
    <w:rsid w:val="001127A6"/>
    <w:rsid w:val="0011295D"/>
    <w:rsid w:val="0011295E"/>
    <w:rsid w:val="00112F41"/>
    <w:rsid w:val="0011319A"/>
    <w:rsid w:val="001134E9"/>
    <w:rsid w:val="00113743"/>
    <w:rsid w:val="00113934"/>
    <w:rsid w:val="00113D6C"/>
    <w:rsid w:val="00114054"/>
    <w:rsid w:val="001140E2"/>
    <w:rsid w:val="001143D2"/>
    <w:rsid w:val="0011473F"/>
    <w:rsid w:val="001148A6"/>
    <w:rsid w:val="0011494F"/>
    <w:rsid w:val="00114988"/>
    <w:rsid w:val="00114B3A"/>
    <w:rsid w:val="00114C1A"/>
    <w:rsid w:val="00114DF4"/>
    <w:rsid w:val="00114EF9"/>
    <w:rsid w:val="00114FA0"/>
    <w:rsid w:val="00114FB6"/>
    <w:rsid w:val="00114FBB"/>
    <w:rsid w:val="00114FD1"/>
    <w:rsid w:val="00115267"/>
    <w:rsid w:val="001153DC"/>
    <w:rsid w:val="00115C7E"/>
    <w:rsid w:val="00115CDB"/>
    <w:rsid w:val="00116263"/>
    <w:rsid w:val="001162D6"/>
    <w:rsid w:val="001162FA"/>
    <w:rsid w:val="0011631A"/>
    <w:rsid w:val="00116550"/>
    <w:rsid w:val="0011658E"/>
    <w:rsid w:val="001165E9"/>
    <w:rsid w:val="00116675"/>
    <w:rsid w:val="0011677A"/>
    <w:rsid w:val="001167F8"/>
    <w:rsid w:val="00116817"/>
    <w:rsid w:val="001168F8"/>
    <w:rsid w:val="0011693D"/>
    <w:rsid w:val="0011696D"/>
    <w:rsid w:val="00116A46"/>
    <w:rsid w:val="00116B33"/>
    <w:rsid w:val="00116BBC"/>
    <w:rsid w:val="00116CCD"/>
    <w:rsid w:val="00116D8F"/>
    <w:rsid w:val="0011703A"/>
    <w:rsid w:val="0011727A"/>
    <w:rsid w:val="0011741D"/>
    <w:rsid w:val="00117486"/>
    <w:rsid w:val="001174A9"/>
    <w:rsid w:val="00117527"/>
    <w:rsid w:val="001175D2"/>
    <w:rsid w:val="00117794"/>
    <w:rsid w:val="00117835"/>
    <w:rsid w:val="0011783C"/>
    <w:rsid w:val="00117B2A"/>
    <w:rsid w:val="00117C44"/>
    <w:rsid w:val="00117CE0"/>
    <w:rsid w:val="00117E3E"/>
    <w:rsid w:val="00117F77"/>
    <w:rsid w:val="00120073"/>
    <w:rsid w:val="0012012D"/>
    <w:rsid w:val="001202FB"/>
    <w:rsid w:val="00120341"/>
    <w:rsid w:val="00120409"/>
    <w:rsid w:val="00120481"/>
    <w:rsid w:val="00120537"/>
    <w:rsid w:val="001207BF"/>
    <w:rsid w:val="001207C7"/>
    <w:rsid w:val="00120B32"/>
    <w:rsid w:val="00120C44"/>
    <w:rsid w:val="00120C54"/>
    <w:rsid w:val="0012105C"/>
    <w:rsid w:val="0012108E"/>
    <w:rsid w:val="0012133B"/>
    <w:rsid w:val="00121396"/>
    <w:rsid w:val="00121475"/>
    <w:rsid w:val="0012165B"/>
    <w:rsid w:val="00121669"/>
    <w:rsid w:val="00121685"/>
    <w:rsid w:val="00121823"/>
    <w:rsid w:val="00121994"/>
    <w:rsid w:val="00121B47"/>
    <w:rsid w:val="00121C37"/>
    <w:rsid w:val="00121C9D"/>
    <w:rsid w:val="00122000"/>
    <w:rsid w:val="0012236D"/>
    <w:rsid w:val="001223E0"/>
    <w:rsid w:val="0012240A"/>
    <w:rsid w:val="001224BB"/>
    <w:rsid w:val="001228A0"/>
    <w:rsid w:val="00122B9D"/>
    <w:rsid w:val="00122DDF"/>
    <w:rsid w:val="00122E01"/>
    <w:rsid w:val="00122E4F"/>
    <w:rsid w:val="00123032"/>
    <w:rsid w:val="00123055"/>
    <w:rsid w:val="001230E2"/>
    <w:rsid w:val="001236C6"/>
    <w:rsid w:val="001237DE"/>
    <w:rsid w:val="001239D6"/>
    <w:rsid w:val="00123A52"/>
    <w:rsid w:val="00123AE0"/>
    <w:rsid w:val="00123B65"/>
    <w:rsid w:val="00123B7C"/>
    <w:rsid w:val="00123D2C"/>
    <w:rsid w:val="00123E17"/>
    <w:rsid w:val="00123E63"/>
    <w:rsid w:val="00124064"/>
    <w:rsid w:val="0012414F"/>
    <w:rsid w:val="0012418D"/>
    <w:rsid w:val="001241DA"/>
    <w:rsid w:val="001242D2"/>
    <w:rsid w:val="001242EF"/>
    <w:rsid w:val="001243E7"/>
    <w:rsid w:val="00124423"/>
    <w:rsid w:val="00124547"/>
    <w:rsid w:val="001246A0"/>
    <w:rsid w:val="001248D3"/>
    <w:rsid w:val="001249E1"/>
    <w:rsid w:val="00124C3D"/>
    <w:rsid w:val="00124DD8"/>
    <w:rsid w:val="00124DE7"/>
    <w:rsid w:val="00124E9C"/>
    <w:rsid w:val="00125124"/>
    <w:rsid w:val="001251E8"/>
    <w:rsid w:val="00125761"/>
    <w:rsid w:val="001257AB"/>
    <w:rsid w:val="001257B6"/>
    <w:rsid w:val="0012593E"/>
    <w:rsid w:val="00125B7B"/>
    <w:rsid w:val="00125D23"/>
    <w:rsid w:val="00125E39"/>
    <w:rsid w:val="00125EF9"/>
    <w:rsid w:val="00126022"/>
    <w:rsid w:val="00126045"/>
    <w:rsid w:val="001261B0"/>
    <w:rsid w:val="001262B4"/>
    <w:rsid w:val="00126352"/>
    <w:rsid w:val="001263E0"/>
    <w:rsid w:val="001264D9"/>
    <w:rsid w:val="00126506"/>
    <w:rsid w:val="0012662C"/>
    <w:rsid w:val="001267CB"/>
    <w:rsid w:val="00126829"/>
    <w:rsid w:val="001268F8"/>
    <w:rsid w:val="00126A27"/>
    <w:rsid w:val="00126B0F"/>
    <w:rsid w:val="00126BF3"/>
    <w:rsid w:val="00126CC3"/>
    <w:rsid w:val="00126EFC"/>
    <w:rsid w:val="00126FF5"/>
    <w:rsid w:val="00127164"/>
    <w:rsid w:val="0012750E"/>
    <w:rsid w:val="001279B5"/>
    <w:rsid w:val="00127A7C"/>
    <w:rsid w:val="00127E9F"/>
    <w:rsid w:val="001300BB"/>
    <w:rsid w:val="00130336"/>
    <w:rsid w:val="00130417"/>
    <w:rsid w:val="001304E3"/>
    <w:rsid w:val="00130507"/>
    <w:rsid w:val="0013057B"/>
    <w:rsid w:val="00130757"/>
    <w:rsid w:val="00130876"/>
    <w:rsid w:val="00130919"/>
    <w:rsid w:val="00130A73"/>
    <w:rsid w:val="00130AA3"/>
    <w:rsid w:val="00130BD8"/>
    <w:rsid w:val="00130CC7"/>
    <w:rsid w:val="00130CD0"/>
    <w:rsid w:val="00130F24"/>
    <w:rsid w:val="00130FDC"/>
    <w:rsid w:val="00131120"/>
    <w:rsid w:val="0013136F"/>
    <w:rsid w:val="001315FF"/>
    <w:rsid w:val="00131842"/>
    <w:rsid w:val="001319B0"/>
    <w:rsid w:val="00131D0E"/>
    <w:rsid w:val="00131ED3"/>
    <w:rsid w:val="001322DF"/>
    <w:rsid w:val="00132345"/>
    <w:rsid w:val="00132503"/>
    <w:rsid w:val="00132595"/>
    <w:rsid w:val="001326DB"/>
    <w:rsid w:val="0013280F"/>
    <w:rsid w:val="00132825"/>
    <w:rsid w:val="00132A6C"/>
    <w:rsid w:val="00132AF4"/>
    <w:rsid w:val="00132C49"/>
    <w:rsid w:val="00132EB9"/>
    <w:rsid w:val="00133091"/>
    <w:rsid w:val="001330DA"/>
    <w:rsid w:val="00133488"/>
    <w:rsid w:val="001336A6"/>
    <w:rsid w:val="0013378A"/>
    <w:rsid w:val="00133845"/>
    <w:rsid w:val="00133ABB"/>
    <w:rsid w:val="00133B57"/>
    <w:rsid w:val="00133BAD"/>
    <w:rsid w:val="00133E4C"/>
    <w:rsid w:val="00133E4D"/>
    <w:rsid w:val="00133E5F"/>
    <w:rsid w:val="00133F4E"/>
    <w:rsid w:val="00133F84"/>
    <w:rsid w:val="0013417A"/>
    <w:rsid w:val="001341AF"/>
    <w:rsid w:val="001342CB"/>
    <w:rsid w:val="00134570"/>
    <w:rsid w:val="00134643"/>
    <w:rsid w:val="001346B4"/>
    <w:rsid w:val="001348E4"/>
    <w:rsid w:val="00134C23"/>
    <w:rsid w:val="00134C2B"/>
    <w:rsid w:val="00134D3D"/>
    <w:rsid w:val="00134DC2"/>
    <w:rsid w:val="0013507E"/>
    <w:rsid w:val="001352DC"/>
    <w:rsid w:val="001354AF"/>
    <w:rsid w:val="00135643"/>
    <w:rsid w:val="00135B21"/>
    <w:rsid w:val="00135E39"/>
    <w:rsid w:val="00136076"/>
    <w:rsid w:val="00136084"/>
    <w:rsid w:val="0013614B"/>
    <w:rsid w:val="00136227"/>
    <w:rsid w:val="001362FB"/>
    <w:rsid w:val="0013647F"/>
    <w:rsid w:val="0013659B"/>
    <w:rsid w:val="001365DE"/>
    <w:rsid w:val="001366FF"/>
    <w:rsid w:val="00136747"/>
    <w:rsid w:val="001367DC"/>
    <w:rsid w:val="001368FA"/>
    <w:rsid w:val="00136A5A"/>
    <w:rsid w:val="00136AFF"/>
    <w:rsid w:val="00136BD4"/>
    <w:rsid w:val="00136C1F"/>
    <w:rsid w:val="00136DDB"/>
    <w:rsid w:val="00136E25"/>
    <w:rsid w:val="00136F21"/>
    <w:rsid w:val="00136FEC"/>
    <w:rsid w:val="001371F1"/>
    <w:rsid w:val="001372B8"/>
    <w:rsid w:val="00137365"/>
    <w:rsid w:val="00137591"/>
    <w:rsid w:val="0013767F"/>
    <w:rsid w:val="001377A4"/>
    <w:rsid w:val="001378C9"/>
    <w:rsid w:val="001378DA"/>
    <w:rsid w:val="00137B08"/>
    <w:rsid w:val="00137B36"/>
    <w:rsid w:val="00137E66"/>
    <w:rsid w:val="00137E6A"/>
    <w:rsid w:val="00140019"/>
    <w:rsid w:val="0014018E"/>
    <w:rsid w:val="001402AF"/>
    <w:rsid w:val="001402E3"/>
    <w:rsid w:val="00140368"/>
    <w:rsid w:val="00140397"/>
    <w:rsid w:val="001404F0"/>
    <w:rsid w:val="001406CF"/>
    <w:rsid w:val="0014075A"/>
    <w:rsid w:val="0014081D"/>
    <w:rsid w:val="00140849"/>
    <w:rsid w:val="00140A12"/>
    <w:rsid w:val="00140BC4"/>
    <w:rsid w:val="00140C5F"/>
    <w:rsid w:val="00140CC6"/>
    <w:rsid w:val="00140E15"/>
    <w:rsid w:val="00140EFA"/>
    <w:rsid w:val="0014100A"/>
    <w:rsid w:val="001410F0"/>
    <w:rsid w:val="00141129"/>
    <w:rsid w:val="00141157"/>
    <w:rsid w:val="001411B0"/>
    <w:rsid w:val="001411C0"/>
    <w:rsid w:val="0014136D"/>
    <w:rsid w:val="00141864"/>
    <w:rsid w:val="00141C14"/>
    <w:rsid w:val="00141CB9"/>
    <w:rsid w:val="00141E4A"/>
    <w:rsid w:val="00141E9B"/>
    <w:rsid w:val="00141ED2"/>
    <w:rsid w:val="0014228B"/>
    <w:rsid w:val="001425C1"/>
    <w:rsid w:val="00142786"/>
    <w:rsid w:val="001427EF"/>
    <w:rsid w:val="00142A57"/>
    <w:rsid w:val="00142AC5"/>
    <w:rsid w:val="00142BD7"/>
    <w:rsid w:val="00142BDE"/>
    <w:rsid w:val="00142EA8"/>
    <w:rsid w:val="00142F28"/>
    <w:rsid w:val="00142F32"/>
    <w:rsid w:val="00143009"/>
    <w:rsid w:val="00143027"/>
    <w:rsid w:val="0014322C"/>
    <w:rsid w:val="00143276"/>
    <w:rsid w:val="00143634"/>
    <w:rsid w:val="001437D6"/>
    <w:rsid w:val="00143847"/>
    <w:rsid w:val="00143B04"/>
    <w:rsid w:val="00143CBE"/>
    <w:rsid w:val="00143D12"/>
    <w:rsid w:val="00143FD4"/>
    <w:rsid w:val="00144081"/>
    <w:rsid w:val="001440DD"/>
    <w:rsid w:val="001442E5"/>
    <w:rsid w:val="001443F0"/>
    <w:rsid w:val="0014444B"/>
    <w:rsid w:val="001444E1"/>
    <w:rsid w:val="00144585"/>
    <w:rsid w:val="0014459F"/>
    <w:rsid w:val="00144697"/>
    <w:rsid w:val="0014469A"/>
    <w:rsid w:val="00144718"/>
    <w:rsid w:val="0014495B"/>
    <w:rsid w:val="00144C38"/>
    <w:rsid w:val="00144EA7"/>
    <w:rsid w:val="00144EAB"/>
    <w:rsid w:val="00145586"/>
    <w:rsid w:val="001455C9"/>
    <w:rsid w:val="001455E0"/>
    <w:rsid w:val="001457C6"/>
    <w:rsid w:val="001457D7"/>
    <w:rsid w:val="00145B55"/>
    <w:rsid w:val="00145C81"/>
    <w:rsid w:val="00145D21"/>
    <w:rsid w:val="00145D58"/>
    <w:rsid w:val="00145DFD"/>
    <w:rsid w:val="00145E9A"/>
    <w:rsid w:val="00146025"/>
    <w:rsid w:val="00146035"/>
    <w:rsid w:val="00146172"/>
    <w:rsid w:val="00146188"/>
    <w:rsid w:val="001463E5"/>
    <w:rsid w:val="00146429"/>
    <w:rsid w:val="0014648D"/>
    <w:rsid w:val="001465B9"/>
    <w:rsid w:val="00146787"/>
    <w:rsid w:val="0014685D"/>
    <w:rsid w:val="00146899"/>
    <w:rsid w:val="0014692C"/>
    <w:rsid w:val="00146991"/>
    <w:rsid w:val="00146C03"/>
    <w:rsid w:val="00146FDC"/>
    <w:rsid w:val="00147043"/>
    <w:rsid w:val="001471B2"/>
    <w:rsid w:val="001472B4"/>
    <w:rsid w:val="00147332"/>
    <w:rsid w:val="0014771C"/>
    <w:rsid w:val="00147835"/>
    <w:rsid w:val="00147920"/>
    <w:rsid w:val="00147935"/>
    <w:rsid w:val="00147A6B"/>
    <w:rsid w:val="00147B59"/>
    <w:rsid w:val="00147B5A"/>
    <w:rsid w:val="00147BED"/>
    <w:rsid w:val="00147CD7"/>
    <w:rsid w:val="001501BC"/>
    <w:rsid w:val="0015021F"/>
    <w:rsid w:val="001505EF"/>
    <w:rsid w:val="00150613"/>
    <w:rsid w:val="00150627"/>
    <w:rsid w:val="001506E7"/>
    <w:rsid w:val="00150798"/>
    <w:rsid w:val="001509AE"/>
    <w:rsid w:val="001509DE"/>
    <w:rsid w:val="00150A43"/>
    <w:rsid w:val="00150B6F"/>
    <w:rsid w:val="00151056"/>
    <w:rsid w:val="001513A4"/>
    <w:rsid w:val="001513C2"/>
    <w:rsid w:val="001513D9"/>
    <w:rsid w:val="001514D9"/>
    <w:rsid w:val="00151B4F"/>
    <w:rsid w:val="00151FB4"/>
    <w:rsid w:val="001520AC"/>
    <w:rsid w:val="001520CF"/>
    <w:rsid w:val="001521A2"/>
    <w:rsid w:val="00152206"/>
    <w:rsid w:val="0015233E"/>
    <w:rsid w:val="00152545"/>
    <w:rsid w:val="00152550"/>
    <w:rsid w:val="0015268B"/>
    <w:rsid w:val="001528B3"/>
    <w:rsid w:val="001528D9"/>
    <w:rsid w:val="001528DD"/>
    <w:rsid w:val="001528E5"/>
    <w:rsid w:val="00152D2C"/>
    <w:rsid w:val="00152E19"/>
    <w:rsid w:val="00153549"/>
    <w:rsid w:val="001536AD"/>
    <w:rsid w:val="001536F7"/>
    <w:rsid w:val="00153851"/>
    <w:rsid w:val="001538B6"/>
    <w:rsid w:val="0015399E"/>
    <w:rsid w:val="00153A5D"/>
    <w:rsid w:val="00153ADB"/>
    <w:rsid w:val="00153BA0"/>
    <w:rsid w:val="00153BC1"/>
    <w:rsid w:val="00153CEF"/>
    <w:rsid w:val="00153FE5"/>
    <w:rsid w:val="001541D0"/>
    <w:rsid w:val="0015425E"/>
    <w:rsid w:val="0015435A"/>
    <w:rsid w:val="0015439C"/>
    <w:rsid w:val="00154678"/>
    <w:rsid w:val="00154D65"/>
    <w:rsid w:val="00154D8B"/>
    <w:rsid w:val="00154F0E"/>
    <w:rsid w:val="00155050"/>
    <w:rsid w:val="0015514E"/>
    <w:rsid w:val="0015519B"/>
    <w:rsid w:val="0015527B"/>
    <w:rsid w:val="00155509"/>
    <w:rsid w:val="0015556D"/>
    <w:rsid w:val="001555E0"/>
    <w:rsid w:val="00155680"/>
    <w:rsid w:val="00155690"/>
    <w:rsid w:val="00155752"/>
    <w:rsid w:val="0015576C"/>
    <w:rsid w:val="001557CE"/>
    <w:rsid w:val="001558C6"/>
    <w:rsid w:val="00155957"/>
    <w:rsid w:val="00155A73"/>
    <w:rsid w:val="00155B44"/>
    <w:rsid w:val="00155F76"/>
    <w:rsid w:val="0015612F"/>
    <w:rsid w:val="00156212"/>
    <w:rsid w:val="001562DA"/>
    <w:rsid w:val="00156373"/>
    <w:rsid w:val="001567D9"/>
    <w:rsid w:val="001567E4"/>
    <w:rsid w:val="00156936"/>
    <w:rsid w:val="001569C0"/>
    <w:rsid w:val="00156A69"/>
    <w:rsid w:val="00156C24"/>
    <w:rsid w:val="00156CB0"/>
    <w:rsid w:val="00156EE7"/>
    <w:rsid w:val="00156EEA"/>
    <w:rsid w:val="00156F12"/>
    <w:rsid w:val="00157200"/>
    <w:rsid w:val="001572EB"/>
    <w:rsid w:val="001572FD"/>
    <w:rsid w:val="001573EA"/>
    <w:rsid w:val="0015746B"/>
    <w:rsid w:val="0015753E"/>
    <w:rsid w:val="00157642"/>
    <w:rsid w:val="00157818"/>
    <w:rsid w:val="0015794B"/>
    <w:rsid w:val="00157C50"/>
    <w:rsid w:val="00157CAE"/>
    <w:rsid w:val="00157D7E"/>
    <w:rsid w:val="00157E39"/>
    <w:rsid w:val="00157FF9"/>
    <w:rsid w:val="00160079"/>
    <w:rsid w:val="001601C8"/>
    <w:rsid w:val="00160434"/>
    <w:rsid w:val="0016044E"/>
    <w:rsid w:val="0016061D"/>
    <w:rsid w:val="0016085C"/>
    <w:rsid w:val="00160BEE"/>
    <w:rsid w:val="00160E27"/>
    <w:rsid w:val="00160E73"/>
    <w:rsid w:val="00161161"/>
    <w:rsid w:val="0016120A"/>
    <w:rsid w:val="001613DC"/>
    <w:rsid w:val="001613DF"/>
    <w:rsid w:val="001617D0"/>
    <w:rsid w:val="00161906"/>
    <w:rsid w:val="00161D0F"/>
    <w:rsid w:val="0016209F"/>
    <w:rsid w:val="001623F0"/>
    <w:rsid w:val="0016252A"/>
    <w:rsid w:val="0016253F"/>
    <w:rsid w:val="001625A1"/>
    <w:rsid w:val="0016276C"/>
    <w:rsid w:val="00162824"/>
    <w:rsid w:val="001628BA"/>
    <w:rsid w:val="001628BB"/>
    <w:rsid w:val="00162AB1"/>
    <w:rsid w:val="00162EDA"/>
    <w:rsid w:val="00162F1D"/>
    <w:rsid w:val="00162F24"/>
    <w:rsid w:val="001630A7"/>
    <w:rsid w:val="0016317E"/>
    <w:rsid w:val="001633D1"/>
    <w:rsid w:val="00163420"/>
    <w:rsid w:val="001634E3"/>
    <w:rsid w:val="00163690"/>
    <w:rsid w:val="001639AA"/>
    <w:rsid w:val="001639AD"/>
    <w:rsid w:val="00163DFB"/>
    <w:rsid w:val="001642B5"/>
    <w:rsid w:val="001642BC"/>
    <w:rsid w:val="0016439D"/>
    <w:rsid w:val="0016448A"/>
    <w:rsid w:val="001644D2"/>
    <w:rsid w:val="001644FF"/>
    <w:rsid w:val="00164508"/>
    <w:rsid w:val="0016456D"/>
    <w:rsid w:val="00164652"/>
    <w:rsid w:val="001647AD"/>
    <w:rsid w:val="0016480F"/>
    <w:rsid w:val="001648B0"/>
    <w:rsid w:val="001648D4"/>
    <w:rsid w:val="0016493D"/>
    <w:rsid w:val="001649AA"/>
    <w:rsid w:val="00164CE2"/>
    <w:rsid w:val="00164F41"/>
    <w:rsid w:val="001650BD"/>
    <w:rsid w:val="0016517D"/>
    <w:rsid w:val="001652EE"/>
    <w:rsid w:val="00165346"/>
    <w:rsid w:val="00165389"/>
    <w:rsid w:val="001653D2"/>
    <w:rsid w:val="001653D3"/>
    <w:rsid w:val="0016552B"/>
    <w:rsid w:val="00165573"/>
    <w:rsid w:val="0016574B"/>
    <w:rsid w:val="0016574D"/>
    <w:rsid w:val="00165873"/>
    <w:rsid w:val="001659B6"/>
    <w:rsid w:val="001659CB"/>
    <w:rsid w:val="001659D4"/>
    <w:rsid w:val="00165E92"/>
    <w:rsid w:val="001661A1"/>
    <w:rsid w:val="00166211"/>
    <w:rsid w:val="00166342"/>
    <w:rsid w:val="00166992"/>
    <w:rsid w:val="00166B36"/>
    <w:rsid w:val="00166BD5"/>
    <w:rsid w:val="00166CAA"/>
    <w:rsid w:val="00166EE6"/>
    <w:rsid w:val="0016705B"/>
    <w:rsid w:val="001671A1"/>
    <w:rsid w:val="00167304"/>
    <w:rsid w:val="00167665"/>
    <w:rsid w:val="00167695"/>
    <w:rsid w:val="001676CC"/>
    <w:rsid w:val="00167B57"/>
    <w:rsid w:val="00167CD9"/>
    <w:rsid w:val="00167CFB"/>
    <w:rsid w:val="00167E6A"/>
    <w:rsid w:val="00170098"/>
    <w:rsid w:val="0017024E"/>
    <w:rsid w:val="0017026C"/>
    <w:rsid w:val="00170309"/>
    <w:rsid w:val="0017079D"/>
    <w:rsid w:val="001708AE"/>
    <w:rsid w:val="0017094A"/>
    <w:rsid w:val="001709DD"/>
    <w:rsid w:val="00170AFC"/>
    <w:rsid w:val="00170E4C"/>
    <w:rsid w:val="0017107D"/>
    <w:rsid w:val="001710A3"/>
    <w:rsid w:val="001710C9"/>
    <w:rsid w:val="00171194"/>
    <w:rsid w:val="0017153B"/>
    <w:rsid w:val="00171631"/>
    <w:rsid w:val="00171882"/>
    <w:rsid w:val="00171A11"/>
    <w:rsid w:val="00171A5F"/>
    <w:rsid w:val="00171B45"/>
    <w:rsid w:val="00171C81"/>
    <w:rsid w:val="00171CF4"/>
    <w:rsid w:val="00171D35"/>
    <w:rsid w:val="00171E5C"/>
    <w:rsid w:val="001720B7"/>
    <w:rsid w:val="001720E5"/>
    <w:rsid w:val="001722F0"/>
    <w:rsid w:val="00172552"/>
    <w:rsid w:val="00172660"/>
    <w:rsid w:val="00172930"/>
    <w:rsid w:val="00172D2F"/>
    <w:rsid w:val="00172EB9"/>
    <w:rsid w:val="00172EDF"/>
    <w:rsid w:val="00172F7E"/>
    <w:rsid w:val="0017307F"/>
    <w:rsid w:val="00173126"/>
    <w:rsid w:val="001733D7"/>
    <w:rsid w:val="001733FE"/>
    <w:rsid w:val="0017374A"/>
    <w:rsid w:val="00173804"/>
    <w:rsid w:val="0017380F"/>
    <w:rsid w:val="001738C3"/>
    <w:rsid w:val="001738DF"/>
    <w:rsid w:val="00173D83"/>
    <w:rsid w:val="00173ED3"/>
    <w:rsid w:val="00174124"/>
    <w:rsid w:val="0017426A"/>
    <w:rsid w:val="00174287"/>
    <w:rsid w:val="00174447"/>
    <w:rsid w:val="001744EE"/>
    <w:rsid w:val="0017489E"/>
    <w:rsid w:val="00174C51"/>
    <w:rsid w:val="00174C62"/>
    <w:rsid w:val="00174C79"/>
    <w:rsid w:val="00174D1C"/>
    <w:rsid w:val="00174D76"/>
    <w:rsid w:val="0017501E"/>
    <w:rsid w:val="0017516C"/>
    <w:rsid w:val="001751DD"/>
    <w:rsid w:val="0017541D"/>
    <w:rsid w:val="0017548F"/>
    <w:rsid w:val="0017549E"/>
    <w:rsid w:val="00175572"/>
    <w:rsid w:val="00175643"/>
    <w:rsid w:val="00175657"/>
    <w:rsid w:val="0017569D"/>
    <w:rsid w:val="00175753"/>
    <w:rsid w:val="001757B9"/>
    <w:rsid w:val="0017598F"/>
    <w:rsid w:val="00175D40"/>
    <w:rsid w:val="00175DB2"/>
    <w:rsid w:val="00175DD3"/>
    <w:rsid w:val="00175EF4"/>
    <w:rsid w:val="00176132"/>
    <w:rsid w:val="0017623F"/>
    <w:rsid w:val="001762D8"/>
    <w:rsid w:val="00176818"/>
    <w:rsid w:val="00176A14"/>
    <w:rsid w:val="00176D6A"/>
    <w:rsid w:val="00176F09"/>
    <w:rsid w:val="00176F10"/>
    <w:rsid w:val="00176F50"/>
    <w:rsid w:val="00177122"/>
    <w:rsid w:val="001771E5"/>
    <w:rsid w:val="00177442"/>
    <w:rsid w:val="00177550"/>
    <w:rsid w:val="00177669"/>
    <w:rsid w:val="001776B7"/>
    <w:rsid w:val="00177818"/>
    <w:rsid w:val="0017790E"/>
    <w:rsid w:val="00177963"/>
    <w:rsid w:val="00177B49"/>
    <w:rsid w:val="00177C3B"/>
    <w:rsid w:val="00177C47"/>
    <w:rsid w:val="00177CC5"/>
    <w:rsid w:val="001800D6"/>
    <w:rsid w:val="001801CA"/>
    <w:rsid w:val="001804D9"/>
    <w:rsid w:val="0018053C"/>
    <w:rsid w:val="001805C7"/>
    <w:rsid w:val="0018067D"/>
    <w:rsid w:val="001806C3"/>
    <w:rsid w:val="00180850"/>
    <w:rsid w:val="001808FE"/>
    <w:rsid w:val="001809DF"/>
    <w:rsid w:val="00180CF9"/>
    <w:rsid w:val="00180D91"/>
    <w:rsid w:val="00181164"/>
    <w:rsid w:val="00181172"/>
    <w:rsid w:val="001811EA"/>
    <w:rsid w:val="00181280"/>
    <w:rsid w:val="001812B4"/>
    <w:rsid w:val="0018131F"/>
    <w:rsid w:val="001814EE"/>
    <w:rsid w:val="001817C9"/>
    <w:rsid w:val="00181A42"/>
    <w:rsid w:val="00181A85"/>
    <w:rsid w:val="00181AB0"/>
    <w:rsid w:val="00181C66"/>
    <w:rsid w:val="00181D4C"/>
    <w:rsid w:val="00181DF7"/>
    <w:rsid w:val="00181E3B"/>
    <w:rsid w:val="00181FCA"/>
    <w:rsid w:val="0018217A"/>
    <w:rsid w:val="0018224E"/>
    <w:rsid w:val="00182257"/>
    <w:rsid w:val="001823A7"/>
    <w:rsid w:val="001823DF"/>
    <w:rsid w:val="00182415"/>
    <w:rsid w:val="00182421"/>
    <w:rsid w:val="001827AA"/>
    <w:rsid w:val="00182807"/>
    <w:rsid w:val="00182B5F"/>
    <w:rsid w:val="00182B7A"/>
    <w:rsid w:val="00182BFD"/>
    <w:rsid w:val="00182C0E"/>
    <w:rsid w:val="00182D9E"/>
    <w:rsid w:val="00182DF0"/>
    <w:rsid w:val="00183154"/>
    <w:rsid w:val="00183398"/>
    <w:rsid w:val="001833FD"/>
    <w:rsid w:val="001835AB"/>
    <w:rsid w:val="001836CC"/>
    <w:rsid w:val="001838ED"/>
    <w:rsid w:val="001838EE"/>
    <w:rsid w:val="00183BC2"/>
    <w:rsid w:val="00183F3E"/>
    <w:rsid w:val="00184113"/>
    <w:rsid w:val="00184261"/>
    <w:rsid w:val="00184288"/>
    <w:rsid w:val="001842AC"/>
    <w:rsid w:val="00184322"/>
    <w:rsid w:val="0018432D"/>
    <w:rsid w:val="001843A4"/>
    <w:rsid w:val="00184436"/>
    <w:rsid w:val="00184450"/>
    <w:rsid w:val="00184752"/>
    <w:rsid w:val="00184761"/>
    <w:rsid w:val="001848CA"/>
    <w:rsid w:val="00184C2F"/>
    <w:rsid w:val="00184C54"/>
    <w:rsid w:val="00184E64"/>
    <w:rsid w:val="00184FE9"/>
    <w:rsid w:val="00185093"/>
    <w:rsid w:val="00185153"/>
    <w:rsid w:val="00185165"/>
    <w:rsid w:val="00185179"/>
    <w:rsid w:val="00185776"/>
    <w:rsid w:val="001857F4"/>
    <w:rsid w:val="00185A04"/>
    <w:rsid w:val="00185E30"/>
    <w:rsid w:val="00185FD8"/>
    <w:rsid w:val="001862B2"/>
    <w:rsid w:val="0018657A"/>
    <w:rsid w:val="00186628"/>
    <w:rsid w:val="001866B6"/>
    <w:rsid w:val="00186703"/>
    <w:rsid w:val="00186731"/>
    <w:rsid w:val="001867CB"/>
    <w:rsid w:val="00186885"/>
    <w:rsid w:val="001868C6"/>
    <w:rsid w:val="00186A4C"/>
    <w:rsid w:val="00186B29"/>
    <w:rsid w:val="00186C1D"/>
    <w:rsid w:val="00186ED5"/>
    <w:rsid w:val="00186FA7"/>
    <w:rsid w:val="00186FA8"/>
    <w:rsid w:val="001872F3"/>
    <w:rsid w:val="0018733B"/>
    <w:rsid w:val="001874B0"/>
    <w:rsid w:val="001875EB"/>
    <w:rsid w:val="0018762F"/>
    <w:rsid w:val="001878A7"/>
    <w:rsid w:val="001879D0"/>
    <w:rsid w:val="00187B5B"/>
    <w:rsid w:val="00187B84"/>
    <w:rsid w:val="00187CAB"/>
    <w:rsid w:val="00187E65"/>
    <w:rsid w:val="00187FCA"/>
    <w:rsid w:val="0019007A"/>
    <w:rsid w:val="001904EE"/>
    <w:rsid w:val="00190652"/>
    <w:rsid w:val="00190997"/>
    <w:rsid w:val="00190A33"/>
    <w:rsid w:val="00190C4D"/>
    <w:rsid w:val="00190D5C"/>
    <w:rsid w:val="00190DA8"/>
    <w:rsid w:val="00190F04"/>
    <w:rsid w:val="0019107A"/>
    <w:rsid w:val="001911D1"/>
    <w:rsid w:val="00191203"/>
    <w:rsid w:val="0019130D"/>
    <w:rsid w:val="001913C2"/>
    <w:rsid w:val="001913CD"/>
    <w:rsid w:val="00191638"/>
    <w:rsid w:val="0019195E"/>
    <w:rsid w:val="00191A6C"/>
    <w:rsid w:val="00191AC5"/>
    <w:rsid w:val="00191AD0"/>
    <w:rsid w:val="00191D34"/>
    <w:rsid w:val="00192110"/>
    <w:rsid w:val="001922A3"/>
    <w:rsid w:val="0019230B"/>
    <w:rsid w:val="0019237D"/>
    <w:rsid w:val="00192610"/>
    <w:rsid w:val="00192637"/>
    <w:rsid w:val="001926D8"/>
    <w:rsid w:val="00192A46"/>
    <w:rsid w:val="00192D52"/>
    <w:rsid w:val="00193068"/>
    <w:rsid w:val="0019310A"/>
    <w:rsid w:val="001931EA"/>
    <w:rsid w:val="00193209"/>
    <w:rsid w:val="0019326A"/>
    <w:rsid w:val="00193486"/>
    <w:rsid w:val="001935DA"/>
    <w:rsid w:val="0019377E"/>
    <w:rsid w:val="0019391C"/>
    <w:rsid w:val="00193B6A"/>
    <w:rsid w:val="00193BD4"/>
    <w:rsid w:val="00193F58"/>
    <w:rsid w:val="0019423A"/>
    <w:rsid w:val="0019446A"/>
    <w:rsid w:val="00194488"/>
    <w:rsid w:val="00194617"/>
    <w:rsid w:val="0019464B"/>
    <w:rsid w:val="0019466B"/>
    <w:rsid w:val="00194836"/>
    <w:rsid w:val="001949DE"/>
    <w:rsid w:val="00194B49"/>
    <w:rsid w:val="00194DA9"/>
    <w:rsid w:val="00194DCD"/>
    <w:rsid w:val="00194F91"/>
    <w:rsid w:val="00195025"/>
    <w:rsid w:val="00195054"/>
    <w:rsid w:val="0019514F"/>
    <w:rsid w:val="0019523A"/>
    <w:rsid w:val="00195484"/>
    <w:rsid w:val="00195544"/>
    <w:rsid w:val="001957C9"/>
    <w:rsid w:val="00195A1E"/>
    <w:rsid w:val="00195A94"/>
    <w:rsid w:val="00195A99"/>
    <w:rsid w:val="00195ADA"/>
    <w:rsid w:val="00195C5F"/>
    <w:rsid w:val="00196009"/>
    <w:rsid w:val="00196265"/>
    <w:rsid w:val="001962D8"/>
    <w:rsid w:val="001963F1"/>
    <w:rsid w:val="00196651"/>
    <w:rsid w:val="001966F4"/>
    <w:rsid w:val="001967AB"/>
    <w:rsid w:val="0019688A"/>
    <w:rsid w:val="001969F6"/>
    <w:rsid w:val="00196CF2"/>
    <w:rsid w:val="00196DFE"/>
    <w:rsid w:val="00196E43"/>
    <w:rsid w:val="00196E49"/>
    <w:rsid w:val="00196F22"/>
    <w:rsid w:val="00196FCE"/>
    <w:rsid w:val="00197007"/>
    <w:rsid w:val="001970B8"/>
    <w:rsid w:val="001970C9"/>
    <w:rsid w:val="001972A7"/>
    <w:rsid w:val="001972B7"/>
    <w:rsid w:val="00197314"/>
    <w:rsid w:val="00197418"/>
    <w:rsid w:val="00197430"/>
    <w:rsid w:val="00197682"/>
    <w:rsid w:val="00197874"/>
    <w:rsid w:val="001979C1"/>
    <w:rsid w:val="00197DF0"/>
    <w:rsid w:val="00197F39"/>
    <w:rsid w:val="001A00AD"/>
    <w:rsid w:val="001A00FD"/>
    <w:rsid w:val="001A028C"/>
    <w:rsid w:val="001A033B"/>
    <w:rsid w:val="001A0353"/>
    <w:rsid w:val="001A03BD"/>
    <w:rsid w:val="001A0402"/>
    <w:rsid w:val="001A05D6"/>
    <w:rsid w:val="001A07A7"/>
    <w:rsid w:val="001A0857"/>
    <w:rsid w:val="001A0911"/>
    <w:rsid w:val="001A09DB"/>
    <w:rsid w:val="001A0E6E"/>
    <w:rsid w:val="001A0F91"/>
    <w:rsid w:val="001A12A5"/>
    <w:rsid w:val="001A1462"/>
    <w:rsid w:val="001A14E2"/>
    <w:rsid w:val="001A15E7"/>
    <w:rsid w:val="001A168A"/>
    <w:rsid w:val="001A1A71"/>
    <w:rsid w:val="001A1A7D"/>
    <w:rsid w:val="001A1B0A"/>
    <w:rsid w:val="001A1DDB"/>
    <w:rsid w:val="001A1E27"/>
    <w:rsid w:val="001A1F5F"/>
    <w:rsid w:val="001A21D0"/>
    <w:rsid w:val="001A2260"/>
    <w:rsid w:val="001A264A"/>
    <w:rsid w:val="001A28CA"/>
    <w:rsid w:val="001A2A80"/>
    <w:rsid w:val="001A2CA7"/>
    <w:rsid w:val="001A2D99"/>
    <w:rsid w:val="001A2E48"/>
    <w:rsid w:val="001A2EB8"/>
    <w:rsid w:val="001A30FA"/>
    <w:rsid w:val="001A3250"/>
    <w:rsid w:val="001A333D"/>
    <w:rsid w:val="001A33EE"/>
    <w:rsid w:val="001A36DF"/>
    <w:rsid w:val="001A3855"/>
    <w:rsid w:val="001A393E"/>
    <w:rsid w:val="001A3961"/>
    <w:rsid w:val="001A3A3F"/>
    <w:rsid w:val="001A3DF2"/>
    <w:rsid w:val="001A3E20"/>
    <w:rsid w:val="001A3FCB"/>
    <w:rsid w:val="001A4312"/>
    <w:rsid w:val="001A458B"/>
    <w:rsid w:val="001A475C"/>
    <w:rsid w:val="001A4785"/>
    <w:rsid w:val="001A4A7B"/>
    <w:rsid w:val="001A4C0C"/>
    <w:rsid w:val="001A4DF4"/>
    <w:rsid w:val="001A4E2D"/>
    <w:rsid w:val="001A4F17"/>
    <w:rsid w:val="001A50EF"/>
    <w:rsid w:val="001A5318"/>
    <w:rsid w:val="001A5365"/>
    <w:rsid w:val="001A5495"/>
    <w:rsid w:val="001A54A1"/>
    <w:rsid w:val="001A5515"/>
    <w:rsid w:val="001A5528"/>
    <w:rsid w:val="001A5783"/>
    <w:rsid w:val="001A59C6"/>
    <w:rsid w:val="001A59E7"/>
    <w:rsid w:val="001A5C1B"/>
    <w:rsid w:val="001A5EB8"/>
    <w:rsid w:val="001A60A9"/>
    <w:rsid w:val="001A6113"/>
    <w:rsid w:val="001A615B"/>
    <w:rsid w:val="001A6243"/>
    <w:rsid w:val="001A62AB"/>
    <w:rsid w:val="001A639F"/>
    <w:rsid w:val="001A66C1"/>
    <w:rsid w:val="001A6742"/>
    <w:rsid w:val="001A681D"/>
    <w:rsid w:val="001A68DE"/>
    <w:rsid w:val="001A6941"/>
    <w:rsid w:val="001A69D7"/>
    <w:rsid w:val="001A6A83"/>
    <w:rsid w:val="001A6A9E"/>
    <w:rsid w:val="001A6A9F"/>
    <w:rsid w:val="001A6AA7"/>
    <w:rsid w:val="001A6B23"/>
    <w:rsid w:val="001A6D45"/>
    <w:rsid w:val="001A6EA3"/>
    <w:rsid w:val="001A7112"/>
    <w:rsid w:val="001A72F5"/>
    <w:rsid w:val="001A74BA"/>
    <w:rsid w:val="001A767E"/>
    <w:rsid w:val="001A7783"/>
    <w:rsid w:val="001A788D"/>
    <w:rsid w:val="001A79ED"/>
    <w:rsid w:val="001A7A6A"/>
    <w:rsid w:val="001A7BCA"/>
    <w:rsid w:val="001A7C86"/>
    <w:rsid w:val="001A7CD6"/>
    <w:rsid w:val="001A7CF2"/>
    <w:rsid w:val="001A7D1E"/>
    <w:rsid w:val="001A7DFA"/>
    <w:rsid w:val="001A7E4C"/>
    <w:rsid w:val="001B0040"/>
    <w:rsid w:val="001B015B"/>
    <w:rsid w:val="001B029B"/>
    <w:rsid w:val="001B036A"/>
    <w:rsid w:val="001B055F"/>
    <w:rsid w:val="001B0654"/>
    <w:rsid w:val="001B076D"/>
    <w:rsid w:val="001B08CA"/>
    <w:rsid w:val="001B0933"/>
    <w:rsid w:val="001B0AA7"/>
    <w:rsid w:val="001B0AE4"/>
    <w:rsid w:val="001B0CF7"/>
    <w:rsid w:val="001B0DFB"/>
    <w:rsid w:val="001B0F55"/>
    <w:rsid w:val="001B1383"/>
    <w:rsid w:val="001B13EF"/>
    <w:rsid w:val="001B13F1"/>
    <w:rsid w:val="001B1407"/>
    <w:rsid w:val="001B17EC"/>
    <w:rsid w:val="001B1800"/>
    <w:rsid w:val="001B182D"/>
    <w:rsid w:val="001B1851"/>
    <w:rsid w:val="001B18BA"/>
    <w:rsid w:val="001B1DE6"/>
    <w:rsid w:val="001B1E20"/>
    <w:rsid w:val="001B1F14"/>
    <w:rsid w:val="001B21C7"/>
    <w:rsid w:val="001B2435"/>
    <w:rsid w:val="001B2458"/>
    <w:rsid w:val="001B2471"/>
    <w:rsid w:val="001B24E0"/>
    <w:rsid w:val="001B25D8"/>
    <w:rsid w:val="001B268B"/>
    <w:rsid w:val="001B2B7B"/>
    <w:rsid w:val="001B2BF1"/>
    <w:rsid w:val="001B2C6D"/>
    <w:rsid w:val="001B2D10"/>
    <w:rsid w:val="001B2FAD"/>
    <w:rsid w:val="001B3266"/>
    <w:rsid w:val="001B34CB"/>
    <w:rsid w:val="001B387A"/>
    <w:rsid w:val="001B387F"/>
    <w:rsid w:val="001B3911"/>
    <w:rsid w:val="001B399E"/>
    <w:rsid w:val="001B39BD"/>
    <w:rsid w:val="001B3BB2"/>
    <w:rsid w:val="001B3BC6"/>
    <w:rsid w:val="001B3BE6"/>
    <w:rsid w:val="001B3BFC"/>
    <w:rsid w:val="001B3D38"/>
    <w:rsid w:val="001B3E0C"/>
    <w:rsid w:val="001B3E8A"/>
    <w:rsid w:val="001B3EA4"/>
    <w:rsid w:val="001B4056"/>
    <w:rsid w:val="001B43E9"/>
    <w:rsid w:val="001B4B29"/>
    <w:rsid w:val="001B4D05"/>
    <w:rsid w:val="001B4D5C"/>
    <w:rsid w:val="001B4E33"/>
    <w:rsid w:val="001B4EBC"/>
    <w:rsid w:val="001B4F36"/>
    <w:rsid w:val="001B50B0"/>
    <w:rsid w:val="001B524A"/>
    <w:rsid w:val="001B5401"/>
    <w:rsid w:val="001B5486"/>
    <w:rsid w:val="001B55AD"/>
    <w:rsid w:val="001B56C5"/>
    <w:rsid w:val="001B589E"/>
    <w:rsid w:val="001B58AE"/>
    <w:rsid w:val="001B594F"/>
    <w:rsid w:val="001B5963"/>
    <w:rsid w:val="001B5AB1"/>
    <w:rsid w:val="001B5B43"/>
    <w:rsid w:val="001B5CED"/>
    <w:rsid w:val="001B5DDC"/>
    <w:rsid w:val="001B5DF6"/>
    <w:rsid w:val="001B5F5C"/>
    <w:rsid w:val="001B6075"/>
    <w:rsid w:val="001B634E"/>
    <w:rsid w:val="001B646E"/>
    <w:rsid w:val="001B6547"/>
    <w:rsid w:val="001B65CA"/>
    <w:rsid w:val="001B65FD"/>
    <w:rsid w:val="001B670D"/>
    <w:rsid w:val="001B6E17"/>
    <w:rsid w:val="001B6E43"/>
    <w:rsid w:val="001B705D"/>
    <w:rsid w:val="001B70A9"/>
    <w:rsid w:val="001B71A8"/>
    <w:rsid w:val="001B729E"/>
    <w:rsid w:val="001B74A4"/>
    <w:rsid w:val="001B7579"/>
    <w:rsid w:val="001B7680"/>
    <w:rsid w:val="001B780E"/>
    <w:rsid w:val="001B78B5"/>
    <w:rsid w:val="001B78D2"/>
    <w:rsid w:val="001B79EF"/>
    <w:rsid w:val="001B7A5D"/>
    <w:rsid w:val="001B7D59"/>
    <w:rsid w:val="001B7D62"/>
    <w:rsid w:val="001B7DE8"/>
    <w:rsid w:val="001C02E1"/>
    <w:rsid w:val="001C03CC"/>
    <w:rsid w:val="001C06CA"/>
    <w:rsid w:val="001C06F2"/>
    <w:rsid w:val="001C086A"/>
    <w:rsid w:val="001C086F"/>
    <w:rsid w:val="001C0894"/>
    <w:rsid w:val="001C0962"/>
    <w:rsid w:val="001C0ADF"/>
    <w:rsid w:val="001C0B2A"/>
    <w:rsid w:val="001C0BB7"/>
    <w:rsid w:val="001C0F05"/>
    <w:rsid w:val="001C0F66"/>
    <w:rsid w:val="001C130D"/>
    <w:rsid w:val="001C141D"/>
    <w:rsid w:val="001C15F3"/>
    <w:rsid w:val="001C16A5"/>
    <w:rsid w:val="001C1875"/>
    <w:rsid w:val="001C18CB"/>
    <w:rsid w:val="001C18E4"/>
    <w:rsid w:val="001C1B25"/>
    <w:rsid w:val="001C1B47"/>
    <w:rsid w:val="001C1D5E"/>
    <w:rsid w:val="001C1F4A"/>
    <w:rsid w:val="001C2066"/>
    <w:rsid w:val="001C207A"/>
    <w:rsid w:val="001C215D"/>
    <w:rsid w:val="001C220D"/>
    <w:rsid w:val="001C2488"/>
    <w:rsid w:val="001C24EF"/>
    <w:rsid w:val="001C27E4"/>
    <w:rsid w:val="001C291B"/>
    <w:rsid w:val="001C2984"/>
    <w:rsid w:val="001C2A83"/>
    <w:rsid w:val="001C2AE1"/>
    <w:rsid w:val="001C2BE8"/>
    <w:rsid w:val="001C2CE6"/>
    <w:rsid w:val="001C315C"/>
    <w:rsid w:val="001C32F7"/>
    <w:rsid w:val="001C3373"/>
    <w:rsid w:val="001C3408"/>
    <w:rsid w:val="001C347C"/>
    <w:rsid w:val="001C3663"/>
    <w:rsid w:val="001C388B"/>
    <w:rsid w:val="001C3999"/>
    <w:rsid w:val="001C39F3"/>
    <w:rsid w:val="001C3A7B"/>
    <w:rsid w:val="001C3B4D"/>
    <w:rsid w:val="001C3BFA"/>
    <w:rsid w:val="001C3CDB"/>
    <w:rsid w:val="001C3F3B"/>
    <w:rsid w:val="001C4077"/>
    <w:rsid w:val="001C40AF"/>
    <w:rsid w:val="001C4140"/>
    <w:rsid w:val="001C4292"/>
    <w:rsid w:val="001C434A"/>
    <w:rsid w:val="001C4359"/>
    <w:rsid w:val="001C4585"/>
    <w:rsid w:val="001C45DB"/>
    <w:rsid w:val="001C46EC"/>
    <w:rsid w:val="001C4917"/>
    <w:rsid w:val="001C4920"/>
    <w:rsid w:val="001C4A1B"/>
    <w:rsid w:val="001C4DAF"/>
    <w:rsid w:val="001C4EE8"/>
    <w:rsid w:val="001C4FB3"/>
    <w:rsid w:val="001C5041"/>
    <w:rsid w:val="001C509E"/>
    <w:rsid w:val="001C50A7"/>
    <w:rsid w:val="001C5189"/>
    <w:rsid w:val="001C562C"/>
    <w:rsid w:val="001C57F2"/>
    <w:rsid w:val="001C5A7E"/>
    <w:rsid w:val="001C5B96"/>
    <w:rsid w:val="001C5C27"/>
    <w:rsid w:val="001C5C41"/>
    <w:rsid w:val="001C5D7F"/>
    <w:rsid w:val="001C5F77"/>
    <w:rsid w:val="001C6044"/>
    <w:rsid w:val="001C614D"/>
    <w:rsid w:val="001C6459"/>
    <w:rsid w:val="001C6632"/>
    <w:rsid w:val="001C66FF"/>
    <w:rsid w:val="001C6869"/>
    <w:rsid w:val="001C68A4"/>
    <w:rsid w:val="001C6D7E"/>
    <w:rsid w:val="001C6FA6"/>
    <w:rsid w:val="001C6FA8"/>
    <w:rsid w:val="001C6FC0"/>
    <w:rsid w:val="001C72F6"/>
    <w:rsid w:val="001C738E"/>
    <w:rsid w:val="001C7646"/>
    <w:rsid w:val="001C779D"/>
    <w:rsid w:val="001C7FE2"/>
    <w:rsid w:val="001D0869"/>
    <w:rsid w:val="001D0A13"/>
    <w:rsid w:val="001D0B79"/>
    <w:rsid w:val="001D0CA3"/>
    <w:rsid w:val="001D0CD2"/>
    <w:rsid w:val="001D0FA3"/>
    <w:rsid w:val="001D105A"/>
    <w:rsid w:val="001D1225"/>
    <w:rsid w:val="001D1228"/>
    <w:rsid w:val="001D138D"/>
    <w:rsid w:val="001D1601"/>
    <w:rsid w:val="001D1718"/>
    <w:rsid w:val="001D1789"/>
    <w:rsid w:val="001D183C"/>
    <w:rsid w:val="001D18F5"/>
    <w:rsid w:val="001D1913"/>
    <w:rsid w:val="001D1995"/>
    <w:rsid w:val="001D19DE"/>
    <w:rsid w:val="001D1A58"/>
    <w:rsid w:val="001D1C67"/>
    <w:rsid w:val="001D1D4F"/>
    <w:rsid w:val="001D1F1E"/>
    <w:rsid w:val="001D2023"/>
    <w:rsid w:val="001D20F3"/>
    <w:rsid w:val="001D2141"/>
    <w:rsid w:val="001D23D6"/>
    <w:rsid w:val="001D254B"/>
    <w:rsid w:val="001D2610"/>
    <w:rsid w:val="001D2625"/>
    <w:rsid w:val="001D26B6"/>
    <w:rsid w:val="001D2804"/>
    <w:rsid w:val="001D2A15"/>
    <w:rsid w:val="001D2CD0"/>
    <w:rsid w:val="001D2CDD"/>
    <w:rsid w:val="001D2D83"/>
    <w:rsid w:val="001D2FB2"/>
    <w:rsid w:val="001D2FCC"/>
    <w:rsid w:val="001D3161"/>
    <w:rsid w:val="001D36DE"/>
    <w:rsid w:val="001D36F2"/>
    <w:rsid w:val="001D375C"/>
    <w:rsid w:val="001D3E47"/>
    <w:rsid w:val="001D3ED5"/>
    <w:rsid w:val="001D42FF"/>
    <w:rsid w:val="001D4313"/>
    <w:rsid w:val="001D4423"/>
    <w:rsid w:val="001D4468"/>
    <w:rsid w:val="001D44A7"/>
    <w:rsid w:val="001D4593"/>
    <w:rsid w:val="001D46A2"/>
    <w:rsid w:val="001D4740"/>
    <w:rsid w:val="001D47B7"/>
    <w:rsid w:val="001D493B"/>
    <w:rsid w:val="001D49DD"/>
    <w:rsid w:val="001D49F7"/>
    <w:rsid w:val="001D4C22"/>
    <w:rsid w:val="001D4C38"/>
    <w:rsid w:val="001D5083"/>
    <w:rsid w:val="001D5222"/>
    <w:rsid w:val="001D539D"/>
    <w:rsid w:val="001D53D4"/>
    <w:rsid w:val="001D56B4"/>
    <w:rsid w:val="001D57DD"/>
    <w:rsid w:val="001D5862"/>
    <w:rsid w:val="001D59D5"/>
    <w:rsid w:val="001D59D9"/>
    <w:rsid w:val="001D5FB4"/>
    <w:rsid w:val="001D6017"/>
    <w:rsid w:val="001D62DB"/>
    <w:rsid w:val="001D636E"/>
    <w:rsid w:val="001D64D1"/>
    <w:rsid w:val="001D651A"/>
    <w:rsid w:val="001D6653"/>
    <w:rsid w:val="001D6C21"/>
    <w:rsid w:val="001D6D6E"/>
    <w:rsid w:val="001D6DB4"/>
    <w:rsid w:val="001D6DCF"/>
    <w:rsid w:val="001D6EB7"/>
    <w:rsid w:val="001D6FEA"/>
    <w:rsid w:val="001D714D"/>
    <w:rsid w:val="001D71B2"/>
    <w:rsid w:val="001D7364"/>
    <w:rsid w:val="001D737C"/>
    <w:rsid w:val="001D73EB"/>
    <w:rsid w:val="001D749E"/>
    <w:rsid w:val="001D75FB"/>
    <w:rsid w:val="001D761F"/>
    <w:rsid w:val="001D7698"/>
    <w:rsid w:val="001D76E2"/>
    <w:rsid w:val="001D771E"/>
    <w:rsid w:val="001D7754"/>
    <w:rsid w:val="001D7797"/>
    <w:rsid w:val="001D77F9"/>
    <w:rsid w:val="001D7981"/>
    <w:rsid w:val="001D7AB8"/>
    <w:rsid w:val="001D7AC0"/>
    <w:rsid w:val="001D7AE5"/>
    <w:rsid w:val="001D7B7F"/>
    <w:rsid w:val="001D7BB4"/>
    <w:rsid w:val="001D7C3A"/>
    <w:rsid w:val="001D7D2A"/>
    <w:rsid w:val="001D7D55"/>
    <w:rsid w:val="001D7D84"/>
    <w:rsid w:val="001D7DA2"/>
    <w:rsid w:val="001E006B"/>
    <w:rsid w:val="001E087A"/>
    <w:rsid w:val="001E0C13"/>
    <w:rsid w:val="001E0C6D"/>
    <w:rsid w:val="001E0C9F"/>
    <w:rsid w:val="001E0E5C"/>
    <w:rsid w:val="001E0FE9"/>
    <w:rsid w:val="001E101C"/>
    <w:rsid w:val="001E1050"/>
    <w:rsid w:val="001E121C"/>
    <w:rsid w:val="001E134F"/>
    <w:rsid w:val="001E136A"/>
    <w:rsid w:val="001E1562"/>
    <w:rsid w:val="001E1576"/>
    <w:rsid w:val="001E1625"/>
    <w:rsid w:val="001E17F6"/>
    <w:rsid w:val="001E1CE7"/>
    <w:rsid w:val="001E1F78"/>
    <w:rsid w:val="001E2013"/>
    <w:rsid w:val="001E2389"/>
    <w:rsid w:val="001E264B"/>
    <w:rsid w:val="001E2665"/>
    <w:rsid w:val="001E2711"/>
    <w:rsid w:val="001E297A"/>
    <w:rsid w:val="001E2A1A"/>
    <w:rsid w:val="001E2B2A"/>
    <w:rsid w:val="001E2B39"/>
    <w:rsid w:val="001E2B81"/>
    <w:rsid w:val="001E2DAF"/>
    <w:rsid w:val="001E304B"/>
    <w:rsid w:val="001E3133"/>
    <w:rsid w:val="001E3146"/>
    <w:rsid w:val="001E32A1"/>
    <w:rsid w:val="001E34F1"/>
    <w:rsid w:val="001E367B"/>
    <w:rsid w:val="001E3686"/>
    <w:rsid w:val="001E389C"/>
    <w:rsid w:val="001E39CA"/>
    <w:rsid w:val="001E3A5D"/>
    <w:rsid w:val="001E3B71"/>
    <w:rsid w:val="001E3C9F"/>
    <w:rsid w:val="001E3EE3"/>
    <w:rsid w:val="001E4005"/>
    <w:rsid w:val="001E4448"/>
    <w:rsid w:val="001E46A3"/>
    <w:rsid w:val="001E4806"/>
    <w:rsid w:val="001E4899"/>
    <w:rsid w:val="001E4A55"/>
    <w:rsid w:val="001E4CA5"/>
    <w:rsid w:val="001E4CC9"/>
    <w:rsid w:val="001E4CF2"/>
    <w:rsid w:val="001E5039"/>
    <w:rsid w:val="001E5127"/>
    <w:rsid w:val="001E517D"/>
    <w:rsid w:val="001E51FC"/>
    <w:rsid w:val="001E5214"/>
    <w:rsid w:val="001E52A4"/>
    <w:rsid w:val="001E5408"/>
    <w:rsid w:val="001E5422"/>
    <w:rsid w:val="001E58E2"/>
    <w:rsid w:val="001E59FB"/>
    <w:rsid w:val="001E5AA2"/>
    <w:rsid w:val="001E5B45"/>
    <w:rsid w:val="001E6076"/>
    <w:rsid w:val="001E60DD"/>
    <w:rsid w:val="001E613D"/>
    <w:rsid w:val="001E6155"/>
    <w:rsid w:val="001E61C7"/>
    <w:rsid w:val="001E642D"/>
    <w:rsid w:val="001E64CB"/>
    <w:rsid w:val="001E65E7"/>
    <w:rsid w:val="001E65F1"/>
    <w:rsid w:val="001E668C"/>
    <w:rsid w:val="001E672A"/>
    <w:rsid w:val="001E6A0D"/>
    <w:rsid w:val="001E6BBD"/>
    <w:rsid w:val="001E6E80"/>
    <w:rsid w:val="001E6F10"/>
    <w:rsid w:val="001E6FF4"/>
    <w:rsid w:val="001E7004"/>
    <w:rsid w:val="001E743F"/>
    <w:rsid w:val="001E75EF"/>
    <w:rsid w:val="001E77C1"/>
    <w:rsid w:val="001E78B1"/>
    <w:rsid w:val="001E7931"/>
    <w:rsid w:val="001E7985"/>
    <w:rsid w:val="001E7A24"/>
    <w:rsid w:val="001E7AF2"/>
    <w:rsid w:val="001E7B24"/>
    <w:rsid w:val="001E7D5B"/>
    <w:rsid w:val="001E7DB5"/>
    <w:rsid w:val="001E7F63"/>
    <w:rsid w:val="001F0152"/>
    <w:rsid w:val="001F045C"/>
    <w:rsid w:val="001F0489"/>
    <w:rsid w:val="001F064D"/>
    <w:rsid w:val="001F06B3"/>
    <w:rsid w:val="001F0703"/>
    <w:rsid w:val="001F08E8"/>
    <w:rsid w:val="001F0902"/>
    <w:rsid w:val="001F0CB1"/>
    <w:rsid w:val="001F0CB7"/>
    <w:rsid w:val="001F0D20"/>
    <w:rsid w:val="001F0E54"/>
    <w:rsid w:val="001F0FED"/>
    <w:rsid w:val="001F101E"/>
    <w:rsid w:val="001F10E9"/>
    <w:rsid w:val="001F1274"/>
    <w:rsid w:val="001F13EA"/>
    <w:rsid w:val="001F1646"/>
    <w:rsid w:val="001F1655"/>
    <w:rsid w:val="001F171D"/>
    <w:rsid w:val="001F193A"/>
    <w:rsid w:val="001F1C0D"/>
    <w:rsid w:val="001F1C57"/>
    <w:rsid w:val="001F1C7B"/>
    <w:rsid w:val="001F1D40"/>
    <w:rsid w:val="001F1DA1"/>
    <w:rsid w:val="001F1ED9"/>
    <w:rsid w:val="001F1F00"/>
    <w:rsid w:val="001F22C3"/>
    <w:rsid w:val="001F22EB"/>
    <w:rsid w:val="001F2351"/>
    <w:rsid w:val="001F2379"/>
    <w:rsid w:val="001F23ED"/>
    <w:rsid w:val="001F25D3"/>
    <w:rsid w:val="001F27E3"/>
    <w:rsid w:val="001F2B36"/>
    <w:rsid w:val="001F2CEF"/>
    <w:rsid w:val="001F2D73"/>
    <w:rsid w:val="001F2F4E"/>
    <w:rsid w:val="001F301F"/>
    <w:rsid w:val="001F31F4"/>
    <w:rsid w:val="001F34F7"/>
    <w:rsid w:val="001F35E6"/>
    <w:rsid w:val="001F3755"/>
    <w:rsid w:val="001F38D2"/>
    <w:rsid w:val="001F3953"/>
    <w:rsid w:val="001F3BE1"/>
    <w:rsid w:val="001F3C43"/>
    <w:rsid w:val="001F3CE1"/>
    <w:rsid w:val="001F3DD0"/>
    <w:rsid w:val="001F3F1A"/>
    <w:rsid w:val="001F455E"/>
    <w:rsid w:val="001F4633"/>
    <w:rsid w:val="001F46B0"/>
    <w:rsid w:val="001F4836"/>
    <w:rsid w:val="001F4848"/>
    <w:rsid w:val="001F4916"/>
    <w:rsid w:val="001F49FD"/>
    <w:rsid w:val="001F4AB8"/>
    <w:rsid w:val="001F4B6F"/>
    <w:rsid w:val="001F4E66"/>
    <w:rsid w:val="001F5067"/>
    <w:rsid w:val="001F50C2"/>
    <w:rsid w:val="001F52EE"/>
    <w:rsid w:val="001F530E"/>
    <w:rsid w:val="001F539F"/>
    <w:rsid w:val="001F5420"/>
    <w:rsid w:val="001F5504"/>
    <w:rsid w:val="001F55EB"/>
    <w:rsid w:val="001F560C"/>
    <w:rsid w:val="001F5783"/>
    <w:rsid w:val="001F57C1"/>
    <w:rsid w:val="001F58C0"/>
    <w:rsid w:val="001F5BBC"/>
    <w:rsid w:val="001F5E1C"/>
    <w:rsid w:val="001F5E58"/>
    <w:rsid w:val="001F60AA"/>
    <w:rsid w:val="001F6116"/>
    <w:rsid w:val="001F621E"/>
    <w:rsid w:val="001F6253"/>
    <w:rsid w:val="001F6263"/>
    <w:rsid w:val="001F62B4"/>
    <w:rsid w:val="001F6326"/>
    <w:rsid w:val="001F632B"/>
    <w:rsid w:val="001F6539"/>
    <w:rsid w:val="001F653B"/>
    <w:rsid w:val="001F6554"/>
    <w:rsid w:val="001F6556"/>
    <w:rsid w:val="001F65D1"/>
    <w:rsid w:val="001F6996"/>
    <w:rsid w:val="001F699B"/>
    <w:rsid w:val="001F6A25"/>
    <w:rsid w:val="001F6AB1"/>
    <w:rsid w:val="001F6B23"/>
    <w:rsid w:val="001F6BD7"/>
    <w:rsid w:val="001F6D49"/>
    <w:rsid w:val="001F6D76"/>
    <w:rsid w:val="001F6F5F"/>
    <w:rsid w:val="001F70BD"/>
    <w:rsid w:val="001F715B"/>
    <w:rsid w:val="001F724D"/>
    <w:rsid w:val="001F7282"/>
    <w:rsid w:val="001F7330"/>
    <w:rsid w:val="001F7619"/>
    <w:rsid w:val="001F77C6"/>
    <w:rsid w:val="001F79A1"/>
    <w:rsid w:val="001F79FE"/>
    <w:rsid w:val="001F7A91"/>
    <w:rsid w:val="001F7CB7"/>
    <w:rsid w:val="001F7D3A"/>
    <w:rsid w:val="001F7D71"/>
    <w:rsid w:val="00200135"/>
    <w:rsid w:val="00200179"/>
    <w:rsid w:val="0020028F"/>
    <w:rsid w:val="00200349"/>
    <w:rsid w:val="002003A4"/>
    <w:rsid w:val="00200494"/>
    <w:rsid w:val="0020065C"/>
    <w:rsid w:val="00200824"/>
    <w:rsid w:val="00200839"/>
    <w:rsid w:val="002008D2"/>
    <w:rsid w:val="00200B9E"/>
    <w:rsid w:val="00200E08"/>
    <w:rsid w:val="002010E4"/>
    <w:rsid w:val="00201270"/>
    <w:rsid w:val="002012CB"/>
    <w:rsid w:val="00201349"/>
    <w:rsid w:val="00201433"/>
    <w:rsid w:val="002017A8"/>
    <w:rsid w:val="00201885"/>
    <w:rsid w:val="002018B9"/>
    <w:rsid w:val="00201E09"/>
    <w:rsid w:val="00201F82"/>
    <w:rsid w:val="00202150"/>
    <w:rsid w:val="00202575"/>
    <w:rsid w:val="002027F9"/>
    <w:rsid w:val="002029A6"/>
    <w:rsid w:val="00202AC1"/>
    <w:rsid w:val="00202B20"/>
    <w:rsid w:val="00202B7F"/>
    <w:rsid w:val="00202BEB"/>
    <w:rsid w:val="00202F9B"/>
    <w:rsid w:val="0020311C"/>
    <w:rsid w:val="002032E7"/>
    <w:rsid w:val="00203363"/>
    <w:rsid w:val="00203655"/>
    <w:rsid w:val="00203696"/>
    <w:rsid w:val="002038A2"/>
    <w:rsid w:val="0020392D"/>
    <w:rsid w:val="0020395C"/>
    <w:rsid w:val="002039A8"/>
    <w:rsid w:val="00203B13"/>
    <w:rsid w:val="0020408F"/>
    <w:rsid w:val="00204145"/>
    <w:rsid w:val="0020416A"/>
    <w:rsid w:val="0020416B"/>
    <w:rsid w:val="00204243"/>
    <w:rsid w:val="002044DD"/>
    <w:rsid w:val="0020453F"/>
    <w:rsid w:val="0020464C"/>
    <w:rsid w:val="00204650"/>
    <w:rsid w:val="0020466C"/>
    <w:rsid w:val="002046B5"/>
    <w:rsid w:val="0020485B"/>
    <w:rsid w:val="00204943"/>
    <w:rsid w:val="00204972"/>
    <w:rsid w:val="00204CA9"/>
    <w:rsid w:val="00204DB6"/>
    <w:rsid w:val="00204EB9"/>
    <w:rsid w:val="00204EDE"/>
    <w:rsid w:val="00204EF9"/>
    <w:rsid w:val="00204FEB"/>
    <w:rsid w:val="002053BB"/>
    <w:rsid w:val="00205448"/>
    <w:rsid w:val="002054D6"/>
    <w:rsid w:val="002054E1"/>
    <w:rsid w:val="00205617"/>
    <w:rsid w:val="00205780"/>
    <w:rsid w:val="002057DF"/>
    <w:rsid w:val="002058BC"/>
    <w:rsid w:val="00205998"/>
    <w:rsid w:val="002059B0"/>
    <w:rsid w:val="00205A41"/>
    <w:rsid w:val="00205CCE"/>
    <w:rsid w:val="00205CE3"/>
    <w:rsid w:val="00205CF7"/>
    <w:rsid w:val="00205D34"/>
    <w:rsid w:val="00205F11"/>
    <w:rsid w:val="00205F49"/>
    <w:rsid w:val="002062B6"/>
    <w:rsid w:val="00206352"/>
    <w:rsid w:val="0020675B"/>
    <w:rsid w:val="00206F78"/>
    <w:rsid w:val="00207357"/>
    <w:rsid w:val="00207527"/>
    <w:rsid w:val="00207629"/>
    <w:rsid w:val="002077CF"/>
    <w:rsid w:val="002077E9"/>
    <w:rsid w:val="002079B3"/>
    <w:rsid w:val="00207B0C"/>
    <w:rsid w:val="00207B1C"/>
    <w:rsid w:val="00207DB4"/>
    <w:rsid w:val="00207EA8"/>
    <w:rsid w:val="00210037"/>
    <w:rsid w:val="00210107"/>
    <w:rsid w:val="00210130"/>
    <w:rsid w:val="002103F4"/>
    <w:rsid w:val="00210712"/>
    <w:rsid w:val="002109C5"/>
    <w:rsid w:val="002109E6"/>
    <w:rsid w:val="00210B44"/>
    <w:rsid w:val="00210BDC"/>
    <w:rsid w:val="00210C38"/>
    <w:rsid w:val="00210D62"/>
    <w:rsid w:val="00210DFC"/>
    <w:rsid w:val="00210F3E"/>
    <w:rsid w:val="00210FA1"/>
    <w:rsid w:val="0021172A"/>
    <w:rsid w:val="00211800"/>
    <w:rsid w:val="002118D6"/>
    <w:rsid w:val="0021195C"/>
    <w:rsid w:val="00211AC3"/>
    <w:rsid w:val="00211B9B"/>
    <w:rsid w:val="00211B9F"/>
    <w:rsid w:val="00211BB3"/>
    <w:rsid w:val="00211D4E"/>
    <w:rsid w:val="00211D54"/>
    <w:rsid w:val="00211D68"/>
    <w:rsid w:val="00211E0F"/>
    <w:rsid w:val="00211E9C"/>
    <w:rsid w:val="00211EB2"/>
    <w:rsid w:val="002120D2"/>
    <w:rsid w:val="00212137"/>
    <w:rsid w:val="00212268"/>
    <w:rsid w:val="002122A7"/>
    <w:rsid w:val="002122F6"/>
    <w:rsid w:val="002124D6"/>
    <w:rsid w:val="00212559"/>
    <w:rsid w:val="002125BE"/>
    <w:rsid w:val="0021279D"/>
    <w:rsid w:val="002127FF"/>
    <w:rsid w:val="00212940"/>
    <w:rsid w:val="00212AF7"/>
    <w:rsid w:val="00212C44"/>
    <w:rsid w:val="00212CC5"/>
    <w:rsid w:val="00212EDC"/>
    <w:rsid w:val="00212F25"/>
    <w:rsid w:val="00213116"/>
    <w:rsid w:val="0021320A"/>
    <w:rsid w:val="00213242"/>
    <w:rsid w:val="00213255"/>
    <w:rsid w:val="002133C6"/>
    <w:rsid w:val="002134B8"/>
    <w:rsid w:val="0021355F"/>
    <w:rsid w:val="002135B3"/>
    <w:rsid w:val="002135C4"/>
    <w:rsid w:val="00213794"/>
    <w:rsid w:val="002137E6"/>
    <w:rsid w:val="00213C17"/>
    <w:rsid w:val="00214165"/>
    <w:rsid w:val="002143AB"/>
    <w:rsid w:val="002143B8"/>
    <w:rsid w:val="0021441D"/>
    <w:rsid w:val="00214476"/>
    <w:rsid w:val="00214735"/>
    <w:rsid w:val="00214769"/>
    <w:rsid w:val="002147BD"/>
    <w:rsid w:val="00214944"/>
    <w:rsid w:val="00214969"/>
    <w:rsid w:val="00214B1B"/>
    <w:rsid w:val="00214B23"/>
    <w:rsid w:val="00214B8D"/>
    <w:rsid w:val="00214CC9"/>
    <w:rsid w:val="00214D70"/>
    <w:rsid w:val="00215070"/>
    <w:rsid w:val="002150B6"/>
    <w:rsid w:val="00215488"/>
    <w:rsid w:val="002154C4"/>
    <w:rsid w:val="00215657"/>
    <w:rsid w:val="0021573C"/>
    <w:rsid w:val="00215890"/>
    <w:rsid w:val="002159E0"/>
    <w:rsid w:val="00215A3B"/>
    <w:rsid w:val="00215A44"/>
    <w:rsid w:val="00215ABC"/>
    <w:rsid w:val="00215B48"/>
    <w:rsid w:val="00215BAD"/>
    <w:rsid w:val="00215C89"/>
    <w:rsid w:val="00215DDB"/>
    <w:rsid w:val="00215F00"/>
    <w:rsid w:val="002163C2"/>
    <w:rsid w:val="0021645D"/>
    <w:rsid w:val="002165E2"/>
    <w:rsid w:val="00216989"/>
    <w:rsid w:val="00216A2B"/>
    <w:rsid w:val="00216ABB"/>
    <w:rsid w:val="00216AE2"/>
    <w:rsid w:val="00216CF3"/>
    <w:rsid w:val="00216E84"/>
    <w:rsid w:val="00216F0A"/>
    <w:rsid w:val="00216FE5"/>
    <w:rsid w:val="00217175"/>
    <w:rsid w:val="00217397"/>
    <w:rsid w:val="002173CC"/>
    <w:rsid w:val="002174A1"/>
    <w:rsid w:val="00217670"/>
    <w:rsid w:val="002176F6"/>
    <w:rsid w:val="00217797"/>
    <w:rsid w:val="002177DF"/>
    <w:rsid w:val="0021781B"/>
    <w:rsid w:val="00217B70"/>
    <w:rsid w:val="00217BC1"/>
    <w:rsid w:val="00217CF2"/>
    <w:rsid w:val="00217CFF"/>
    <w:rsid w:val="00217D85"/>
    <w:rsid w:val="00217E6E"/>
    <w:rsid w:val="00217E84"/>
    <w:rsid w:val="00217F42"/>
    <w:rsid w:val="002200FD"/>
    <w:rsid w:val="002201CE"/>
    <w:rsid w:val="0022022F"/>
    <w:rsid w:val="0022074A"/>
    <w:rsid w:val="0022074F"/>
    <w:rsid w:val="002208C7"/>
    <w:rsid w:val="002208CA"/>
    <w:rsid w:val="00220A9A"/>
    <w:rsid w:val="00220B21"/>
    <w:rsid w:val="00220B38"/>
    <w:rsid w:val="00220B7C"/>
    <w:rsid w:val="00220EDD"/>
    <w:rsid w:val="00220F6E"/>
    <w:rsid w:val="00220FB3"/>
    <w:rsid w:val="002211F8"/>
    <w:rsid w:val="002214BD"/>
    <w:rsid w:val="0022159F"/>
    <w:rsid w:val="002215DE"/>
    <w:rsid w:val="002218C2"/>
    <w:rsid w:val="00221AB7"/>
    <w:rsid w:val="00221BE2"/>
    <w:rsid w:val="00221E10"/>
    <w:rsid w:val="00221ED5"/>
    <w:rsid w:val="00221F26"/>
    <w:rsid w:val="00221F33"/>
    <w:rsid w:val="00221FD9"/>
    <w:rsid w:val="002220A7"/>
    <w:rsid w:val="0022216C"/>
    <w:rsid w:val="002222C8"/>
    <w:rsid w:val="00222323"/>
    <w:rsid w:val="002224AD"/>
    <w:rsid w:val="002224FA"/>
    <w:rsid w:val="002225B2"/>
    <w:rsid w:val="002227B2"/>
    <w:rsid w:val="00222891"/>
    <w:rsid w:val="00222938"/>
    <w:rsid w:val="00222965"/>
    <w:rsid w:val="002229E7"/>
    <w:rsid w:val="00222A48"/>
    <w:rsid w:val="00222AE7"/>
    <w:rsid w:val="00222B53"/>
    <w:rsid w:val="00222CCF"/>
    <w:rsid w:val="00223155"/>
    <w:rsid w:val="002231B5"/>
    <w:rsid w:val="002231B6"/>
    <w:rsid w:val="0022345D"/>
    <w:rsid w:val="00223532"/>
    <w:rsid w:val="0022372B"/>
    <w:rsid w:val="002237DA"/>
    <w:rsid w:val="00223A04"/>
    <w:rsid w:val="00223C67"/>
    <w:rsid w:val="00223CA9"/>
    <w:rsid w:val="00223D3C"/>
    <w:rsid w:val="00223DFA"/>
    <w:rsid w:val="00223DFC"/>
    <w:rsid w:val="00223E88"/>
    <w:rsid w:val="00223EB1"/>
    <w:rsid w:val="00223FFB"/>
    <w:rsid w:val="00224033"/>
    <w:rsid w:val="002242F8"/>
    <w:rsid w:val="002243AE"/>
    <w:rsid w:val="002244CC"/>
    <w:rsid w:val="002246E6"/>
    <w:rsid w:val="00224723"/>
    <w:rsid w:val="00224881"/>
    <w:rsid w:val="00224906"/>
    <w:rsid w:val="00224936"/>
    <w:rsid w:val="00224A04"/>
    <w:rsid w:val="00224A83"/>
    <w:rsid w:val="00224ADB"/>
    <w:rsid w:val="00224AE1"/>
    <w:rsid w:val="00224B9D"/>
    <w:rsid w:val="00224C1E"/>
    <w:rsid w:val="00224CBB"/>
    <w:rsid w:val="00224D53"/>
    <w:rsid w:val="00224EFD"/>
    <w:rsid w:val="00224F4F"/>
    <w:rsid w:val="00225098"/>
    <w:rsid w:val="00225198"/>
    <w:rsid w:val="0022521E"/>
    <w:rsid w:val="0022551A"/>
    <w:rsid w:val="002257EB"/>
    <w:rsid w:val="00225845"/>
    <w:rsid w:val="002258C2"/>
    <w:rsid w:val="002258FD"/>
    <w:rsid w:val="00225B84"/>
    <w:rsid w:val="00225DDA"/>
    <w:rsid w:val="00225DEE"/>
    <w:rsid w:val="00225E97"/>
    <w:rsid w:val="00225ECB"/>
    <w:rsid w:val="00226007"/>
    <w:rsid w:val="002261C0"/>
    <w:rsid w:val="00226242"/>
    <w:rsid w:val="00226346"/>
    <w:rsid w:val="002265BE"/>
    <w:rsid w:val="0022666F"/>
    <w:rsid w:val="00226722"/>
    <w:rsid w:val="002267E0"/>
    <w:rsid w:val="002268B9"/>
    <w:rsid w:val="002268EA"/>
    <w:rsid w:val="00226CCC"/>
    <w:rsid w:val="00226E5B"/>
    <w:rsid w:val="00226E83"/>
    <w:rsid w:val="00227107"/>
    <w:rsid w:val="0022712A"/>
    <w:rsid w:val="00227158"/>
    <w:rsid w:val="002272CD"/>
    <w:rsid w:val="002272CF"/>
    <w:rsid w:val="0022734C"/>
    <w:rsid w:val="002273EC"/>
    <w:rsid w:val="002274A7"/>
    <w:rsid w:val="002275F8"/>
    <w:rsid w:val="0022765D"/>
    <w:rsid w:val="00227A97"/>
    <w:rsid w:val="00227C20"/>
    <w:rsid w:val="00227C6C"/>
    <w:rsid w:val="00227D02"/>
    <w:rsid w:val="00227E1C"/>
    <w:rsid w:val="00227FE7"/>
    <w:rsid w:val="00227FF9"/>
    <w:rsid w:val="002300BF"/>
    <w:rsid w:val="002301B8"/>
    <w:rsid w:val="002303D1"/>
    <w:rsid w:val="00230609"/>
    <w:rsid w:val="00230708"/>
    <w:rsid w:val="00230751"/>
    <w:rsid w:val="00230A46"/>
    <w:rsid w:val="00230B87"/>
    <w:rsid w:val="00230C21"/>
    <w:rsid w:val="00230C7C"/>
    <w:rsid w:val="00230CD8"/>
    <w:rsid w:val="00230E54"/>
    <w:rsid w:val="00230E62"/>
    <w:rsid w:val="00230F98"/>
    <w:rsid w:val="0023103F"/>
    <w:rsid w:val="00231056"/>
    <w:rsid w:val="002310A4"/>
    <w:rsid w:val="002310E2"/>
    <w:rsid w:val="00231241"/>
    <w:rsid w:val="00231292"/>
    <w:rsid w:val="0023158C"/>
    <w:rsid w:val="0023175E"/>
    <w:rsid w:val="002317A3"/>
    <w:rsid w:val="002317C4"/>
    <w:rsid w:val="00231842"/>
    <w:rsid w:val="00231DB2"/>
    <w:rsid w:val="00231DB7"/>
    <w:rsid w:val="002320CB"/>
    <w:rsid w:val="002323C8"/>
    <w:rsid w:val="00232426"/>
    <w:rsid w:val="00232599"/>
    <w:rsid w:val="002326B8"/>
    <w:rsid w:val="002326D2"/>
    <w:rsid w:val="00232C41"/>
    <w:rsid w:val="00232CDB"/>
    <w:rsid w:val="00232D4D"/>
    <w:rsid w:val="00232E47"/>
    <w:rsid w:val="00232FFF"/>
    <w:rsid w:val="0023310A"/>
    <w:rsid w:val="0023327C"/>
    <w:rsid w:val="00233458"/>
    <w:rsid w:val="002335B6"/>
    <w:rsid w:val="002339EE"/>
    <w:rsid w:val="00233A3E"/>
    <w:rsid w:val="00233A4E"/>
    <w:rsid w:val="00233B9D"/>
    <w:rsid w:val="00233D63"/>
    <w:rsid w:val="00233D70"/>
    <w:rsid w:val="00233E7D"/>
    <w:rsid w:val="00233EFC"/>
    <w:rsid w:val="00234009"/>
    <w:rsid w:val="002344E5"/>
    <w:rsid w:val="002346EE"/>
    <w:rsid w:val="002347DD"/>
    <w:rsid w:val="00234889"/>
    <w:rsid w:val="002348B2"/>
    <w:rsid w:val="00234AA3"/>
    <w:rsid w:val="00234B57"/>
    <w:rsid w:val="00234D5E"/>
    <w:rsid w:val="00234FDB"/>
    <w:rsid w:val="0023503D"/>
    <w:rsid w:val="00235162"/>
    <w:rsid w:val="0023539B"/>
    <w:rsid w:val="0023555E"/>
    <w:rsid w:val="00235725"/>
    <w:rsid w:val="00235787"/>
    <w:rsid w:val="002357FB"/>
    <w:rsid w:val="002358C8"/>
    <w:rsid w:val="00235DEF"/>
    <w:rsid w:val="00235E10"/>
    <w:rsid w:val="00235E1C"/>
    <w:rsid w:val="00235E6B"/>
    <w:rsid w:val="00235F0E"/>
    <w:rsid w:val="002360B1"/>
    <w:rsid w:val="002361CD"/>
    <w:rsid w:val="002361F0"/>
    <w:rsid w:val="002364B5"/>
    <w:rsid w:val="0023681D"/>
    <w:rsid w:val="00236A8D"/>
    <w:rsid w:val="00236B2C"/>
    <w:rsid w:val="00236CA6"/>
    <w:rsid w:val="00236D5C"/>
    <w:rsid w:val="00236E23"/>
    <w:rsid w:val="00236F60"/>
    <w:rsid w:val="0023714A"/>
    <w:rsid w:val="00237224"/>
    <w:rsid w:val="00237265"/>
    <w:rsid w:val="002373E0"/>
    <w:rsid w:val="00237412"/>
    <w:rsid w:val="0023744A"/>
    <w:rsid w:val="0023779C"/>
    <w:rsid w:val="002377CE"/>
    <w:rsid w:val="002377DB"/>
    <w:rsid w:val="00237849"/>
    <w:rsid w:val="00237B49"/>
    <w:rsid w:val="00237D08"/>
    <w:rsid w:val="00237D22"/>
    <w:rsid w:val="00237DFA"/>
    <w:rsid w:val="00237E0F"/>
    <w:rsid w:val="00237FB3"/>
    <w:rsid w:val="002400E4"/>
    <w:rsid w:val="0024020A"/>
    <w:rsid w:val="00240215"/>
    <w:rsid w:val="002402BC"/>
    <w:rsid w:val="00240390"/>
    <w:rsid w:val="00240416"/>
    <w:rsid w:val="002404BB"/>
    <w:rsid w:val="002404CD"/>
    <w:rsid w:val="002406FE"/>
    <w:rsid w:val="00240712"/>
    <w:rsid w:val="00240785"/>
    <w:rsid w:val="00240914"/>
    <w:rsid w:val="00240A7B"/>
    <w:rsid w:val="00240F84"/>
    <w:rsid w:val="0024115E"/>
    <w:rsid w:val="0024138C"/>
    <w:rsid w:val="002413B9"/>
    <w:rsid w:val="0024142D"/>
    <w:rsid w:val="002415C5"/>
    <w:rsid w:val="0024162F"/>
    <w:rsid w:val="00241923"/>
    <w:rsid w:val="00241929"/>
    <w:rsid w:val="00241953"/>
    <w:rsid w:val="00241A4E"/>
    <w:rsid w:val="00241B55"/>
    <w:rsid w:val="00241BCD"/>
    <w:rsid w:val="00241BD3"/>
    <w:rsid w:val="00241D37"/>
    <w:rsid w:val="00241DC5"/>
    <w:rsid w:val="00241E44"/>
    <w:rsid w:val="00241ECE"/>
    <w:rsid w:val="002420BF"/>
    <w:rsid w:val="002421B4"/>
    <w:rsid w:val="0024220E"/>
    <w:rsid w:val="00242299"/>
    <w:rsid w:val="00242356"/>
    <w:rsid w:val="002424D4"/>
    <w:rsid w:val="00242522"/>
    <w:rsid w:val="00242787"/>
    <w:rsid w:val="002428BC"/>
    <w:rsid w:val="002429F3"/>
    <w:rsid w:val="00242ADA"/>
    <w:rsid w:val="00242B1C"/>
    <w:rsid w:val="00242B4E"/>
    <w:rsid w:val="00242FDD"/>
    <w:rsid w:val="0024313A"/>
    <w:rsid w:val="002431A5"/>
    <w:rsid w:val="00243248"/>
    <w:rsid w:val="002432B1"/>
    <w:rsid w:val="00243458"/>
    <w:rsid w:val="00243526"/>
    <w:rsid w:val="00243610"/>
    <w:rsid w:val="00243D82"/>
    <w:rsid w:val="00243F8E"/>
    <w:rsid w:val="00244095"/>
    <w:rsid w:val="002441BE"/>
    <w:rsid w:val="0024424A"/>
    <w:rsid w:val="00244391"/>
    <w:rsid w:val="0024439B"/>
    <w:rsid w:val="00244584"/>
    <w:rsid w:val="002445E7"/>
    <w:rsid w:val="002446E9"/>
    <w:rsid w:val="0024474F"/>
    <w:rsid w:val="0024476B"/>
    <w:rsid w:val="00244860"/>
    <w:rsid w:val="00244877"/>
    <w:rsid w:val="002448E3"/>
    <w:rsid w:val="00244A72"/>
    <w:rsid w:val="00244ABE"/>
    <w:rsid w:val="00244B34"/>
    <w:rsid w:val="00244B3C"/>
    <w:rsid w:val="00244C76"/>
    <w:rsid w:val="00244CA3"/>
    <w:rsid w:val="00244E15"/>
    <w:rsid w:val="002450D3"/>
    <w:rsid w:val="002451E8"/>
    <w:rsid w:val="0024541C"/>
    <w:rsid w:val="002455D6"/>
    <w:rsid w:val="0024580A"/>
    <w:rsid w:val="002458E8"/>
    <w:rsid w:val="002458F9"/>
    <w:rsid w:val="00245B7B"/>
    <w:rsid w:val="00245B81"/>
    <w:rsid w:val="00245BD1"/>
    <w:rsid w:val="00245D60"/>
    <w:rsid w:val="00245EE9"/>
    <w:rsid w:val="00245FB1"/>
    <w:rsid w:val="002460CE"/>
    <w:rsid w:val="002460E8"/>
    <w:rsid w:val="0024615B"/>
    <w:rsid w:val="00246436"/>
    <w:rsid w:val="00246439"/>
    <w:rsid w:val="00246496"/>
    <w:rsid w:val="0024654D"/>
    <w:rsid w:val="00246AD0"/>
    <w:rsid w:val="00246C65"/>
    <w:rsid w:val="00246DD1"/>
    <w:rsid w:val="00246EFB"/>
    <w:rsid w:val="0024706D"/>
    <w:rsid w:val="002471C2"/>
    <w:rsid w:val="00247506"/>
    <w:rsid w:val="002475A3"/>
    <w:rsid w:val="00247727"/>
    <w:rsid w:val="002478E7"/>
    <w:rsid w:val="00247B6C"/>
    <w:rsid w:val="00247BC2"/>
    <w:rsid w:val="00247C30"/>
    <w:rsid w:val="00247C39"/>
    <w:rsid w:val="00247C55"/>
    <w:rsid w:val="00247C66"/>
    <w:rsid w:val="00247E93"/>
    <w:rsid w:val="002501F8"/>
    <w:rsid w:val="00250264"/>
    <w:rsid w:val="00250486"/>
    <w:rsid w:val="002504A1"/>
    <w:rsid w:val="002505CD"/>
    <w:rsid w:val="00250674"/>
    <w:rsid w:val="002506E6"/>
    <w:rsid w:val="00250821"/>
    <w:rsid w:val="002508B9"/>
    <w:rsid w:val="002509EF"/>
    <w:rsid w:val="00250AA7"/>
    <w:rsid w:val="00250FA3"/>
    <w:rsid w:val="0025151A"/>
    <w:rsid w:val="002515B1"/>
    <w:rsid w:val="0025186A"/>
    <w:rsid w:val="00251935"/>
    <w:rsid w:val="00251CDC"/>
    <w:rsid w:val="00251E9B"/>
    <w:rsid w:val="00252191"/>
    <w:rsid w:val="0025223D"/>
    <w:rsid w:val="00252295"/>
    <w:rsid w:val="002523D7"/>
    <w:rsid w:val="00252668"/>
    <w:rsid w:val="002526A6"/>
    <w:rsid w:val="0025270E"/>
    <w:rsid w:val="00252847"/>
    <w:rsid w:val="0025287C"/>
    <w:rsid w:val="00252A14"/>
    <w:rsid w:val="00252BD1"/>
    <w:rsid w:val="00252D13"/>
    <w:rsid w:val="00252E6D"/>
    <w:rsid w:val="00252EA1"/>
    <w:rsid w:val="0025303D"/>
    <w:rsid w:val="002531BB"/>
    <w:rsid w:val="002531D8"/>
    <w:rsid w:val="00253269"/>
    <w:rsid w:val="0025334B"/>
    <w:rsid w:val="002533CC"/>
    <w:rsid w:val="00253447"/>
    <w:rsid w:val="00253608"/>
    <w:rsid w:val="002536A7"/>
    <w:rsid w:val="002536CE"/>
    <w:rsid w:val="00253776"/>
    <w:rsid w:val="00253994"/>
    <w:rsid w:val="002539C7"/>
    <w:rsid w:val="00253D84"/>
    <w:rsid w:val="00253E74"/>
    <w:rsid w:val="00253EBD"/>
    <w:rsid w:val="00253EF3"/>
    <w:rsid w:val="002540FF"/>
    <w:rsid w:val="002541D9"/>
    <w:rsid w:val="00254357"/>
    <w:rsid w:val="002544D7"/>
    <w:rsid w:val="00254A5F"/>
    <w:rsid w:val="00254DF4"/>
    <w:rsid w:val="00254F59"/>
    <w:rsid w:val="00254FF1"/>
    <w:rsid w:val="002552C6"/>
    <w:rsid w:val="00255432"/>
    <w:rsid w:val="00255610"/>
    <w:rsid w:val="002557F2"/>
    <w:rsid w:val="002557FC"/>
    <w:rsid w:val="00255B72"/>
    <w:rsid w:val="00255CBC"/>
    <w:rsid w:val="00255D57"/>
    <w:rsid w:val="002560E2"/>
    <w:rsid w:val="00256415"/>
    <w:rsid w:val="002565DB"/>
    <w:rsid w:val="002566B4"/>
    <w:rsid w:val="00256855"/>
    <w:rsid w:val="0025690D"/>
    <w:rsid w:val="0025699B"/>
    <w:rsid w:val="00256AE9"/>
    <w:rsid w:val="00256BCC"/>
    <w:rsid w:val="00256E8F"/>
    <w:rsid w:val="00256F4C"/>
    <w:rsid w:val="00256F59"/>
    <w:rsid w:val="00256FD1"/>
    <w:rsid w:val="002570D3"/>
    <w:rsid w:val="00257173"/>
    <w:rsid w:val="0025719E"/>
    <w:rsid w:val="00257234"/>
    <w:rsid w:val="00257346"/>
    <w:rsid w:val="00257504"/>
    <w:rsid w:val="002578BE"/>
    <w:rsid w:val="00257C73"/>
    <w:rsid w:val="00257E1B"/>
    <w:rsid w:val="00260187"/>
    <w:rsid w:val="002601A5"/>
    <w:rsid w:val="002606BB"/>
    <w:rsid w:val="0026093B"/>
    <w:rsid w:val="002609FD"/>
    <w:rsid w:val="00260A23"/>
    <w:rsid w:val="00260AEB"/>
    <w:rsid w:val="00260B85"/>
    <w:rsid w:val="00260C59"/>
    <w:rsid w:val="00260D6F"/>
    <w:rsid w:val="00260FCA"/>
    <w:rsid w:val="002610CF"/>
    <w:rsid w:val="00261188"/>
    <w:rsid w:val="0026148C"/>
    <w:rsid w:val="00261560"/>
    <w:rsid w:val="0026159D"/>
    <w:rsid w:val="002616F1"/>
    <w:rsid w:val="00261747"/>
    <w:rsid w:val="00261796"/>
    <w:rsid w:val="0026199D"/>
    <w:rsid w:val="00261B88"/>
    <w:rsid w:val="00261C00"/>
    <w:rsid w:val="00261D1A"/>
    <w:rsid w:val="00261D8E"/>
    <w:rsid w:val="00261DE6"/>
    <w:rsid w:val="00261F2A"/>
    <w:rsid w:val="00262160"/>
    <w:rsid w:val="00262190"/>
    <w:rsid w:val="0026236E"/>
    <w:rsid w:val="002623F4"/>
    <w:rsid w:val="00262403"/>
    <w:rsid w:val="00262543"/>
    <w:rsid w:val="002625F6"/>
    <w:rsid w:val="00262642"/>
    <w:rsid w:val="0026267D"/>
    <w:rsid w:val="00262869"/>
    <w:rsid w:val="00262953"/>
    <w:rsid w:val="00262A2A"/>
    <w:rsid w:val="00262A7E"/>
    <w:rsid w:val="00262AF4"/>
    <w:rsid w:val="00262B12"/>
    <w:rsid w:val="00262C17"/>
    <w:rsid w:val="00262CEA"/>
    <w:rsid w:val="00262D50"/>
    <w:rsid w:val="00262E12"/>
    <w:rsid w:val="00262EC7"/>
    <w:rsid w:val="00262F03"/>
    <w:rsid w:val="00262FC5"/>
    <w:rsid w:val="0026301F"/>
    <w:rsid w:val="0026307E"/>
    <w:rsid w:val="002630CA"/>
    <w:rsid w:val="002630E9"/>
    <w:rsid w:val="002630EB"/>
    <w:rsid w:val="00263227"/>
    <w:rsid w:val="002635F5"/>
    <w:rsid w:val="002636E1"/>
    <w:rsid w:val="00263840"/>
    <w:rsid w:val="002638F5"/>
    <w:rsid w:val="00263A53"/>
    <w:rsid w:val="00263B13"/>
    <w:rsid w:val="00263D20"/>
    <w:rsid w:val="00263EAB"/>
    <w:rsid w:val="00263EFF"/>
    <w:rsid w:val="00263FE7"/>
    <w:rsid w:val="0026406E"/>
    <w:rsid w:val="0026407B"/>
    <w:rsid w:val="00264254"/>
    <w:rsid w:val="002643D8"/>
    <w:rsid w:val="00264412"/>
    <w:rsid w:val="00264451"/>
    <w:rsid w:val="00264492"/>
    <w:rsid w:val="0026451A"/>
    <w:rsid w:val="00264AC2"/>
    <w:rsid w:val="00264C33"/>
    <w:rsid w:val="00264E2D"/>
    <w:rsid w:val="00264EFD"/>
    <w:rsid w:val="00264F1D"/>
    <w:rsid w:val="00265061"/>
    <w:rsid w:val="00265256"/>
    <w:rsid w:val="002653AA"/>
    <w:rsid w:val="0026544D"/>
    <w:rsid w:val="002654EE"/>
    <w:rsid w:val="002659E8"/>
    <w:rsid w:val="002659EB"/>
    <w:rsid w:val="00265B48"/>
    <w:rsid w:val="00265C1B"/>
    <w:rsid w:val="00265C4E"/>
    <w:rsid w:val="00265EB8"/>
    <w:rsid w:val="00266041"/>
    <w:rsid w:val="0026640F"/>
    <w:rsid w:val="00266478"/>
    <w:rsid w:val="00266612"/>
    <w:rsid w:val="00266852"/>
    <w:rsid w:val="002668CD"/>
    <w:rsid w:val="00266A52"/>
    <w:rsid w:val="00266C00"/>
    <w:rsid w:val="00266E49"/>
    <w:rsid w:val="00267013"/>
    <w:rsid w:val="002672DE"/>
    <w:rsid w:val="00267507"/>
    <w:rsid w:val="002675F1"/>
    <w:rsid w:val="00267639"/>
    <w:rsid w:val="0026778F"/>
    <w:rsid w:val="00267C99"/>
    <w:rsid w:val="00267D68"/>
    <w:rsid w:val="00267E01"/>
    <w:rsid w:val="00267FFB"/>
    <w:rsid w:val="00270005"/>
    <w:rsid w:val="00270026"/>
    <w:rsid w:val="002700E1"/>
    <w:rsid w:val="002702ED"/>
    <w:rsid w:val="002706DE"/>
    <w:rsid w:val="00270811"/>
    <w:rsid w:val="0027082F"/>
    <w:rsid w:val="002708FD"/>
    <w:rsid w:val="0027094F"/>
    <w:rsid w:val="00270996"/>
    <w:rsid w:val="00270AEC"/>
    <w:rsid w:val="00270B0B"/>
    <w:rsid w:val="00270BAA"/>
    <w:rsid w:val="00270BD6"/>
    <w:rsid w:val="00270E57"/>
    <w:rsid w:val="00270F82"/>
    <w:rsid w:val="0027132E"/>
    <w:rsid w:val="002713AC"/>
    <w:rsid w:val="0027145B"/>
    <w:rsid w:val="002715A4"/>
    <w:rsid w:val="002715D0"/>
    <w:rsid w:val="00271870"/>
    <w:rsid w:val="00271B56"/>
    <w:rsid w:val="00271BDD"/>
    <w:rsid w:val="00271CBC"/>
    <w:rsid w:val="00271F7F"/>
    <w:rsid w:val="002724AD"/>
    <w:rsid w:val="002726F1"/>
    <w:rsid w:val="002728F3"/>
    <w:rsid w:val="00272978"/>
    <w:rsid w:val="00272B2F"/>
    <w:rsid w:val="00272DE0"/>
    <w:rsid w:val="00272F8F"/>
    <w:rsid w:val="002730A0"/>
    <w:rsid w:val="00273243"/>
    <w:rsid w:val="0027337E"/>
    <w:rsid w:val="00273387"/>
    <w:rsid w:val="00273467"/>
    <w:rsid w:val="00273563"/>
    <w:rsid w:val="00273693"/>
    <w:rsid w:val="0027373B"/>
    <w:rsid w:val="002739D3"/>
    <w:rsid w:val="00273C04"/>
    <w:rsid w:val="00273D32"/>
    <w:rsid w:val="00274235"/>
    <w:rsid w:val="00274334"/>
    <w:rsid w:val="002743BB"/>
    <w:rsid w:val="0027440B"/>
    <w:rsid w:val="002745AC"/>
    <w:rsid w:val="00274654"/>
    <w:rsid w:val="002747C7"/>
    <w:rsid w:val="00274892"/>
    <w:rsid w:val="0027492C"/>
    <w:rsid w:val="002749A9"/>
    <w:rsid w:val="002749D9"/>
    <w:rsid w:val="00274A1A"/>
    <w:rsid w:val="00274C0F"/>
    <w:rsid w:val="00274D18"/>
    <w:rsid w:val="00274EAB"/>
    <w:rsid w:val="00274EE2"/>
    <w:rsid w:val="0027522D"/>
    <w:rsid w:val="002754E9"/>
    <w:rsid w:val="002755BF"/>
    <w:rsid w:val="00275A3E"/>
    <w:rsid w:val="00275C5E"/>
    <w:rsid w:val="00275CBA"/>
    <w:rsid w:val="00275D86"/>
    <w:rsid w:val="00275DD6"/>
    <w:rsid w:val="00275DF0"/>
    <w:rsid w:val="00275E7D"/>
    <w:rsid w:val="002763B7"/>
    <w:rsid w:val="002763E2"/>
    <w:rsid w:val="0027644E"/>
    <w:rsid w:val="002764CD"/>
    <w:rsid w:val="0027652D"/>
    <w:rsid w:val="002765C0"/>
    <w:rsid w:val="002769EA"/>
    <w:rsid w:val="00276C2D"/>
    <w:rsid w:val="00276EF3"/>
    <w:rsid w:val="0027703A"/>
    <w:rsid w:val="0027713F"/>
    <w:rsid w:val="00277254"/>
    <w:rsid w:val="00277287"/>
    <w:rsid w:val="0027731F"/>
    <w:rsid w:val="002773B1"/>
    <w:rsid w:val="002775F0"/>
    <w:rsid w:val="00277DED"/>
    <w:rsid w:val="00277DF9"/>
    <w:rsid w:val="00277E34"/>
    <w:rsid w:val="00280348"/>
    <w:rsid w:val="002803DB"/>
    <w:rsid w:val="00280440"/>
    <w:rsid w:val="002805CC"/>
    <w:rsid w:val="002806F8"/>
    <w:rsid w:val="002807B3"/>
    <w:rsid w:val="00280849"/>
    <w:rsid w:val="00280901"/>
    <w:rsid w:val="00280A50"/>
    <w:rsid w:val="00280AB9"/>
    <w:rsid w:val="00280AE9"/>
    <w:rsid w:val="00280B98"/>
    <w:rsid w:val="00280D6D"/>
    <w:rsid w:val="00280DA2"/>
    <w:rsid w:val="00280EC4"/>
    <w:rsid w:val="00281250"/>
    <w:rsid w:val="002813B6"/>
    <w:rsid w:val="00281674"/>
    <w:rsid w:val="002816C0"/>
    <w:rsid w:val="002817E0"/>
    <w:rsid w:val="00281826"/>
    <w:rsid w:val="0028197E"/>
    <w:rsid w:val="00281C57"/>
    <w:rsid w:val="00281E77"/>
    <w:rsid w:val="0028204F"/>
    <w:rsid w:val="0028219A"/>
    <w:rsid w:val="00282264"/>
    <w:rsid w:val="002822CA"/>
    <w:rsid w:val="0028251C"/>
    <w:rsid w:val="0028251E"/>
    <w:rsid w:val="00282726"/>
    <w:rsid w:val="0028280D"/>
    <w:rsid w:val="002828F1"/>
    <w:rsid w:val="00282BB8"/>
    <w:rsid w:val="00282C63"/>
    <w:rsid w:val="00282DA7"/>
    <w:rsid w:val="00282EC6"/>
    <w:rsid w:val="00282EFA"/>
    <w:rsid w:val="00282F36"/>
    <w:rsid w:val="00282F99"/>
    <w:rsid w:val="00282F9A"/>
    <w:rsid w:val="00282FB6"/>
    <w:rsid w:val="00282FD2"/>
    <w:rsid w:val="0028301C"/>
    <w:rsid w:val="00283070"/>
    <w:rsid w:val="0028307E"/>
    <w:rsid w:val="0028342A"/>
    <w:rsid w:val="002835DF"/>
    <w:rsid w:val="002839A6"/>
    <w:rsid w:val="00283A0B"/>
    <w:rsid w:val="00283D07"/>
    <w:rsid w:val="00283F2B"/>
    <w:rsid w:val="00283F3E"/>
    <w:rsid w:val="0028416B"/>
    <w:rsid w:val="0028484C"/>
    <w:rsid w:val="00284B57"/>
    <w:rsid w:val="00284D58"/>
    <w:rsid w:val="00284F14"/>
    <w:rsid w:val="00284F48"/>
    <w:rsid w:val="0028558D"/>
    <w:rsid w:val="00285616"/>
    <w:rsid w:val="0028563F"/>
    <w:rsid w:val="00285677"/>
    <w:rsid w:val="002856AF"/>
    <w:rsid w:val="00285838"/>
    <w:rsid w:val="00285ADB"/>
    <w:rsid w:val="00285C1D"/>
    <w:rsid w:val="00285D4B"/>
    <w:rsid w:val="00285D60"/>
    <w:rsid w:val="00285D65"/>
    <w:rsid w:val="00285F19"/>
    <w:rsid w:val="0028602E"/>
    <w:rsid w:val="002860E0"/>
    <w:rsid w:val="00286258"/>
    <w:rsid w:val="002862F5"/>
    <w:rsid w:val="00286353"/>
    <w:rsid w:val="00286619"/>
    <w:rsid w:val="00286697"/>
    <w:rsid w:val="0028678A"/>
    <w:rsid w:val="002867EC"/>
    <w:rsid w:val="0028682F"/>
    <w:rsid w:val="00286860"/>
    <w:rsid w:val="00286956"/>
    <w:rsid w:val="00286C65"/>
    <w:rsid w:val="00286DDD"/>
    <w:rsid w:val="00286E06"/>
    <w:rsid w:val="00286E21"/>
    <w:rsid w:val="00286EDB"/>
    <w:rsid w:val="00286EE5"/>
    <w:rsid w:val="00286F23"/>
    <w:rsid w:val="0028722F"/>
    <w:rsid w:val="00287285"/>
    <w:rsid w:val="002872C0"/>
    <w:rsid w:val="002872EB"/>
    <w:rsid w:val="00287314"/>
    <w:rsid w:val="00287475"/>
    <w:rsid w:val="002876DB"/>
    <w:rsid w:val="00287809"/>
    <w:rsid w:val="00287A01"/>
    <w:rsid w:val="00287B2D"/>
    <w:rsid w:val="00287B64"/>
    <w:rsid w:val="00287D8E"/>
    <w:rsid w:val="00287EBD"/>
    <w:rsid w:val="002901A2"/>
    <w:rsid w:val="0029052B"/>
    <w:rsid w:val="002905B0"/>
    <w:rsid w:val="00290945"/>
    <w:rsid w:val="00290A34"/>
    <w:rsid w:val="00290C22"/>
    <w:rsid w:val="00290CAD"/>
    <w:rsid w:val="00290F30"/>
    <w:rsid w:val="0029115A"/>
    <w:rsid w:val="0029117C"/>
    <w:rsid w:val="00291188"/>
    <w:rsid w:val="002913A2"/>
    <w:rsid w:val="002913A9"/>
    <w:rsid w:val="002913FE"/>
    <w:rsid w:val="0029165C"/>
    <w:rsid w:val="002916B3"/>
    <w:rsid w:val="00291787"/>
    <w:rsid w:val="00291793"/>
    <w:rsid w:val="0029188A"/>
    <w:rsid w:val="002918FF"/>
    <w:rsid w:val="0029196B"/>
    <w:rsid w:val="00291D5C"/>
    <w:rsid w:val="00291DA4"/>
    <w:rsid w:val="00291DC9"/>
    <w:rsid w:val="00291FC2"/>
    <w:rsid w:val="00292061"/>
    <w:rsid w:val="00292290"/>
    <w:rsid w:val="00292567"/>
    <w:rsid w:val="0029258F"/>
    <w:rsid w:val="00292693"/>
    <w:rsid w:val="002928AA"/>
    <w:rsid w:val="0029296B"/>
    <w:rsid w:val="00292987"/>
    <w:rsid w:val="002929B2"/>
    <w:rsid w:val="00292A7E"/>
    <w:rsid w:val="00292BA8"/>
    <w:rsid w:val="00292E87"/>
    <w:rsid w:val="00292F1D"/>
    <w:rsid w:val="00293318"/>
    <w:rsid w:val="00293479"/>
    <w:rsid w:val="0029347E"/>
    <w:rsid w:val="0029349C"/>
    <w:rsid w:val="00293572"/>
    <w:rsid w:val="002935BE"/>
    <w:rsid w:val="0029374E"/>
    <w:rsid w:val="0029392C"/>
    <w:rsid w:val="002939D6"/>
    <w:rsid w:val="00293B80"/>
    <w:rsid w:val="00293B84"/>
    <w:rsid w:val="00293D5F"/>
    <w:rsid w:val="00293F24"/>
    <w:rsid w:val="002941BE"/>
    <w:rsid w:val="002945CE"/>
    <w:rsid w:val="00294618"/>
    <w:rsid w:val="0029464A"/>
    <w:rsid w:val="002947B2"/>
    <w:rsid w:val="00294907"/>
    <w:rsid w:val="0029492C"/>
    <w:rsid w:val="00294942"/>
    <w:rsid w:val="00294951"/>
    <w:rsid w:val="00294B8F"/>
    <w:rsid w:val="00294CFE"/>
    <w:rsid w:val="00294E8B"/>
    <w:rsid w:val="00294F5C"/>
    <w:rsid w:val="00294FDB"/>
    <w:rsid w:val="0029538D"/>
    <w:rsid w:val="00295668"/>
    <w:rsid w:val="002957A9"/>
    <w:rsid w:val="002957C1"/>
    <w:rsid w:val="00295819"/>
    <w:rsid w:val="00295920"/>
    <w:rsid w:val="00295955"/>
    <w:rsid w:val="002959D4"/>
    <w:rsid w:val="00295A94"/>
    <w:rsid w:val="00295BB3"/>
    <w:rsid w:val="00295DAF"/>
    <w:rsid w:val="00295E57"/>
    <w:rsid w:val="00295E70"/>
    <w:rsid w:val="00295E92"/>
    <w:rsid w:val="00295E99"/>
    <w:rsid w:val="00296022"/>
    <w:rsid w:val="002962F4"/>
    <w:rsid w:val="00296580"/>
    <w:rsid w:val="00296759"/>
    <w:rsid w:val="00296979"/>
    <w:rsid w:val="00296ACE"/>
    <w:rsid w:val="00296B1B"/>
    <w:rsid w:val="00296C77"/>
    <w:rsid w:val="00296C87"/>
    <w:rsid w:val="00296D15"/>
    <w:rsid w:val="00296D9A"/>
    <w:rsid w:val="00296F6F"/>
    <w:rsid w:val="00297039"/>
    <w:rsid w:val="002972B0"/>
    <w:rsid w:val="0029736C"/>
    <w:rsid w:val="002973A4"/>
    <w:rsid w:val="00297423"/>
    <w:rsid w:val="00297479"/>
    <w:rsid w:val="002974A8"/>
    <w:rsid w:val="00297506"/>
    <w:rsid w:val="002976DB"/>
    <w:rsid w:val="0029789E"/>
    <w:rsid w:val="00297A88"/>
    <w:rsid w:val="00297B01"/>
    <w:rsid w:val="00297BC1"/>
    <w:rsid w:val="00297BD8"/>
    <w:rsid w:val="00297DFA"/>
    <w:rsid w:val="00297E96"/>
    <w:rsid w:val="002A01B3"/>
    <w:rsid w:val="002A025B"/>
    <w:rsid w:val="002A02D6"/>
    <w:rsid w:val="002A0793"/>
    <w:rsid w:val="002A08A2"/>
    <w:rsid w:val="002A093A"/>
    <w:rsid w:val="002A09DA"/>
    <w:rsid w:val="002A0A52"/>
    <w:rsid w:val="002A0BE1"/>
    <w:rsid w:val="002A0CA5"/>
    <w:rsid w:val="002A1045"/>
    <w:rsid w:val="002A1058"/>
    <w:rsid w:val="002A1179"/>
    <w:rsid w:val="002A129C"/>
    <w:rsid w:val="002A13A4"/>
    <w:rsid w:val="002A1436"/>
    <w:rsid w:val="002A1441"/>
    <w:rsid w:val="002A14FB"/>
    <w:rsid w:val="002A16DC"/>
    <w:rsid w:val="002A1871"/>
    <w:rsid w:val="002A1C8C"/>
    <w:rsid w:val="002A1CC4"/>
    <w:rsid w:val="002A1EEA"/>
    <w:rsid w:val="002A2116"/>
    <w:rsid w:val="002A213D"/>
    <w:rsid w:val="002A26AE"/>
    <w:rsid w:val="002A26C1"/>
    <w:rsid w:val="002A28F5"/>
    <w:rsid w:val="002A29B4"/>
    <w:rsid w:val="002A2B87"/>
    <w:rsid w:val="002A2C76"/>
    <w:rsid w:val="002A2CB6"/>
    <w:rsid w:val="002A2DA7"/>
    <w:rsid w:val="002A2E04"/>
    <w:rsid w:val="002A2F09"/>
    <w:rsid w:val="002A2FDF"/>
    <w:rsid w:val="002A2FF6"/>
    <w:rsid w:val="002A3124"/>
    <w:rsid w:val="002A3204"/>
    <w:rsid w:val="002A358C"/>
    <w:rsid w:val="002A362D"/>
    <w:rsid w:val="002A3634"/>
    <w:rsid w:val="002A366D"/>
    <w:rsid w:val="002A39E4"/>
    <w:rsid w:val="002A3A98"/>
    <w:rsid w:val="002A3E90"/>
    <w:rsid w:val="002A3F20"/>
    <w:rsid w:val="002A4477"/>
    <w:rsid w:val="002A4AB9"/>
    <w:rsid w:val="002A4D7C"/>
    <w:rsid w:val="002A4F9D"/>
    <w:rsid w:val="002A5049"/>
    <w:rsid w:val="002A506C"/>
    <w:rsid w:val="002A50EA"/>
    <w:rsid w:val="002A5211"/>
    <w:rsid w:val="002A54A3"/>
    <w:rsid w:val="002A55B3"/>
    <w:rsid w:val="002A56B5"/>
    <w:rsid w:val="002A582B"/>
    <w:rsid w:val="002A5933"/>
    <w:rsid w:val="002A5990"/>
    <w:rsid w:val="002A5996"/>
    <w:rsid w:val="002A5BE8"/>
    <w:rsid w:val="002A5CA3"/>
    <w:rsid w:val="002A5D08"/>
    <w:rsid w:val="002A5D0A"/>
    <w:rsid w:val="002A60B8"/>
    <w:rsid w:val="002A6219"/>
    <w:rsid w:val="002A631E"/>
    <w:rsid w:val="002A64EA"/>
    <w:rsid w:val="002A6539"/>
    <w:rsid w:val="002A6625"/>
    <w:rsid w:val="002A685F"/>
    <w:rsid w:val="002A68BC"/>
    <w:rsid w:val="002A6A65"/>
    <w:rsid w:val="002A6B04"/>
    <w:rsid w:val="002A6D39"/>
    <w:rsid w:val="002A6D45"/>
    <w:rsid w:val="002A6DAF"/>
    <w:rsid w:val="002A6E6D"/>
    <w:rsid w:val="002A6EC6"/>
    <w:rsid w:val="002A6EEC"/>
    <w:rsid w:val="002A6F0E"/>
    <w:rsid w:val="002A6F94"/>
    <w:rsid w:val="002A6FF0"/>
    <w:rsid w:val="002A7314"/>
    <w:rsid w:val="002A73D6"/>
    <w:rsid w:val="002A7416"/>
    <w:rsid w:val="002A7472"/>
    <w:rsid w:val="002A7521"/>
    <w:rsid w:val="002A78C2"/>
    <w:rsid w:val="002A7CE4"/>
    <w:rsid w:val="002A7CFA"/>
    <w:rsid w:val="002A7E82"/>
    <w:rsid w:val="002A7F4F"/>
    <w:rsid w:val="002A7F95"/>
    <w:rsid w:val="002A7FA9"/>
    <w:rsid w:val="002A7FC4"/>
    <w:rsid w:val="002B0006"/>
    <w:rsid w:val="002B0028"/>
    <w:rsid w:val="002B0173"/>
    <w:rsid w:val="002B02FE"/>
    <w:rsid w:val="002B05EB"/>
    <w:rsid w:val="002B07EC"/>
    <w:rsid w:val="002B0818"/>
    <w:rsid w:val="002B0843"/>
    <w:rsid w:val="002B0A87"/>
    <w:rsid w:val="002B0AF7"/>
    <w:rsid w:val="002B0B2A"/>
    <w:rsid w:val="002B0B82"/>
    <w:rsid w:val="002B0C2A"/>
    <w:rsid w:val="002B114F"/>
    <w:rsid w:val="002B1212"/>
    <w:rsid w:val="002B12CA"/>
    <w:rsid w:val="002B136E"/>
    <w:rsid w:val="002B1372"/>
    <w:rsid w:val="002B1494"/>
    <w:rsid w:val="002B1499"/>
    <w:rsid w:val="002B153E"/>
    <w:rsid w:val="002B1561"/>
    <w:rsid w:val="002B15DA"/>
    <w:rsid w:val="002B17F8"/>
    <w:rsid w:val="002B19D3"/>
    <w:rsid w:val="002B1A34"/>
    <w:rsid w:val="002B1B58"/>
    <w:rsid w:val="002B1D71"/>
    <w:rsid w:val="002B1DD5"/>
    <w:rsid w:val="002B1DED"/>
    <w:rsid w:val="002B1E5E"/>
    <w:rsid w:val="002B1EE9"/>
    <w:rsid w:val="002B1F78"/>
    <w:rsid w:val="002B225E"/>
    <w:rsid w:val="002B234A"/>
    <w:rsid w:val="002B249A"/>
    <w:rsid w:val="002B24D2"/>
    <w:rsid w:val="002B24FF"/>
    <w:rsid w:val="002B2516"/>
    <w:rsid w:val="002B2687"/>
    <w:rsid w:val="002B2BBD"/>
    <w:rsid w:val="002B2C59"/>
    <w:rsid w:val="002B2D58"/>
    <w:rsid w:val="002B2D66"/>
    <w:rsid w:val="002B2D79"/>
    <w:rsid w:val="002B2F41"/>
    <w:rsid w:val="002B2F56"/>
    <w:rsid w:val="002B30FC"/>
    <w:rsid w:val="002B31DF"/>
    <w:rsid w:val="002B3249"/>
    <w:rsid w:val="002B33F5"/>
    <w:rsid w:val="002B3548"/>
    <w:rsid w:val="002B3C67"/>
    <w:rsid w:val="002B3E4C"/>
    <w:rsid w:val="002B3E66"/>
    <w:rsid w:val="002B3F3F"/>
    <w:rsid w:val="002B3FC2"/>
    <w:rsid w:val="002B41B0"/>
    <w:rsid w:val="002B41E3"/>
    <w:rsid w:val="002B4301"/>
    <w:rsid w:val="002B444E"/>
    <w:rsid w:val="002B4813"/>
    <w:rsid w:val="002B48B9"/>
    <w:rsid w:val="002B4A4B"/>
    <w:rsid w:val="002B4B1D"/>
    <w:rsid w:val="002B4B8C"/>
    <w:rsid w:val="002B4F4D"/>
    <w:rsid w:val="002B4F7A"/>
    <w:rsid w:val="002B4FFF"/>
    <w:rsid w:val="002B5033"/>
    <w:rsid w:val="002B50C0"/>
    <w:rsid w:val="002B514E"/>
    <w:rsid w:val="002B5207"/>
    <w:rsid w:val="002B559C"/>
    <w:rsid w:val="002B56AB"/>
    <w:rsid w:val="002B5DC1"/>
    <w:rsid w:val="002B5E0B"/>
    <w:rsid w:val="002B60FC"/>
    <w:rsid w:val="002B6127"/>
    <w:rsid w:val="002B639A"/>
    <w:rsid w:val="002B646B"/>
    <w:rsid w:val="002B65BE"/>
    <w:rsid w:val="002B67F7"/>
    <w:rsid w:val="002B6996"/>
    <w:rsid w:val="002B6A10"/>
    <w:rsid w:val="002B6A79"/>
    <w:rsid w:val="002B6C2E"/>
    <w:rsid w:val="002B6CCE"/>
    <w:rsid w:val="002B6E04"/>
    <w:rsid w:val="002B6E4D"/>
    <w:rsid w:val="002B6EF2"/>
    <w:rsid w:val="002B7087"/>
    <w:rsid w:val="002B70B0"/>
    <w:rsid w:val="002B7105"/>
    <w:rsid w:val="002B71C9"/>
    <w:rsid w:val="002B7202"/>
    <w:rsid w:val="002B72D6"/>
    <w:rsid w:val="002B7406"/>
    <w:rsid w:val="002B75A7"/>
    <w:rsid w:val="002B792E"/>
    <w:rsid w:val="002B7A7A"/>
    <w:rsid w:val="002B7B09"/>
    <w:rsid w:val="002B7B62"/>
    <w:rsid w:val="002B7E88"/>
    <w:rsid w:val="002B7EBC"/>
    <w:rsid w:val="002C01A3"/>
    <w:rsid w:val="002C01AA"/>
    <w:rsid w:val="002C0305"/>
    <w:rsid w:val="002C031A"/>
    <w:rsid w:val="002C0351"/>
    <w:rsid w:val="002C037A"/>
    <w:rsid w:val="002C0411"/>
    <w:rsid w:val="002C0635"/>
    <w:rsid w:val="002C06F9"/>
    <w:rsid w:val="002C084F"/>
    <w:rsid w:val="002C0B5B"/>
    <w:rsid w:val="002C0C14"/>
    <w:rsid w:val="002C0CA8"/>
    <w:rsid w:val="002C0D95"/>
    <w:rsid w:val="002C0E2A"/>
    <w:rsid w:val="002C0F11"/>
    <w:rsid w:val="002C10DF"/>
    <w:rsid w:val="002C11BA"/>
    <w:rsid w:val="002C11ED"/>
    <w:rsid w:val="002C1492"/>
    <w:rsid w:val="002C1598"/>
    <w:rsid w:val="002C1625"/>
    <w:rsid w:val="002C163B"/>
    <w:rsid w:val="002C16FB"/>
    <w:rsid w:val="002C1839"/>
    <w:rsid w:val="002C1840"/>
    <w:rsid w:val="002C195C"/>
    <w:rsid w:val="002C1A1C"/>
    <w:rsid w:val="002C1B31"/>
    <w:rsid w:val="002C1BDF"/>
    <w:rsid w:val="002C1E20"/>
    <w:rsid w:val="002C1F89"/>
    <w:rsid w:val="002C2133"/>
    <w:rsid w:val="002C21DC"/>
    <w:rsid w:val="002C2209"/>
    <w:rsid w:val="002C2224"/>
    <w:rsid w:val="002C2378"/>
    <w:rsid w:val="002C2388"/>
    <w:rsid w:val="002C23A8"/>
    <w:rsid w:val="002C2437"/>
    <w:rsid w:val="002C256C"/>
    <w:rsid w:val="002C288A"/>
    <w:rsid w:val="002C2A9A"/>
    <w:rsid w:val="002C2C67"/>
    <w:rsid w:val="002C2D21"/>
    <w:rsid w:val="002C2DAC"/>
    <w:rsid w:val="002C2DB0"/>
    <w:rsid w:val="002C2DE8"/>
    <w:rsid w:val="002C2E97"/>
    <w:rsid w:val="002C2FFD"/>
    <w:rsid w:val="002C318A"/>
    <w:rsid w:val="002C3510"/>
    <w:rsid w:val="002C3BD3"/>
    <w:rsid w:val="002C3CA5"/>
    <w:rsid w:val="002C3D5D"/>
    <w:rsid w:val="002C40A6"/>
    <w:rsid w:val="002C42D3"/>
    <w:rsid w:val="002C453C"/>
    <w:rsid w:val="002C4618"/>
    <w:rsid w:val="002C46DB"/>
    <w:rsid w:val="002C48AE"/>
    <w:rsid w:val="002C4A75"/>
    <w:rsid w:val="002C4AF6"/>
    <w:rsid w:val="002C50C2"/>
    <w:rsid w:val="002C514E"/>
    <w:rsid w:val="002C52F1"/>
    <w:rsid w:val="002C5361"/>
    <w:rsid w:val="002C5396"/>
    <w:rsid w:val="002C55FA"/>
    <w:rsid w:val="002C5707"/>
    <w:rsid w:val="002C57D8"/>
    <w:rsid w:val="002C5818"/>
    <w:rsid w:val="002C5827"/>
    <w:rsid w:val="002C58A0"/>
    <w:rsid w:val="002C59F1"/>
    <w:rsid w:val="002C5B0E"/>
    <w:rsid w:val="002C5B64"/>
    <w:rsid w:val="002C5D9E"/>
    <w:rsid w:val="002C5EDF"/>
    <w:rsid w:val="002C619D"/>
    <w:rsid w:val="002C6201"/>
    <w:rsid w:val="002C63CA"/>
    <w:rsid w:val="002C63F4"/>
    <w:rsid w:val="002C6400"/>
    <w:rsid w:val="002C64E4"/>
    <w:rsid w:val="002C65D6"/>
    <w:rsid w:val="002C6809"/>
    <w:rsid w:val="002C68AB"/>
    <w:rsid w:val="002C68B7"/>
    <w:rsid w:val="002C6CF8"/>
    <w:rsid w:val="002C6D6F"/>
    <w:rsid w:val="002C6FAF"/>
    <w:rsid w:val="002C6FD1"/>
    <w:rsid w:val="002C70A3"/>
    <w:rsid w:val="002C7173"/>
    <w:rsid w:val="002C773E"/>
    <w:rsid w:val="002C774E"/>
    <w:rsid w:val="002C7763"/>
    <w:rsid w:val="002C78F8"/>
    <w:rsid w:val="002C7C77"/>
    <w:rsid w:val="002C7D15"/>
    <w:rsid w:val="002C7DA2"/>
    <w:rsid w:val="002C7DBF"/>
    <w:rsid w:val="002C7E43"/>
    <w:rsid w:val="002C7F72"/>
    <w:rsid w:val="002C7FF7"/>
    <w:rsid w:val="002D001F"/>
    <w:rsid w:val="002D00BF"/>
    <w:rsid w:val="002D0319"/>
    <w:rsid w:val="002D034F"/>
    <w:rsid w:val="002D06B0"/>
    <w:rsid w:val="002D0722"/>
    <w:rsid w:val="002D07AA"/>
    <w:rsid w:val="002D081B"/>
    <w:rsid w:val="002D0970"/>
    <w:rsid w:val="002D0A54"/>
    <w:rsid w:val="002D0C36"/>
    <w:rsid w:val="002D0C7A"/>
    <w:rsid w:val="002D0CA3"/>
    <w:rsid w:val="002D0D66"/>
    <w:rsid w:val="002D0D8F"/>
    <w:rsid w:val="002D0F73"/>
    <w:rsid w:val="002D1016"/>
    <w:rsid w:val="002D10E4"/>
    <w:rsid w:val="002D130F"/>
    <w:rsid w:val="002D1398"/>
    <w:rsid w:val="002D1523"/>
    <w:rsid w:val="002D1809"/>
    <w:rsid w:val="002D1B93"/>
    <w:rsid w:val="002D1C66"/>
    <w:rsid w:val="002D1C85"/>
    <w:rsid w:val="002D1D23"/>
    <w:rsid w:val="002D1F10"/>
    <w:rsid w:val="002D1F6A"/>
    <w:rsid w:val="002D1FD2"/>
    <w:rsid w:val="002D2043"/>
    <w:rsid w:val="002D20A3"/>
    <w:rsid w:val="002D231C"/>
    <w:rsid w:val="002D2405"/>
    <w:rsid w:val="002D2444"/>
    <w:rsid w:val="002D244D"/>
    <w:rsid w:val="002D25CC"/>
    <w:rsid w:val="002D26DD"/>
    <w:rsid w:val="002D2B5B"/>
    <w:rsid w:val="002D2CC9"/>
    <w:rsid w:val="002D2EE1"/>
    <w:rsid w:val="002D3050"/>
    <w:rsid w:val="002D3088"/>
    <w:rsid w:val="002D310B"/>
    <w:rsid w:val="002D33E0"/>
    <w:rsid w:val="002D33FA"/>
    <w:rsid w:val="002D342D"/>
    <w:rsid w:val="002D3455"/>
    <w:rsid w:val="002D362C"/>
    <w:rsid w:val="002D363A"/>
    <w:rsid w:val="002D3812"/>
    <w:rsid w:val="002D3815"/>
    <w:rsid w:val="002D38BB"/>
    <w:rsid w:val="002D3D1D"/>
    <w:rsid w:val="002D3E48"/>
    <w:rsid w:val="002D3F38"/>
    <w:rsid w:val="002D401D"/>
    <w:rsid w:val="002D408D"/>
    <w:rsid w:val="002D4249"/>
    <w:rsid w:val="002D427B"/>
    <w:rsid w:val="002D437D"/>
    <w:rsid w:val="002D43BF"/>
    <w:rsid w:val="002D4418"/>
    <w:rsid w:val="002D446C"/>
    <w:rsid w:val="002D4670"/>
    <w:rsid w:val="002D49B4"/>
    <w:rsid w:val="002D4B11"/>
    <w:rsid w:val="002D4C4D"/>
    <w:rsid w:val="002D4E92"/>
    <w:rsid w:val="002D50B8"/>
    <w:rsid w:val="002D51FE"/>
    <w:rsid w:val="002D5273"/>
    <w:rsid w:val="002D52C6"/>
    <w:rsid w:val="002D570F"/>
    <w:rsid w:val="002D5810"/>
    <w:rsid w:val="002D5948"/>
    <w:rsid w:val="002D59BE"/>
    <w:rsid w:val="002D5A3A"/>
    <w:rsid w:val="002D5B95"/>
    <w:rsid w:val="002D5D45"/>
    <w:rsid w:val="002D5F76"/>
    <w:rsid w:val="002D5F9E"/>
    <w:rsid w:val="002D6099"/>
    <w:rsid w:val="002D60E2"/>
    <w:rsid w:val="002D610C"/>
    <w:rsid w:val="002D6841"/>
    <w:rsid w:val="002D699F"/>
    <w:rsid w:val="002D6AE1"/>
    <w:rsid w:val="002D6B87"/>
    <w:rsid w:val="002D6E94"/>
    <w:rsid w:val="002D6ECA"/>
    <w:rsid w:val="002D6ED7"/>
    <w:rsid w:val="002D7126"/>
    <w:rsid w:val="002D715D"/>
    <w:rsid w:val="002D7426"/>
    <w:rsid w:val="002D7549"/>
    <w:rsid w:val="002D7643"/>
    <w:rsid w:val="002D77C9"/>
    <w:rsid w:val="002D77EB"/>
    <w:rsid w:val="002D7892"/>
    <w:rsid w:val="002D793B"/>
    <w:rsid w:val="002D7A32"/>
    <w:rsid w:val="002D7A7C"/>
    <w:rsid w:val="002D7B20"/>
    <w:rsid w:val="002D7B89"/>
    <w:rsid w:val="002D7BB0"/>
    <w:rsid w:val="002D7C0E"/>
    <w:rsid w:val="002D7D25"/>
    <w:rsid w:val="002D7DFB"/>
    <w:rsid w:val="002D7FA0"/>
    <w:rsid w:val="002E0065"/>
    <w:rsid w:val="002E013F"/>
    <w:rsid w:val="002E019B"/>
    <w:rsid w:val="002E0238"/>
    <w:rsid w:val="002E03E2"/>
    <w:rsid w:val="002E05F7"/>
    <w:rsid w:val="002E0694"/>
    <w:rsid w:val="002E06D0"/>
    <w:rsid w:val="002E08C6"/>
    <w:rsid w:val="002E09A8"/>
    <w:rsid w:val="002E0C6B"/>
    <w:rsid w:val="002E0D2C"/>
    <w:rsid w:val="002E0D69"/>
    <w:rsid w:val="002E0F84"/>
    <w:rsid w:val="002E101E"/>
    <w:rsid w:val="002E11EC"/>
    <w:rsid w:val="002E1236"/>
    <w:rsid w:val="002E16B7"/>
    <w:rsid w:val="002E16F2"/>
    <w:rsid w:val="002E1A3B"/>
    <w:rsid w:val="002E1A90"/>
    <w:rsid w:val="002E1B55"/>
    <w:rsid w:val="002E1E3F"/>
    <w:rsid w:val="002E1EC1"/>
    <w:rsid w:val="002E1FAB"/>
    <w:rsid w:val="002E2001"/>
    <w:rsid w:val="002E208F"/>
    <w:rsid w:val="002E2231"/>
    <w:rsid w:val="002E23DD"/>
    <w:rsid w:val="002E2732"/>
    <w:rsid w:val="002E27A0"/>
    <w:rsid w:val="002E2826"/>
    <w:rsid w:val="002E2A82"/>
    <w:rsid w:val="002E2B2A"/>
    <w:rsid w:val="002E2BBF"/>
    <w:rsid w:val="002E2E55"/>
    <w:rsid w:val="002E2E81"/>
    <w:rsid w:val="002E2EE5"/>
    <w:rsid w:val="002E307E"/>
    <w:rsid w:val="002E3084"/>
    <w:rsid w:val="002E3173"/>
    <w:rsid w:val="002E321C"/>
    <w:rsid w:val="002E349B"/>
    <w:rsid w:val="002E353F"/>
    <w:rsid w:val="002E375C"/>
    <w:rsid w:val="002E384E"/>
    <w:rsid w:val="002E393C"/>
    <w:rsid w:val="002E39BD"/>
    <w:rsid w:val="002E3CE5"/>
    <w:rsid w:val="002E3DEB"/>
    <w:rsid w:val="002E3F48"/>
    <w:rsid w:val="002E4348"/>
    <w:rsid w:val="002E445F"/>
    <w:rsid w:val="002E4812"/>
    <w:rsid w:val="002E482D"/>
    <w:rsid w:val="002E4882"/>
    <w:rsid w:val="002E48FD"/>
    <w:rsid w:val="002E4C66"/>
    <w:rsid w:val="002E4E29"/>
    <w:rsid w:val="002E4EE8"/>
    <w:rsid w:val="002E5057"/>
    <w:rsid w:val="002E5281"/>
    <w:rsid w:val="002E52EC"/>
    <w:rsid w:val="002E54DF"/>
    <w:rsid w:val="002E54FE"/>
    <w:rsid w:val="002E55CA"/>
    <w:rsid w:val="002E561C"/>
    <w:rsid w:val="002E56FC"/>
    <w:rsid w:val="002E578A"/>
    <w:rsid w:val="002E57B6"/>
    <w:rsid w:val="002E57E4"/>
    <w:rsid w:val="002E5A5A"/>
    <w:rsid w:val="002E5A67"/>
    <w:rsid w:val="002E5B14"/>
    <w:rsid w:val="002E5BDD"/>
    <w:rsid w:val="002E5D9D"/>
    <w:rsid w:val="002E6222"/>
    <w:rsid w:val="002E6271"/>
    <w:rsid w:val="002E6363"/>
    <w:rsid w:val="002E638B"/>
    <w:rsid w:val="002E6458"/>
    <w:rsid w:val="002E64CF"/>
    <w:rsid w:val="002E6551"/>
    <w:rsid w:val="002E65D2"/>
    <w:rsid w:val="002E65E3"/>
    <w:rsid w:val="002E66DA"/>
    <w:rsid w:val="002E66E6"/>
    <w:rsid w:val="002E6757"/>
    <w:rsid w:val="002E6799"/>
    <w:rsid w:val="002E6A0A"/>
    <w:rsid w:val="002E6D88"/>
    <w:rsid w:val="002E6DD4"/>
    <w:rsid w:val="002E6ECD"/>
    <w:rsid w:val="002E704D"/>
    <w:rsid w:val="002E711D"/>
    <w:rsid w:val="002E719A"/>
    <w:rsid w:val="002E73F9"/>
    <w:rsid w:val="002E7600"/>
    <w:rsid w:val="002E78F2"/>
    <w:rsid w:val="002E79B7"/>
    <w:rsid w:val="002E7A46"/>
    <w:rsid w:val="002E7B7A"/>
    <w:rsid w:val="002E7C69"/>
    <w:rsid w:val="002E7D43"/>
    <w:rsid w:val="002E7F38"/>
    <w:rsid w:val="002E7F7F"/>
    <w:rsid w:val="002F01DB"/>
    <w:rsid w:val="002F02C2"/>
    <w:rsid w:val="002F0301"/>
    <w:rsid w:val="002F0571"/>
    <w:rsid w:val="002F0681"/>
    <w:rsid w:val="002F07CB"/>
    <w:rsid w:val="002F0B5E"/>
    <w:rsid w:val="002F0C47"/>
    <w:rsid w:val="002F0C51"/>
    <w:rsid w:val="002F0EF2"/>
    <w:rsid w:val="002F0FAD"/>
    <w:rsid w:val="002F1147"/>
    <w:rsid w:val="002F13CD"/>
    <w:rsid w:val="002F142F"/>
    <w:rsid w:val="002F15D3"/>
    <w:rsid w:val="002F16AE"/>
    <w:rsid w:val="002F1734"/>
    <w:rsid w:val="002F1973"/>
    <w:rsid w:val="002F1977"/>
    <w:rsid w:val="002F1A97"/>
    <w:rsid w:val="002F1BDA"/>
    <w:rsid w:val="002F1C31"/>
    <w:rsid w:val="002F1E21"/>
    <w:rsid w:val="002F1F35"/>
    <w:rsid w:val="002F1F7C"/>
    <w:rsid w:val="002F1F94"/>
    <w:rsid w:val="002F1FED"/>
    <w:rsid w:val="002F2060"/>
    <w:rsid w:val="002F2084"/>
    <w:rsid w:val="002F20A7"/>
    <w:rsid w:val="002F20C8"/>
    <w:rsid w:val="002F20F3"/>
    <w:rsid w:val="002F21B8"/>
    <w:rsid w:val="002F2358"/>
    <w:rsid w:val="002F2367"/>
    <w:rsid w:val="002F239B"/>
    <w:rsid w:val="002F2428"/>
    <w:rsid w:val="002F24F8"/>
    <w:rsid w:val="002F25A0"/>
    <w:rsid w:val="002F2633"/>
    <w:rsid w:val="002F2709"/>
    <w:rsid w:val="002F27EC"/>
    <w:rsid w:val="002F2A39"/>
    <w:rsid w:val="002F2A95"/>
    <w:rsid w:val="002F2BC5"/>
    <w:rsid w:val="002F2C10"/>
    <w:rsid w:val="002F2C1D"/>
    <w:rsid w:val="002F2D8A"/>
    <w:rsid w:val="002F31D9"/>
    <w:rsid w:val="002F3242"/>
    <w:rsid w:val="002F3455"/>
    <w:rsid w:val="002F345F"/>
    <w:rsid w:val="002F3545"/>
    <w:rsid w:val="002F3772"/>
    <w:rsid w:val="002F380A"/>
    <w:rsid w:val="002F3966"/>
    <w:rsid w:val="002F39DF"/>
    <w:rsid w:val="002F3A0B"/>
    <w:rsid w:val="002F3B66"/>
    <w:rsid w:val="002F3B7A"/>
    <w:rsid w:val="002F3C7D"/>
    <w:rsid w:val="002F3E4F"/>
    <w:rsid w:val="002F3F18"/>
    <w:rsid w:val="002F400C"/>
    <w:rsid w:val="002F4214"/>
    <w:rsid w:val="002F44BC"/>
    <w:rsid w:val="002F4712"/>
    <w:rsid w:val="002F4899"/>
    <w:rsid w:val="002F4C39"/>
    <w:rsid w:val="002F4CDF"/>
    <w:rsid w:val="002F4E0D"/>
    <w:rsid w:val="002F4E8D"/>
    <w:rsid w:val="002F5133"/>
    <w:rsid w:val="002F52D0"/>
    <w:rsid w:val="002F532C"/>
    <w:rsid w:val="002F54CB"/>
    <w:rsid w:val="002F55AC"/>
    <w:rsid w:val="002F587B"/>
    <w:rsid w:val="002F5BCF"/>
    <w:rsid w:val="002F5D3D"/>
    <w:rsid w:val="002F5DF3"/>
    <w:rsid w:val="002F5F74"/>
    <w:rsid w:val="002F5F7F"/>
    <w:rsid w:val="002F609E"/>
    <w:rsid w:val="002F6103"/>
    <w:rsid w:val="002F647E"/>
    <w:rsid w:val="002F673D"/>
    <w:rsid w:val="002F67F4"/>
    <w:rsid w:val="002F685F"/>
    <w:rsid w:val="002F69C5"/>
    <w:rsid w:val="002F69CE"/>
    <w:rsid w:val="002F6A71"/>
    <w:rsid w:val="002F6AE2"/>
    <w:rsid w:val="002F6B0A"/>
    <w:rsid w:val="002F6D10"/>
    <w:rsid w:val="002F6D5E"/>
    <w:rsid w:val="002F6EE1"/>
    <w:rsid w:val="002F6F9C"/>
    <w:rsid w:val="002F6FAF"/>
    <w:rsid w:val="002F709D"/>
    <w:rsid w:val="002F7492"/>
    <w:rsid w:val="002F7567"/>
    <w:rsid w:val="002F7714"/>
    <w:rsid w:val="002F772D"/>
    <w:rsid w:val="002F781A"/>
    <w:rsid w:val="002F7878"/>
    <w:rsid w:val="002F78A0"/>
    <w:rsid w:val="002F795A"/>
    <w:rsid w:val="002F7B3B"/>
    <w:rsid w:val="002F7BA2"/>
    <w:rsid w:val="002F7C94"/>
    <w:rsid w:val="002F7CB6"/>
    <w:rsid w:val="002F7D84"/>
    <w:rsid w:val="002F7D8A"/>
    <w:rsid w:val="002F7DB0"/>
    <w:rsid w:val="002F7DC9"/>
    <w:rsid w:val="002F7DE7"/>
    <w:rsid w:val="002F7E83"/>
    <w:rsid w:val="0030011F"/>
    <w:rsid w:val="00300241"/>
    <w:rsid w:val="0030033A"/>
    <w:rsid w:val="003005DB"/>
    <w:rsid w:val="00300631"/>
    <w:rsid w:val="003006D1"/>
    <w:rsid w:val="003007B2"/>
    <w:rsid w:val="003008B6"/>
    <w:rsid w:val="003008D2"/>
    <w:rsid w:val="003009EC"/>
    <w:rsid w:val="00300B6E"/>
    <w:rsid w:val="00300B92"/>
    <w:rsid w:val="00300C75"/>
    <w:rsid w:val="00300D27"/>
    <w:rsid w:val="00300DA3"/>
    <w:rsid w:val="00301105"/>
    <w:rsid w:val="00301125"/>
    <w:rsid w:val="003011AA"/>
    <w:rsid w:val="003012AF"/>
    <w:rsid w:val="003012B5"/>
    <w:rsid w:val="00301401"/>
    <w:rsid w:val="0030145D"/>
    <w:rsid w:val="0030187A"/>
    <w:rsid w:val="0030192F"/>
    <w:rsid w:val="00301B27"/>
    <w:rsid w:val="00301CF9"/>
    <w:rsid w:val="00301E9B"/>
    <w:rsid w:val="003020B1"/>
    <w:rsid w:val="003020E5"/>
    <w:rsid w:val="0030257D"/>
    <w:rsid w:val="0030261F"/>
    <w:rsid w:val="0030292E"/>
    <w:rsid w:val="00302A4F"/>
    <w:rsid w:val="00302A90"/>
    <w:rsid w:val="00302A9A"/>
    <w:rsid w:val="00302D0A"/>
    <w:rsid w:val="00302D68"/>
    <w:rsid w:val="00302E3F"/>
    <w:rsid w:val="00302FAD"/>
    <w:rsid w:val="0030306A"/>
    <w:rsid w:val="003030FD"/>
    <w:rsid w:val="003031D0"/>
    <w:rsid w:val="0030327A"/>
    <w:rsid w:val="00303285"/>
    <w:rsid w:val="003032BD"/>
    <w:rsid w:val="003034EB"/>
    <w:rsid w:val="003037CC"/>
    <w:rsid w:val="00303831"/>
    <w:rsid w:val="003039C0"/>
    <w:rsid w:val="00303C3C"/>
    <w:rsid w:val="00303CB9"/>
    <w:rsid w:val="0030422A"/>
    <w:rsid w:val="00304253"/>
    <w:rsid w:val="0030425A"/>
    <w:rsid w:val="00304458"/>
    <w:rsid w:val="0030448D"/>
    <w:rsid w:val="003046C1"/>
    <w:rsid w:val="003046F1"/>
    <w:rsid w:val="003047D2"/>
    <w:rsid w:val="00304A7A"/>
    <w:rsid w:val="00304D7A"/>
    <w:rsid w:val="00304D7B"/>
    <w:rsid w:val="00304FA4"/>
    <w:rsid w:val="00305045"/>
    <w:rsid w:val="00305073"/>
    <w:rsid w:val="003052E7"/>
    <w:rsid w:val="00305401"/>
    <w:rsid w:val="00305607"/>
    <w:rsid w:val="00305661"/>
    <w:rsid w:val="00305720"/>
    <w:rsid w:val="00305791"/>
    <w:rsid w:val="003058D1"/>
    <w:rsid w:val="003058F9"/>
    <w:rsid w:val="00305C95"/>
    <w:rsid w:val="00305D01"/>
    <w:rsid w:val="00305D91"/>
    <w:rsid w:val="00305E5E"/>
    <w:rsid w:val="00305EA5"/>
    <w:rsid w:val="0030600D"/>
    <w:rsid w:val="003062BA"/>
    <w:rsid w:val="003063DC"/>
    <w:rsid w:val="003063ED"/>
    <w:rsid w:val="0030640A"/>
    <w:rsid w:val="00306507"/>
    <w:rsid w:val="0030650A"/>
    <w:rsid w:val="00306534"/>
    <w:rsid w:val="0030658C"/>
    <w:rsid w:val="0030659A"/>
    <w:rsid w:val="0030668B"/>
    <w:rsid w:val="003066AD"/>
    <w:rsid w:val="003066AE"/>
    <w:rsid w:val="0030682C"/>
    <w:rsid w:val="003069EB"/>
    <w:rsid w:val="00306A87"/>
    <w:rsid w:val="00306C52"/>
    <w:rsid w:val="00306EA4"/>
    <w:rsid w:val="00306F73"/>
    <w:rsid w:val="00306FCE"/>
    <w:rsid w:val="0030704F"/>
    <w:rsid w:val="003070AA"/>
    <w:rsid w:val="00307375"/>
    <w:rsid w:val="0030767F"/>
    <w:rsid w:val="00307876"/>
    <w:rsid w:val="003078C1"/>
    <w:rsid w:val="00307995"/>
    <w:rsid w:val="003079C5"/>
    <w:rsid w:val="003079F9"/>
    <w:rsid w:val="00307C71"/>
    <w:rsid w:val="00307D99"/>
    <w:rsid w:val="00307E97"/>
    <w:rsid w:val="00307EFA"/>
    <w:rsid w:val="00307EFD"/>
    <w:rsid w:val="0031007F"/>
    <w:rsid w:val="00310290"/>
    <w:rsid w:val="003102C8"/>
    <w:rsid w:val="0031033A"/>
    <w:rsid w:val="0031037F"/>
    <w:rsid w:val="003104BB"/>
    <w:rsid w:val="00310522"/>
    <w:rsid w:val="0031054D"/>
    <w:rsid w:val="00310662"/>
    <w:rsid w:val="0031087F"/>
    <w:rsid w:val="00310899"/>
    <w:rsid w:val="00310AC3"/>
    <w:rsid w:val="00310BBA"/>
    <w:rsid w:val="00310C86"/>
    <w:rsid w:val="00310DD1"/>
    <w:rsid w:val="00310F9A"/>
    <w:rsid w:val="00311172"/>
    <w:rsid w:val="00311213"/>
    <w:rsid w:val="0031137A"/>
    <w:rsid w:val="0031159D"/>
    <w:rsid w:val="00311645"/>
    <w:rsid w:val="00311718"/>
    <w:rsid w:val="00311736"/>
    <w:rsid w:val="0031175E"/>
    <w:rsid w:val="0031180F"/>
    <w:rsid w:val="00311816"/>
    <w:rsid w:val="003119D6"/>
    <w:rsid w:val="00311BE7"/>
    <w:rsid w:val="00311C9A"/>
    <w:rsid w:val="0031206F"/>
    <w:rsid w:val="003121AF"/>
    <w:rsid w:val="00312307"/>
    <w:rsid w:val="00312372"/>
    <w:rsid w:val="003125E5"/>
    <w:rsid w:val="003125FB"/>
    <w:rsid w:val="0031273C"/>
    <w:rsid w:val="003128A1"/>
    <w:rsid w:val="00312A0D"/>
    <w:rsid w:val="00312A40"/>
    <w:rsid w:val="00312A67"/>
    <w:rsid w:val="00312E9C"/>
    <w:rsid w:val="00312EB8"/>
    <w:rsid w:val="00312F13"/>
    <w:rsid w:val="00313100"/>
    <w:rsid w:val="00313141"/>
    <w:rsid w:val="003132B5"/>
    <w:rsid w:val="00313414"/>
    <w:rsid w:val="003134E1"/>
    <w:rsid w:val="003135DD"/>
    <w:rsid w:val="003137B6"/>
    <w:rsid w:val="0031397D"/>
    <w:rsid w:val="00313A7A"/>
    <w:rsid w:val="00313CE6"/>
    <w:rsid w:val="00313CF7"/>
    <w:rsid w:val="00313D78"/>
    <w:rsid w:val="00313E9A"/>
    <w:rsid w:val="00313F15"/>
    <w:rsid w:val="00313FED"/>
    <w:rsid w:val="00314097"/>
    <w:rsid w:val="003140F2"/>
    <w:rsid w:val="003141E9"/>
    <w:rsid w:val="0031424F"/>
    <w:rsid w:val="00314505"/>
    <w:rsid w:val="00314884"/>
    <w:rsid w:val="00314A0C"/>
    <w:rsid w:val="00314CAD"/>
    <w:rsid w:val="00314CD6"/>
    <w:rsid w:val="00314D97"/>
    <w:rsid w:val="003150B8"/>
    <w:rsid w:val="00315107"/>
    <w:rsid w:val="0031516F"/>
    <w:rsid w:val="00315183"/>
    <w:rsid w:val="0031523A"/>
    <w:rsid w:val="003153AE"/>
    <w:rsid w:val="003155CC"/>
    <w:rsid w:val="003155E0"/>
    <w:rsid w:val="0031569B"/>
    <w:rsid w:val="003157BA"/>
    <w:rsid w:val="003157C0"/>
    <w:rsid w:val="00315821"/>
    <w:rsid w:val="003158D5"/>
    <w:rsid w:val="00315B3E"/>
    <w:rsid w:val="00315C9F"/>
    <w:rsid w:val="00315E54"/>
    <w:rsid w:val="0031603E"/>
    <w:rsid w:val="003160EA"/>
    <w:rsid w:val="00316339"/>
    <w:rsid w:val="0031639B"/>
    <w:rsid w:val="003164D6"/>
    <w:rsid w:val="0031659A"/>
    <w:rsid w:val="00316807"/>
    <w:rsid w:val="00316997"/>
    <w:rsid w:val="003169C1"/>
    <w:rsid w:val="00316EB2"/>
    <w:rsid w:val="00316EC0"/>
    <w:rsid w:val="00317053"/>
    <w:rsid w:val="0031720D"/>
    <w:rsid w:val="00317421"/>
    <w:rsid w:val="00317540"/>
    <w:rsid w:val="0031762F"/>
    <w:rsid w:val="0031773F"/>
    <w:rsid w:val="003177EF"/>
    <w:rsid w:val="00317B3D"/>
    <w:rsid w:val="00317BE0"/>
    <w:rsid w:val="00317DB0"/>
    <w:rsid w:val="00317E2D"/>
    <w:rsid w:val="00317F3E"/>
    <w:rsid w:val="00317F4E"/>
    <w:rsid w:val="00317FA6"/>
    <w:rsid w:val="00317FE0"/>
    <w:rsid w:val="003203FD"/>
    <w:rsid w:val="0032046F"/>
    <w:rsid w:val="0032052D"/>
    <w:rsid w:val="003205B1"/>
    <w:rsid w:val="003205FC"/>
    <w:rsid w:val="0032065C"/>
    <w:rsid w:val="0032083F"/>
    <w:rsid w:val="0032089C"/>
    <w:rsid w:val="003209C0"/>
    <w:rsid w:val="00320B51"/>
    <w:rsid w:val="00320E31"/>
    <w:rsid w:val="00320E72"/>
    <w:rsid w:val="00321277"/>
    <w:rsid w:val="00321410"/>
    <w:rsid w:val="0032187F"/>
    <w:rsid w:val="003219DA"/>
    <w:rsid w:val="003219FF"/>
    <w:rsid w:val="00321A8F"/>
    <w:rsid w:val="00321E0F"/>
    <w:rsid w:val="003220B3"/>
    <w:rsid w:val="00322143"/>
    <w:rsid w:val="00322265"/>
    <w:rsid w:val="0032229E"/>
    <w:rsid w:val="0032257A"/>
    <w:rsid w:val="00322761"/>
    <w:rsid w:val="00322785"/>
    <w:rsid w:val="0032293E"/>
    <w:rsid w:val="00322C02"/>
    <w:rsid w:val="00322E13"/>
    <w:rsid w:val="00322F44"/>
    <w:rsid w:val="00323020"/>
    <w:rsid w:val="00323130"/>
    <w:rsid w:val="003231A4"/>
    <w:rsid w:val="0032351B"/>
    <w:rsid w:val="00323640"/>
    <w:rsid w:val="00323657"/>
    <w:rsid w:val="00323689"/>
    <w:rsid w:val="00323815"/>
    <w:rsid w:val="003238C9"/>
    <w:rsid w:val="00323909"/>
    <w:rsid w:val="00323C1A"/>
    <w:rsid w:val="00323C9B"/>
    <w:rsid w:val="00323D03"/>
    <w:rsid w:val="00323D90"/>
    <w:rsid w:val="00323DCE"/>
    <w:rsid w:val="00324027"/>
    <w:rsid w:val="00324135"/>
    <w:rsid w:val="0032424A"/>
    <w:rsid w:val="003243F9"/>
    <w:rsid w:val="003246F4"/>
    <w:rsid w:val="003247E6"/>
    <w:rsid w:val="00324A8A"/>
    <w:rsid w:val="00324D1F"/>
    <w:rsid w:val="00324FE2"/>
    <w:rsid w:val="0032500C"/>
    <w:rsid w:val="00325028"/>
    <w:rsid w:val="00325152"/>
    <w:rsid w:val="00325257"/>
    <w:rsid w:val="003253D0"/>
    <w:rsid w:val="0032543E"/>
    <w:rsid w:val="00325942"/>
    <w:rsid w:val="00325956"/>
    <w:rsid w:val="00325B34"/>
    <w:rsid w:val="00325BE1"/>
    <w:rsid w:val="00325CAC"/>
    <w:rsid w:val="00325D83"/>
    <w:rsid w:val="00325D92"/>
    <w:rsid w:val="00325E79"/>
    <w:rsid w:val="00325E84"/>
    <w:rsid w:val="00325F9F"/>
    <w:rsid w:val="00326428"/>
    <w:rsid w:val="003265C8"/>
    <w:rsid w:val="00326847"/>
    <w:rsid w:val="003269E7"/>
    <w:rsid w:val="00326A2A"/>
    <w:rsid w:val="00326AB3"/>
    <w:rsid w:val="003270EF"/>
    <w:rsid w:val="003271C2"/>
    <w:rsid w:val="00327A14"/>
    <w:rsid w:val="00327AA8"/>
    <w:rsid w:val="00327AE9"/>
    <w:rsid w:val="00327C8A"/>
    <w:rsid w:val="00327E72"/>
    <w:rsid w:val="00327F58"/>
    <w:rsid w:val="00330122"/>
    <w:rsid w:val="0033035F"/>
    <w:rsid w:val="003304BA"/>
    <w:rsid w:val="00330DAB"/>
    <w:rsid w:val="00330F24"/>
    <w:rsid w:val="003311A3"/>
    <w:rsid w:val="00331384"/>
    <w:rsid w:val="00331858"/>
    <w:rsid w:val="00331932"/>
    <w:rsid w:val="00331A46"/>
    <w:rsid w:val="00331B29"/>
    <w:rsid w:val="00331BB7"/>
    <w:rsid w:val="00331D7B"/>
    <w:rsid w:val="003320CC"/>
    <w:rsid w:val="003322FB"/>
    <w:rsid w:val="003326A7"/>
    <w:rsid w:val="00332707"/>
    <w:rsid w:val="0033286C"/>
    <w:rsid w:val="00332918"/>
    <w:rsid w:val="003329B1"/>
    <w:rsid w:val="003329D9"/>
    <w:rsid w:val="00332A59"/>
    <w:rsid w:val="00332A80"/>
    <w:rsid w:val="00332A91"/>
    <w:rsid w:val="00332AD8"/>
    <w:rsid w:val="00332AF1"/>
    <w:rsid w:val="00332D2D"/>
    <w:rsid w:val="00332EFE"/>
    <w:rsid w:val="0033300D"/>
    <w:rsid w:val="0033328F"/>
    <w:rsid w:val="003332EF"/>
    <w:rsid w:val="00333462"/>
    <w:rsid w:val="003336D2"/>
    <w:rsid w:val="0033377B"/>
    <w:rsid w:val="00333974"/>
    <w:rsid w:val="00333A85"/>
    <w:rsid w:val="00333DAC"/>
    <w:rsid w:val="00334126"/>
    <w:rsid w:val="00334174"/>
    <w:rsid w:val="003345D2"/>
    <w:rsid w:val="003347E9"/>
    <w:rsid w:val="00334911"/>
    <w:rsid w:val="003349DA"/>
    <w:rsid w:val="00334C88"/>
    <w:rsid w:val="00334D5D"/>
    <w:rsid w:val="00335301"/>
    <w:rsid w:val="0033540C"/>
    <w:rsid w:val="003357D7"/>
    <w:rsid w:val="00335974"/>
    <w:rsid w:val="003359AF"/>
    <w:rsid w:val="003359F1"/>
    <w:rsid w:val="00335B42"/>
    <w:rsid w:val="00335C1C"/>
    <w:rsid w:val="00335D01"/>
    <w:rsid w:val="00335D0C"/>
    <w:rsid w:val="00335F98"/>
    <w:rsid w:val="003361B3"/>
    <w:rsid w:val="003361CF"/>
    <w:rsid w:val="00336206"/>
    <w:rsid w:val="003362B1"/>
    <w:rsid w:val="00336330"/>
    <w:rsid w:val="0033636D"/>
    <w:rsid w:val="00336568"/>
    <w:rsid w:val="003365A1"/>
    <w:rsid w:val="003365AF"/>
    <w:rsid w:val="00336824"/>
    <w:rsid w:val="003368E5"/>
    <w:rsid w:val="0033694B"/>
    <w:rsid w:val="003369E5"/>
    <w:rsid w:val="00336B8A"/>
    <w:rsid w:val="00336C6C"/>
    <w:rsid w:val="00336E52"/>
    <w:rsid w:val="00336F85"/>
    <w:rsid w:val="00337300"/>
    <w:rsid w:val="0033749C"/>
    <w:rsid w:val="003374BF"/>
    <w:rsid w:val="003374CE"/>
    <w:rsid w:val="00337551"/>
    <w:rsid w:val="003375B4"/>
    <w:rsid w:val="00337785"/>
    <w:rsid w:val="00337889"/>
    <w:rsid w:val="003379B8"/>
    <w:rsid w:val="003379BE"/>
    <w:rsid w:val="00337D95"/>
    <w:rsid w:val="00337EB2"/>
    <w:rsid w:val="00337EB6"/>
    <w:rsid w:val="0034019D"/>
    <w:rsid w:val="0034055C"/>
    <w:rsid w:val="0034081D"/>
    <w:rsid w:val="00340850"/>
    <w:rsid w:val="00340D99"/>
    <w:rsid w:val="00340DB5"/>
    <w:rsid w:val="00340E6F"/>
    <w:rsid w:val="003411A5"/>
    <w:rsid w:val="003411D7"/>
    <w:rsid w:val="003413D2"/>
    <w:rsid w:val="003414E7"/>
    <w:rsid w:val="0034153B"/>
    <w:rsid w:val="00341941"/>
    <w:rsid w:val="00341B8B"/>
    <w:rsid w:val="00341C0D"/>
    <w:rsid w:val="00341D31"/>
    <w:rsid w:val="00341FBD"/>
    <w:rsid w:val="00341FE7"/>
    <w:rsid w:val="00342068"/>
    <w:rsid w:val="003421AB"/>
    <w:rsid w:val="003422F9"/>
    <w:rsid w:val="003423FC"/>
    <w:rsid w:val="0034246C"/>
    <w:rsid w:val="003424A4"/>
    <w:rsid w:val="00342509"/>
    <w:rsid w:val="00342675"/>
    <w:rsid w:val="003426BC"/>
    <w:rsid w:val="003427C7"/>
    <w:rsid w:val="003427F2"/>
    <w:rsid w:val="0034295A"/>
    <w:rsid w:val="00342A1A"/>
    <w:rsid w:val="00342E6C"/>
    <w:rsid w:val="00342FE7"/>
    <w:rsid w:val="0034315B"/>
    <w:rsid w:val="00343482"/>
    <w:rsid w:val="00343514"/>
    <w:rsid w:val="0034359E"/>
    <w:rsid w:val="003437C4"/>
    <w:rsid w:val="0034381C"/>
    <w:rsid w:val="00343B5A"/>
    <w:rsid w:val="00343CDD"/>
    <w:rsid w:val="00343D2B"/>
    <w:rsid w:val="00343F9C"/>
    <w:rsid w:val="0034401B"/>
    <w:rsid w:val="003441EB"/>
    <w:rsid w:val="003442B3"/>
    <w:rsid w:val="003442C4"/>
    <w:rsid w:val="00344647"/>
    <w:rsid w:val="0034471F"/>
    <w:rsid w:val="00344A20"/>
    <w:rsid w:val="00344B46"/>
    <w:rsid w:val="00344D35"/>
    <w:rsid w:val="00344D44"/>
    <w:rsid w:val="003450A3"/>
    <w:rsid w:val="0034518B"/>
    <w:rsid w:val="0034552A"/>
    <w:rsid w:val="003459D5"/>
    <w:rsid w:val="00345A2D"/>
    <w:rsid w:val="00345A47"/>
    <w:rsid w:val="00345C07"/>
    <w:rsid w:val="003460B3"/>
    <w:rsid w:val="003460FE"/>
    <w:rsid w:val="003461AB"/>
    <w:rsid w:val="00346255"/>
    <w:rsid w:val="00346321"/>
    <w:rsid w:val="003464EE"/>
    <w:rsid w:val="003465C9"/>
    <w:rsid w:val="00346724"/>
    <w:rsid w:val="00346890"/>
    <w:rsid w:val="00346939"/>
    <w:rsid w:val="00346D46"/>
    <w:rsid w:val="00346E3A"/>
    <w:rsid w:val="00346F12"/>
    <w:rsid w:val="003470F3"/>
    <w:rsid w:val="003471F0"/>
    <w:rsid w:val="00347201"/>
    <w:rsid w:val="003472FA"/>
    <w:rsid w:val="00347541"/>
    <w:rsid w:val="00347805"/>
    <w:rsid w:val="0034785B"/>
    <w:rsid w:val="003478A4"/>
    <w:rsid w:val="00347918"/>
    <w:rsid w:val="00347ABD"/>
    <w:rsid w:val="00347D41"/>
    <w:rsid w:val="00347E76"/>
    <w:rsid w:val="00347E8A"/>
    <w:rsid w:val="00347F6A"/>
    <w:rsid w:val="00350025"/>
    <w:rsid w:val="00350030"/>
    <w:rsid w:val="00350152"/>
    <w:rsid w:val="00350273"/>
    <w:rsid w:val="003503EC"/>
    <w:rsid w:val="00350400"/>
    <w:rsid w:val="0035046A"/>
    <w:rsid w:val="00350628"/>
    <w:rsid w:val="00350775"/>
    <w:rsid w:val="003508D4"/>
    <w:rsid w:val="003508D7"/>
    <w:rsid w:val="00350AC4"/>
    <w:rsid w:val="00350B27"/>
    <w:rsid w:val="00350BF0"/>
    <w:rsid w:val="00350FE7"/>
    <w:rsid w:val="00351000"/>
    <w:rsid w:val="003511A6"/>
    <w:rsid w:val="003512B1"/>
    <w:rsid w:val="00351342"/>
    <w:rsid w:val="0035136C"/>
    <w:rsid w:val="00351406"/>
    <w:rsid w:val="0035165E"/>
    <w:rsid w:val="0035175C"/>
    <w:rsid w:val="003517E4"/>
    <w:rsid w:val="003519FF"/>
    <w:rsid w:val="00351A20"/>
    <w:rsid w:val="00351A85"/>
    <w:rsid w:val="00351B43"/>
    <w:rsid w:val="00351D27"/>
    <w:rsid w:val="00351E1F"/>
    <w:rsid w:val="00351EE5"/>
    <w:rsid w:val="00352022"/>
    <w:rsid w:val="003520F2"/>
    <w:rsid w:val="00352240"/>
    <w:rsid w:val="003523FC"/>
    <w:rsid w:val="00352634"/>
    <w:rsid w:val="003526AF"/>
    <w:rsid w:val="0035271B"/>
    <w:rsid w:val="003528AB"/>
    <w:rsid w:val="00352903"/>
    <w:rsid w:val="00352934"/>
    <w:rsid w:val="00352E97"/>
    <w:rsid w:val="00352F9C"/>
    <w:rsid w:val="00352FD0"/>
    <w:rsid w:val="00353066"/>
    <w:rsid w:val="003531AC"/>
    <w:rsid w:val="003534D6"/>
    <w:rsid w:val="003535C1"/>
    <w:rsid w:val="003538AA"/>
    <w:rsid w:val="00353926"/>
    <w:rsid w:val="003539F9"/>
    <w:rsid w:val="00353A35"/>
    <w:rsid w:val="00353A41"/>
    <w:rsid w:val="00353B1D"/>
    <w:rsid w:val="00353C53"/>
    <w:rsid w:val="00353D78"/>
    <w:rsid w:val="003540B3"/>
    <w:rsid w:val="0035419B"/>
    <w:rsid w:val="003541D6"/>
    <w:rsid w:val="00354208"/>
    <w:rsid w:val="00354281"/>
    <w:rsid w:val="0035433E"/>
    <w:rsid w:val="00354391"/>
    <w:rsid w:val="0035451E"/>
    <w:rsid w:val="0035457A"/>
    <w:rsid w:val="003545DF"/>
    <w:rsid w:val="00354750"/>
    <w:rsid w:val="003548B8"/>
    <w:rsid w:val="00354984"/>
    <w:rsid w:val="00354AF9"/>
    <w:rsid w:val="00354B03"/>
    <w:rsid w:val="00354C03"/>
    <w:rsid w:val="00354C88"/>
    <w:rsid w:val="00354E83"/>
    <w:rsid w:val="00354F94"/>
    <w:rsid w:val="00354FD9"/>
    <w:rsid w:val="0035501B"/>
    <w:rsid w:val="00355486"/>
    <w:rsid w:val="00355508"/>
    <w:rsid w:val="00355CED"/>
    <w:rsid w:val="00355D89"/>
    <w:rsid w:val="00355F3B"/>
    <w:rsid w:val="00356058"/>
    <w:rsid w:val="003562B8"/>
    <w:rsid w:val="00356505"/>
    <w:rsid w:val="00356761"/>
    <w:rsid w:val="003567F9"/>
    <w:rsid w:val="003568C0"/>
    <w:rsid w:val="0035694D"/>
    <w:rsid w:val="00356A52"/>
    <w:rsid w:val="00356CF7"/>
    <w:rsid w:val="00356FA4"/>
    <w:rsid w:val="00357345"/>
    <w:rsid w:val="0035736B"/>
    <w:rsid w:val="0035750A"/>
    <w:rsid w:val="00357607"/>
    <w:rsid w:val="003576B5"/>
    <w:rsid w:val="00357741"/>
    <w:rsid w:val="0035783F"/>
    <w:rsid w:val="00357974"/>
    <w:rsid w:val="00357A8B"/>
    <w:rsid w:val="00357AD4"/>
    <w:rsid w:val="00357BF0"/>
    <w:rsid w:val="00357C47"/>
    <w:rsid w:val="00357CBE"/>
    <w:rsid w:val="00357F27"/>
    <w:rsid w:val="00357FA7"/>
    <w:rsid w:val="00360001"/>
    <w:rsid w:val="003600DA"/>
    <w:rsid w:val="003600FF"/>
    <w:rsid w:val="00360235"/>
    <w:rsid w:val="00360541"/>
    <w:rsid w:val="0036056B"/>
    <w:rsid w:val="00360675"/>
    <w:rsid w:val="00360698"/>
    <w:rsid w:val="003606B2"/>
    <w:rsid w:val="0036091A"/>
    <w:rsid w:val="003609D1"/>
    <w:rsid w:val="00360A51"/>
    <w:rsid w:val="00360B0C"/>
    <w:rsid w:val="00360CCF"/>
    <w:rsid w:val="00360EBB"/>
    <w:rsid w:val="00360F19"/>
    <w:rsid w:val="00360FF5"/>
    <w:rsid w:val="003611FF"/>
    <w:rsid w:val="003612B2"/>
    <w:rsid w:val="0036137A"/>
    <w:rsid w:val="0036150F"/>
    <w:rsid w:val="00361800"/>
    <w:rsid w:val="003619F5"/>
    <w:rsid w:val="00361A7F"/>
    <w:rsid w:val="00361BE5"/>
    <w:rsid w:val="00361C0C"/>
    <w:rsid w:val="00361E86"/>
    <w:rsid w:val="00361F2B"/>
    <w:rsid w:val="00361FD4"/>
    <w:rsid w:val="003622C6"/>
    <w:rsid w:val="003622DE"/>
    <w:rsid w:val="00362403"/>
    <w:rsid w:val="003625A4"/>
    <w:rsid w:val="00362CF0"/>
    <w:rsid w:val="00362D04"/>
    <w:rsid w:val="00362DC2"/>
    <w:rsid w:val="00362E34"/>
    <w:rsid w:val="00362F21"/>
    <w:rsid w:val="003630BF"/>
    <w:rsid w:val="003631B9"/>
    <w:rsid w:val="003632B4"/>
    <w:rsid w:val="0036348A"/>
    <w:rsid w:val="003634BA"/>
    <w:rsid w:val="00363587"/>
    <w:rsid w:val="0036366E"/>
    <w:rsid w:val="00363C04"/>
    <w:rsid w:val="00363CA8"/>
    <w:rsid w:val="00363D8D"/>
    <w:rsid w:val="00363D96"/>
    <w:rsid w:val="00363DB0"/>
    <w:rsid w:val="00363E22"/>
    <w:rsid w:val="00364032"/>
    <w:rsid w:val="003642EE"/>
    <w:rsid w:val="003644C8"/>
    <w:rsid w:val="003645CF"/>
    <w:rsid w:val="0036487A"/>
    <w:rsid w:val="00364925"/>
    <w:rsid w:val="00364985"/>
    <w:rsid w:val="00364B50"/>
    <w:rsid w:val="00364DAE"/>
    <w:rsid w:val="00364E8D"/>
    <w:rsid w:val="00364EAD"/>
    <w:rsid w:val="00364FF4"/>
    <w:rsid w:val="0036504A"/>
    <w:rsid w:val="003650FE"/>
    <w:rsid w:val="00365325"/>
    <w:rsid w:val="00365444"/>
    <w:rsid w:val="00365481"/>
    <w:rsid w:val="00365541"/>
    <w:rsid w:val="00365750"/>
    <w:rsid w:val="003657E1"/>
    <w:rsid w:val="003657E5"/>
    <w:rsid w:val="003658A7"/>
    <w:rsid w:val="00365B91"/>
    <w:rsid w:val="00365BD4"/>
    <w:rsid w:val="00365C58"/>
    <w:rsid w:val="00365D0F"/>
    <w:rsid w:val="00365E42"/>
    <w:rsid w:val="00365E44"/>
    <w:rsid w:val="00365EE3"/>
    <w:rsid w:val="00366013"/>
    <w:rsid w:val="00366257"/>
    <w:rsid w:val="003662D2"/>
    <w:rsid w:val="00366357"/>
    <w:rsid w:val="00366379"/>
    <w:rsid w:val="003665BE"/>
    <w:rsid w:val="003667E5"/>
    <w:rsid w:val="00366A0F"/>
    <w:rsid w:val="00366AC4"/>
    <w:rsid w:val="00366C3A"/>
    <w:rsid w:val="00366D3A"/>
    <w:rsid w:val="00366DD8"/>
    <w:rsid w:val="00366EAD"/>
    <w:rsid w:val="00367073"/>
    <w:rsid w:val="00367198"/>
    <w:rsid w:val="00367220"/>
    <w:rsid w:val="003672F2"/>
    <w:rsid w:val="00367315"/>
    <w:rsid w:val="00367453"/>
    <w:rsid w:val="00367460"/>
    <w:rsid w:val="0036750A"/>
    <w:rsid w:val="00367659"/>
    <w:rsid w:val="00367738"/>
    <w:rsid w:val="0036786D"/>
    <w:rsid w:val="003679CE"/>
    <w:rsid w:val="00367B11"/>
    <w:rsid w:val="00367D86"/>
    <w:rsid w:val="00367E8A"/>
    <w:rsid w:val="00367E99"/>
    <w:rsid w:val="00367EB3"/>
    <w:rsid w:val="0037027F"/>
    <w:rsid w:val="003702C7"/>
    <w:rsid w:val="003705ED"/>
    <w:rsid w:val="00370675"/>
    <w:rsid w:val="00370756"/>
    <w:rsid w:val="00370958"/>
    <w:rsid w:val="00370A92"/>
    <w:rsid w:val="00370B95"/>
    <w:rsid w:val="00370DBE"/>
    <w:rsid w:val="00370EDF"/>
    <w:rsid w:val="00370F7F"/>
    <w:rsid w:val="00371159"/>
    <w:rsid w:val="0037138B"/>
    <w:rsid w:val="00371502"/>
    <w:rsid w:val="003715CB"/>
    <w:rsid w:val="0037164A"/>
    <w:rsid w:val="00371BF5"/>
    <w:rsid w:val="00371C45"/>
    <w:rsid w:val="00371C7B"/>
    <w:rsid w:val="0037201C"/>
    <w:rsid w:val="00372301"/>
    <w:rsid w:val="0037235B"/>
    <w:rsid w:val="003725BE"/>
    <w:rsid w:val="0037289A"/>
    <w:rsid w:val="003729DF"/>
    <w:rsid w:val="00372C4A"/>
    <w:rsid w:val="00372C6C"/>
    <w:rsid w:val="00372F4A"/>
    <w:rsid w:val="003732C7"/>
    <w:rsid w:val="00373589"/>
    <w:rsid w:val="003736F7"/>
    <w:rsid w:val="0037376B"/>
    <w:rsid w:val="00373821"/>
    <w:rsid w:val="00373881"/>
    <w:rsid w:val="00373885"/>
    <w:rsid w:val="003739DB"/>
    <w:rsid w:val="00373A48"/>
    <w:rsid w:val="00373A49"/>
    <w:rsid w:val="00373B1A"/>
    <w:rsid w:val="00373C13"/>
    <w:rsid w:val="00373E70"/>
    <w:rsid w:val="0037400C"/>
    <w:rsid w:val="0037402D"/>
    <w:rsid w:val="0037403E"/>
    <w:rsid w:val="003741B7"/>
    <w:rsid w:val="003741C1"/>
    <w:rsid w:val="00374263"/>
    <w:rsid w:val="003742B2"/>
    <w:rsid w:val="003743C7"/>
    <w:rsid w:val="003747B8"/>
    <w:rsid w:val="0037493B"/>
    <w:rsid w:val="00374A32"/>
    <w:rsid w:val="00374A85"/>
    <w:rsid w:val="00374B09"/>
    <w:rsid w:val="00374C8D"/>
    <w:rsid w:val="00374D1E"/>
    <w:rsid w:val="00374E4C"/>
    <w:rsid w:val="00375197"/>
    <w:rsid w:val="0037520E"/>
    <w:rsid w:val="0037533E"/>
    <w:rsid w:val="003754EA"/>
    <w:rsid w:val="003756F7"/>
    <w:rsid w:val="0037598C"/>
    <w:rsid w:val="00375ACC"/>
    <w:rsid w:val="00375E3B"/>
    <w:rsid w:val="00376453"/>
    <w:rsid w:val="00376744"/>
    <w:rsid w:val="00376827"/>
    <w:rsid w:val="0037697C"/>
    <w:rsid w:val="00376996"/>
    <w:rsid w:val="00376ACC"/>
    <w:rsid w:val="00376B40"/>
    <w:rsid w:val="00376B88"/>
    <w:rsid w:val="00376BDF"/>
    <w:rsid w:val="00376BF1"/>
    <w:rsid w:val="00377095"/>
    <w:rsid w:val="0037729A"/>
    <w:rsid w:val="003773F0"/>
    <w:rsid w:val="0037777F"/>
    <w:rsid w:val="00377A80"/>
    <w:rsid w:val="00377B47"/>
    <w:rsid w:val="00377C69"/>
    <w:rsid w:val="00377CF1"/>
    <w:rsid w:val="00377D8C"/>
    <w:rsid w:val="00377E59"/>
    <w:rsid w:val="00377E70"/>
    <w:rsid w:val="00377E7F"/>
    <w:rsid w:val="00377F80"/>
    <w:rsid w:val="00380197"/>
    <w:rsid w:val="003801F1"/>
    <w:rsid w:val="003803F1"/>
    <w:rsid w:val="00380430"/>
    <w:rsid w:val="003805BB"/>
    <w:rsid w:val="0038074D"/>
    <w:rsid w:val="00380883"/>
    <w:rsid w:val="00380917"/>
    <w:rsid w:val="00380A34"/>
    <w:rsid w:val="00380BE7"/>
    <w:rsid w:val="00380E91"/>
    <w:rsid w:val="00380E9D"/>
    <w:rsid w:val="00380F33"/>
    <w:rsid w:val="00380F3C"/>
    <w:rsid w:val="00380FD5"/>
    <w:rsid w:val="0038123B"/>
    <w:rsid w:val="00381375"/>
    <w:rsid w:val="003813B4"/>
    <w:rsid w:val="003819FF"/>
    <w:rsid w:val="00381A45"/>
    <w:rsid w:val="00381A89"/>
    <w:rsid w:val="00381AE5"/>
    <w:rsid w:val="00381BB8"/>
    <w:rsid w:val="00381CB5"/>
    <w:rsid w:val="00381E8A"/>
    <w:rsid w:val="00381E94"/>
    <w:rsid w:val="00381EAC"/>
    <w:rsid w:val="00381FBA"/>
    <w:rsid w:val="003820DF"/>
    <w:rsid w:val="00382123"/>
    <w:rsid w:val="00382241"/>
    <w:rsid w:val="003823FE"/>
    <w:rsid w:val="00382475"/>
    <w:rsid w:val="00382511"/>
    <w:rsid w:val="003825A7"/>
    <w:rsid w:val="00382A8C"/>
    <w:rsid w:val="00382D22"/>
    <w:rsid w:val="00383049"/>
    <w:rsid w:val="00383071"/>
    <w:rsid w:val="0038313B"/>
    <w:rsid w:val="003832A2"/>
    <w:rsid w:val="003832FA"/>
    <w:rsid w:val="0038352C"/>
    <w:rsid w:val="003836D8"/>
    <w:rsid w:val="00383733"/>
    <w:rsid w:val="00383855"/>
    <w:rsid w:val="00383BC8"/>
    <w:rsid w:val="00383F16"/>
    <w:rsid w:val="0038420E"/>
    <w:rsid w:val="00384329"/>
    <w:rsid w:val="00384498"/>
    <w:rsid w:val="003844C8"/>
    <w:rsid w:val="00384538"/>
    <w:rsid w:val="0038478C"/>
    <w:rsid w:val="0038483D"/>
    <w:rsid w:val="00384843"/>
    <w:rsid w:val="003849AB"/>
    <w:rsid w:val="00384AAE"/>
    <w:rsid w:val="00384B5F"/>
    <w:rsid w:val="00384F7E"/>
    <w:rsid w:val="003850FD"/>
    <w:rsid w:val="00385182"/>
    <w:rsid w:val="0038531B"/>
    <w:rsid w:val="0038535D"/>
    <w:rsid w:val="003855BB"/>
    <w:rsid w:val="00385716"/>
    <w:rsid w:val="0038576D"/>
    <w:rsid w:val="003858D8"/>
    <w:rsid w:val="003859F9"/>
    <w:rsid w:val="00385A11"/>
    <w:rsid w:val="00385AA8"/>
    <w:rsid w:val="00385AE7"/>
    <w:rsid w:val="00385C91"/>
    <w:rsid w:val="00385DF2"/>
    <w:rsid w:val="00385ED3"/>
    <w:rsid w:val="003860AA"/>
    <w:rsid w:val="003860FE"/>
    <w:rsid w:val="003861D4"/>
    <w:rsid w:val="00386367"/>
    <w:rsid w:val="003863C9"/>
    <w:rsid w:val="003868E4"/>
    <w:rsid w:val="0038694C"/>
    <w:rsid w:val="00386985"/>
    <w:rsid w:val="00386BA5"/>
    <w:rsid w:val="00386F21"/>
    <w:rsid w:val="00386F2C"/>
    <w:rsid w:val="003870EC"/>
    <w:rsid w:val="00387369"/>
    <w:rsid w:val="003873B7"/>
    <w:rsid w:val="003873C5"/>
    <w:rsid w:val="00387528"/>
    <w:rsid w:val="00387553"/>
    <w:rsid w:val="00387581"/>
    <w:rsid w:val="0038760F"/>
    <w:rsid w:val="00387679"/>
    <w:rsid w:val="003876F2"/>
    <w:rsid w:val="00387782"/>
    <w:rsid w:val="00387822"/>
    <w:rsid w:val="0038788B"/>
    <w:rsid w:val="00387B8E"/>
    <w:rsid w:val="00387CB8"/>
    <w:rsid w:val="00387CF6"/>
    <w:rsid w:val="00387D7F"/>
    <w:rsid w:val="00387F26"/>
    <w:rsid w:val="00390021"/>
    <w:rsid w:val="00390154"/>
    <w:rsid w:val="00390587"/>
    <w:rsid w:val="00390609"/>
    <w:rsid w:val="00390645"/>
    <w:rsid w:val="00390751"/>
    <w:rsid w:val="003908B8"/>
    <w:rsid w:val="00390934"/>
    <w:rsid w:val="0039095A"/>
    <w:rsid w:val="00390AB1"/>
    <w:rsid w:val="00390B43"/>
    <w:rsid w:val="00390D71"/>
    <w:rsid w:val="00391163"/>
    <w:rsid w:val="0039116C"/>
    <w:rsid w:val="0039168F"/>
    <w:rsid w:val="003916A6"/>
    <w:rsid w:val="003916FD"/>
    <w:rsid w:val="003919A9"/>
    <w:rsid w:val="003919F7"/>
    <w:rsid w:val="00391A6D"/>
    <w:rsid w:val="00391C21"/>
    <w:rsid w:val="00391C66"/>
    <w:rsid w:val="00391C98"/>
    <w:rsid w:val="00391D5C"/>
    <w:rsid w:val="00391EAA"/>
    <w:rsid w:val="00391EEA"/>
    <w:rsid w:val="003920D8"/>
    <w:rsid w:val="0039220C"/>
    <w:rsid w:val="00392238"/>
    <w:rsid w:val="003922BA"/>
    <w:rsid w:val="003922F6"/>
    <w:rsid w:val="00392459"/>
    <w:rsid w:val="00392496"/>
    <w:rsid w:val="00392569"/>
    <w:rsid w:val="00392595"/>
    <w:rsid w:val="0039282E"/>
    <w:rsid w:val="003928C2"/>
    <w:rsid w:val="003929AB"/>
    <w:rsid w:val="00392BFB"/>
    <w:rsid w:val="00392CD8"/>
    <w:rsid w:val="00392D1D"/>
    <w:rsid w:val="00392D4C"/>
    <w:rsid w:val="00392DDC"/>
    <w:rsid w:val="0039334D"/>
    <w:rsid w:val="0039339F"/>
    <w:rsid w:val="00393491"/>
    <w:rsid w:val="00393557"/>
    <w:rsid w:val="0039358C"/>
    <w:rsid w:val="0039363D"/>
    <w:rsid w:val="00393710"/>
    <w:rsid w:val="003937B6"/>
    <w:rsid w:val="00393B60"/>
    <w:rsid w:val="00393C1F"/>
    <w:rsid w:val="00393CF8"/>
    <w:rsid w:val="00393D3A"/>
    <w:rsid w:val="00393DD2"/>
    <w:rsid w:val="00394138"/>
    <w:rsid w:val="00394263"/>
    <w:rsid w:val="00394300"/>
    <w:rsid w:val="00394330"/>
    <w:rsid w:val="00394749"/>
    <w:rsid w:val="00394788"/>
    <w:rsid w:val="003947FD"/>
    <w:rsid w:val="003949A3"/>
    <w:rsid w:val="00394DDA"/>
    <w:rsid w:val="00394F03"/>
    <w:rsid w:val="00395093"/>
    <w:rsid w:val="003950EC"/>
    <w:rsid w:val="00395100"/>
    <w:rsid w:val="003951FB"/>
    <w:rsid w:val="003953EB"/>
    <w:rsid w:val="003956A7"/>
    <w:rsid w:val="0039585A"/>
    <w:rsid w:val="003959B5"/>
    <w:rsid w:val="00395B4F"/>
    <w:rsid w:val="00395EA5"/>
    <w:rsid w:val="003960FF"/>
    <w:rsid w:val="003962CD"/>
    <w:rsid w:val="0039634A"/>
    <w:rsid w:val="0039638E"/>
    <w:rsid w:val="003964E7"/>
    <w:rsid w:val="003965C9"/>
    <w:rsid w:val="003966C3"/>
    <w:rsid w:val="0039689F"/>
    <w:rsid w:val="003968D5"/>
    <w:rsid w:val="003969F8"/>
    <w:rsid w:val="00396A9E"/>
    <w:rsid w:val="00396B57"/>
    <w:rsid w:val="00396C10"/>
    <w:rsid w:val="00396EC5"/>
    <w:rsid w:val="00396ED3"/>
    <w:rsid w:val="00396FC4"/>
    <w:rsid w:val="003970CE"/>
    <w:rsid w:val="003970F6"/>
    <w:rsid w:val="003974B3"/>
    <w:rsid w:val="003974B6"/>
    <w:rsid w:val="003975B6"/>
    <w:rsid w:val="003976CA"/>
    <w:rsid w:val="0039797A"/>
    <w:rsid w:val="00397D20"/>
    <w:rsid w:val="00397E54"/>
    <w:rsid w:val="00397E5E"/>
    <w:rsid w:val="003A01FD"/>
    <w:rsid w:val="003A04D7"/>
    <w:rsid w:val="003A04ED"/>
    <w:rsid w:val="003A0642"/>
    <w:rsid w:val="003A0665"/>
    <w:rsid w:val="003A06A5"/>
    <w:rsid w:val="003A06C5"/>
    <w:rsid w:val="003A0A97"/>
    <w:rsid w:val="003A0DC1"/>
    <w:rsid w:val="003A0DD1"/>
    <w:rsid w:val="003A0F61"/>
    <w:rsid w:val="003A107E"/>
    <w:rsid w:val="003A1104"/>
    <w:rsid w:val="003A118A"/>
    <w:rsid w:val="003A15DE"/>
    <w:rsid w:val="003A16DE"/>
    <w:rsid w:val="003A1D9D"/>
    <w:rsid w:val="003A20BB"/>
    <w:rsid w:val="003A2193"/>
    <w:rsid w:val="003A21DE"/>
    <w:rsid w:val="003A234D"/>
    <w:rsid w:val="003A24B9"/>
    <w:rsid w:val="003A24F5"/>
    <w:rsid w:val="003A2589"/>
    <w:rsid w:val="003A2620"/>
    <w:rsid w:val="003A2640"/>
    <w:rsid w:val="003A26C0"/>
    <w:rsid w:val="003A27AD"/>
    <w:rsid w:val="003A2813"/>
    <w:rsid w:val="003A29A0"/>
    <w:rsid w:val="003A2B0D"/>
    <w:rsid w:val="003A2C1D"/>
    <w:rsid w:val="003A2C8A"/>
    <w:rsid w:val="003A2D16"/>
    <w:rsid w:val="003A2FC4"/>
    <w:rsid w:val="003A30D0"/>
    <w:rsid w:val="003A3161"/>
    <w:rsid w:val="003A33DA"/>
    <w:rsid w:val="003A3407"/>
    <w:rsid w:val="003A34E4"/>
    <w:rsid w:val="003A3691"/>
    <w:rsid w:val="003A377D"/>
    <w:rsid w:val="003A38AE"/>
    <w:rsid w:val="003A3A2E"/>
    <w:rsid w:val="003A3A57"/>
    <w:rsid w:val="003A3ADE"/>
    <w:rsid w:val="003A3CE4"/>
    <w:rsid w:val="003A3EBF"/>
    <w:rsid w:val="003A3EE9"/>
    <w:rsid w:val="003A3EEE"/>
    <w:rsid w:val="003A4150"/>
    <w:rsid w:val="003A42E3"/>
    <w:rsid w:val="003A4365"/>
    <w:rsid w:val="003A44A0"/>
    <w:rsid w:val="003A44A8"/>
    <w:rsid w:val="003A457C"/>
    <w:rsid w:val="003A4657"/>
    <w:rsid w:val="003A476D"/>
    <w:rsid w:val="003A4A72"/>
    <w:rsid w:val="003A4DEF"/>
    <w:rsid w:val="003A4E7E"/>
    <w:rsid w:val="003A4E9B"/>
    <w:rsid w:val="003A51AA"/>
    <w:rsid w:val="003A51F7"/>
    <w:rsid w:val="003A5215"/>
    <w:rsid w:val="003A52A5"/>
    <w:rsid w:val="003A54A4"/>
    <w:rsid w:val="003A54D8"/>
    <w:rsid w:val="003A5B6E"/>
    <w:rsid w:val="003A5F97"/>
    <w:rsid w:val="003A623E"/>
    <w:rsid w:val="003A6413"/>
    <w:rsid w:val="003A657C"/>
    <w:rsid w:val="003A6661"/>
    <w:rsid w:val="003A66F9"/>
    <w:rsid w:val="003A673B"/>
    <w:rsid w:val="003A67A7"/>
    <w:rsid w:val="003A67D3"/>
    <w:rsid w:val="003A6ADD"/>
    <w:rsid w:val="003A6B08"/>
    <w:rsid w:val="003A6C2B"/>
    <w:rsid w:val="003A6E18"/>
    <w:rsid w:val="003A6F07"/>
    <w:rsid w:val="003A6F38"/>
    <w:rsid w:val="003A7193"/>
    <w:rsid w:val="003A71AA"/>
    <w:rsid w:val="003A748E"/>
    <w:rsid w:val="003A75D3"/>
    <w:rsid w:val="003A7863"/>
    <w:rsid w:val="003A7A02"/>
    <w:rsid w:val="003A7A1E"/>
    <w:rsid w:val="003A7B72"/>
    <w:rsid w:val="003A7BD1"/>
    <w:rsid w:val="003A7D64"/>
    <w:rsid w:val="003A7D82"/>
    <w:rsid w:val="003A7F25"/>
    <w:rsid w:val="003A7F6C"/>
    <w:rsid w:val="003A7F83"/>
    <w:rsid w:val="003A7F85"/>
    <w:rsid w:val="003B008B"/>
    <w:rsid w:val="003B00B9"/>
    <w:rsid w:val="003B0147"/>
    <w:rsid w:val="003B0230"/>
    <w:rsid w:val="003B02A8"/>
    <w:rsid w:val="003B0379"/>
    <w:rsid w:val="003B05D8"/>
    <w:rsid w:val="003B064D"/>
    <w:rsid w:val="003B07D3"/>
    <w:rsid w:val="003B07F0"/>
    <w:rsid w:val="003B0886"/>
    <w:rsid w:val="003B08B1"/>
    <w:rsid w:val="003B09C0"/>
    <w:rsid w:val="003B0A7D"/>
    <w:rsid w:val="003B0DC6"/>
    <w:rsid w:val="003B0F65"/>
    <w:rsid w:val="003B0F73"/>
    <w:rsid w:val="003B0F98"/>
    <w:rsid w:val="003B119B"/>
    <w:rsid w:val="003B14B0"/>
    <w:rsid w:val="003B14CE"/>
    <w:rsid w:val="003B1707"/>
    <w:rsid w:val="003B1916"/>
    <w:rsid w:val="003B1990"/>
    <w:rsid w:val="003B1A93"/>
    <w:rsid w:val="003B1B69"/>
    <w:rsid w:val="003B1BEE"/>
    <w:rsid w:val="003B1D16"/>
    <w:rsid w:val="003B1DF1"/>
    <w:rsid w:val="003B1F15"/>
    <w:rsid w:val="003B1F58"/>
    <w:rsid w:val="003B201E"/>
    <w:rsid w:val="003B20F4"/>
    <w:rsid w:val="003B2115"/>
    <w:rsid w:val="003B2442"/>
    <w:rsid w:val="003B2470"/>
    <w:rsid w:val="003B24B5"/>
    <w:rsid w:val="003B24D7"/>
    <w:rsid w:val="003B2619"/>
    <w:rsid w:val="003B2908"/>
    <w:rsid w:val="003B2911"/>
    <w:rsid w:val="003B29E0"/>
    <w:rsid w:val="003B2A83"/>
    <w:rsid w:val="003B2B5E"/>
    <w:rsid w:val="003B2C0B"/>
    <w:rsid w:val="003B2D12"/>
    <w:rsid w:val="003B2D2E"/>
    <w:rsid w:val="003B2D71"/>
    <w:rsid w:val="003B2D84"/>
    <w:rsid w:val="003B2E36"/>
    <w:rsid w:val="003B3146"/>
    <w:rsid w:val="003B318B"/>
    <w:rsid w:val="003B32C2"/>
    <w:rsid w:val="003B33E4"/>
    <w:rsid w:val="003B344F"/>
    <w:rsid w:val="003B3472"/>
    <w:rsid w:val="003B3640"/>
    <w:rsid w:val="003B367A"/>
    <w:rsid w:val="003B36BC"/>
    <w:rsid w:val="003B3CB3"/>
    <w:rsid w:val="003B3E81"/>
    <w:rsid w:val="003B423F"/>
    <w:rsid w:val="003B46F8"/>
    <w:rsid w:val="003B4715"/>
    <w:rsid w:val="003B47C7"/>
    <w:rsid w:val="003B48E4"/>
    <w:rsid w:val="003B49C7"/>
    <w:rsid w:val="003B4B68"/>
    <w:rsid w:val="003B4D0F"/>
    <w:rsid w:val="003B4D3F"/>
    <w:rsid w:val="003B4FAC"/>
    <w:rsid w:val="003B501A"/>
    <w:rsid w:val="003B511C"/>
    <w:rsid w:val="003B51DD"/>
    <w:rsid w:val="003B52EA"/>
    <w:rsid w:val="003B536E"/>
    <w:rsid w:val="003B53AA"/>
    <w:rsid w:val="003B544D"/>
    <w:rsid w:val="003B557A"/>
    <w:rsid w:val="003B5587"/>
    <w:rsid w:val="003B558A"/>
    <w:rsid w:val="003B55C8"/>
    <w:rsid w:val="003B55E8"/>
    <w:rsid w:val="003B5770"/>
    <w:rsid w:val="003B586B"/>
    <w:rsid w:val="003B58D4"/>
    <w:rsid w:val="003B59C5"/>
    <w:rsid w:val="003B59DD"/>
    <w:rsid w:val="003B5A82"/>
    <w:rsid w:val="003B5B98"/>
    <w:rsid w:val="003B5BCA"/>
    <w:rsid w:val="003B5C0B"/>
    <w:rsid w:val="003B5C25"/>
    <w:rsid w:val="003B5C26"/>
    <w:rsid w:val="003B5C72"/>
    <w:rsid w:val="003B5F03"/>
    <w:rsid w:val="003B6162"/>
    <w:rsid w:val="003B6393"/>
    <w:rsid w:val="003B642D"/>
    <w:rsid w:val="003B645C"/>
    <w:rsid w:val="003B64BF"/>
    <w:rsid w:val="003B667D"/>
    <w:rsid w:val="003B6853"/>
    <w:rsid w:val="003B69FA"/>
    <w:rsid w:val="003B6CF7"/>
    <w:rsid w:val="003B6DD8"/>
    <w:rsid w:val="003B700E"/>
    <w:rsid w:val="003B7011"/>
    <w:rsid w:val="003B720C"/>
    <w:rsid w:val="003B7519"/>
    <w:rsid w:val="003B7758"/>
    <w:rsid w:val="003B7822"/>
    <w:rsid w:val="003B78F6"/>
    <w:rsid w:val="003B7C4F"/>
    <w:rsid w:val="003C00CA"/>
    <w:rsid w:val="003C011D"/>
    <w:rsid w:val="003C016E"/>
    <w:rsid w:val="003C01B3"/>
    <w:rsid w:val="003C01F9"/>
    <w:rsid w:val="003C0362"/>
    <w:rsid w:val="003C0407"/>
    <w:rsid w:val="003C06D6"/>
    <w:rsid w:val="003C06E6"/>
    <w:rsid w:val="003C072C"/>
    <w:rsid w:val="003C0785"/>
    <w:rsid w:val="003C0A0D"/>
    <w:rsid w:val="003C0A35"/>
    <w:rsid w:val="003C0D81"/>
    <w:rsid w:val="003C0E10"/>
    <w:rsid w:val="003C0ECA"/>
    <w:rsid w:val="003C0F49"/>
    <w:rsid w:val="003C10AE"/>
    <w:rsid w:val="003C10EF"/>
    <w:rsid w:val="003C1314"/>
    <w:rsid w:val="003C1363"/>
    <w:rsid w:val="003C1396"/>
    <w:rsid w:val="003C174F"/>
    <w:rsid w:val="003C1798"/>
    <w:rsid w:val="003C1799"/>
    <w:rsid w:val="003C17F4"/>
    <w:rsid w:val="003C18B8"/>
    <w:rsid w:val="003C18DA"/>
    <w:rsid w:val="003C1D5D"/>
    <w:rsid w:val="003C1E3F"/>
    <w:rsid w:val="003C1F29"/>
    <w:rsid w:val="003C1F2B"/>
    <w:rsid w:val="003C1F3B"/>
    <w:rsid w:val="003C1F94"/>
    <w:rsid w:val="003C22D4"/>
    <w:rsid w:val="003C247F"/>
    <w:rsid w:val="003C260C"/>
    <w:rsid w:val="003C272D"/>
    <w:rsid w:val="003C279F"/>
    <w:rsid w:val="003C2895"/>
    <w:rsid w:val="003C28D9"/>
    <w:rsid w:val="003C2DFA"/>
    <w:rsid w:val="003C3030"/>
    <w:rsid w:val="003C3094"/>
    <w:rsid w:val="003C324B"/>
    <w:rsid w:val="003C335A"/>
    <w:rsid w:val="003C34DE"/>
    <w:rsid w:val="003C3810"/>
    <w:rsid w:val="003C38E6"/>
    <w:rsid w:val="003C392C"/>
    <w:rsid w:val="003C398B"/>
    <w:rsid w:val="003C3A67"/>
    <w:rsid w:val="003C3B3C"/>
    <w:rsid w:val="003C3B45"/>
    <w:rsid w:val="003C3BFC"/>
    <w:rsid w:val="003C3CF6"/>
    <w:rsid w:val="003C3D23"/>
    <w:rsid w:val="003C3DA4"/>
    <w:rsid w:val="003C3E0E"/>
    <w:rsid w:val="003C3E26"/>
    <w:rsid w:val="003C3ED4"/>
    <w:rsid w:val="003C3F17"/>
    <w:rsid w:val="003C3F5A"/>
    <w:rsid w:val="003C40AA"/>
    <w:rsid w:val="003C42E4"/>
    <w:rsid w:val="003C4398"/>
    <w:rsid w:val="003C43BC"/>
    <w:rsid w:val="003C43D6"/>
    <w:rsid w:val="003C445E"/>
    <w:rsid w:val="003C449A"/>
    <w:rsid w:val="003C459D"/>
    <w:rsid w:val="003C46ED"/>
    <w:rsid w:val="003C4741"/>
    <w:rsid w:val="003C474F"/>
    <w:rsid w:val="003C476C"/>
    <w:rsid w:val="003C48CD"/>
    <w:rsid w:val="003C494B"/>
    <w:rsid w:val="003C4996"/>
    <w:rsid w:val="003C4A52"/>
    <w:rsid w:val="003C4A66"/>
    <w:rsid w:val="003C4D28"/>
    <w:rsid w:val="003C4D8B"/>
    <w:rsid w:val="003C4E76"/>
    <w:rsid w:val="003C4EB1"/>
    <w:rsid w:val="003C504F"/>
    <w:rsid w:val="003C51E3"/>
    <w:rsid w:val="003C5575"/>
    <w:rsid w:val="003C559D"/>
    <w:rsid w:val="003C5648"/>
    <w:rsid w:val="003C566C"/>
    <w:rsid w:val="003C58B6"/>
    <w:rsid w:val="003C58E4"/>
    <w:rsid w:val="003C5A7E"/>
    <w:rsid w:val="003C5B26"/>
    <w:rsid w:val="003C6023"/>
    <w:rsid w:val="003C61E9"/>
    <w:rsid w:val="003C63DF"/>
    <w:rsid w:val="003C64C3"/>
    <w:rsid w:val="003C6514"/>
    <w:rsid w:val="003C6924"/>
    <w:rsid w:val="003C6AC3"/>
    <w:rsid w:val="003C6AE7"/>
    <w:rsid w:val="003C6B88"/>
    <w:rsid w:val="003C6BA5"/>
    <w:rsid w:val="003C6C16"/>
    <w:rsid w:val="003C6C58"/>
    <w:rsid w:val="003C6D06"/>
    <w:rsid w:val="003C7062"/>
    <w:rsid w:val="003C70D2"/>
    <w:rsid w:val="003C7227"/>
    <w:rsid w:val="003C729C"/>
    <w:rsid w:val="003C738F"/>
    <w:rsid w:val="003C759F"/>
    <w:rsid w:val="003C75B0"/>
    <w:rsid w:val="003C760E"/>
    <w:rsid w:val="003C79BA"/>
    <w:rsid w:val="003C7A65"/>
    <w:rsid w:val="003C7A6E"/>
    <w:rsid w:val="003C7AB7"/>
    <w:rsid w:val="003C7C28"/>
    <w:rsid w:val="003C7C75"/>
    <w:rsid w:val="003C7D43"/>
    <w:rsid w:val="003C7E35"/>
    <w:rsid w:val="003D000D"/>
    <w:rsid w:val="003D0198"/>
    <w:rsid w:val="003D0592"/>
    <w:rsid w:val="003D064B"/>
    <w:rsid w:val="003D072C"/>
    <w:rsid w:val="003D078B"/>
    <w:rsid w:val="003D083F"/>
    <w:rsid w:val="003D0968"/>
    <w:rsid w:val="003D09CF"/>
    <w:rsid w:val="003D0A1E"/>
    <w:rsid w:val="003D0A36"/>
    <w:rsid w:val="003D0A7D"/>
    <w:rsid w:val="003D0A8C"/>
    <w:rsid w:val="003D0B02"/>
    <w:rsid w:val="003D0EEE"/>
    <w:rsid w:val="003D112A"/>
    <w:rsid w:val="003D1184"/>
    <w:rsid w:val="003D136C"/>
    <w:rsid w:val="003D13E8"/>
    <w:rsid w:val="003D14B7"/>
    <w:rsid w:val="003D155D"/>
    <w:rsid w:val="003D161D"/>
    <w:rsid w:val="003D1687"/>
    <w:rsid w:val="003D1833"/>
    <w:rsid w:val="003D185A"/>
    <w:rsid w:val="003D188F"/>
    <w:rsid w:val="003D18DA"/>
    <w:rsid w:val="003D1979"/>
    <w:rsid w:val="003D1985"/>
    <w:rsid w:val="003D1A83"/>
    <w:rsid w:val="003D1B80"/>
    <w:rsid w:val="003D1C59"/>
    <w:rsid w:val="003D1D02"/>
    <w:rsid w:val="003D1D33"/>
    <w:rsid w:val="003D1E2C"/>
    <w:rsid w:val="003D1E4A"/>
    <w:rsid w:val="003D1F6A"/>
    <w:rsid w:val="003D1F80"/>
    <w:rsid w:val="003D205E"/>
    <w:rsid w:val="003D2586"/>
    <w:rsid w:val="003D2602"/>
    <w:rsid w:val="003D26C4"/>
    <w:rsid w:val="003D28E6"/>
    <w:rsid w:val="003D2920"/>
    <w:rsid w:val="003D2DCA"/>
    <w:rsid w:val="003D2DE5"/>
    <w:rsid w:val="003D2E06"/>
    <w:rsid w:val="003D2E51"/>
    <w:rsid w:val="003D2EB1"/>
    <w:rsid w:val="003D2EFA"/>
    <w:rsid w:val="003D30D2"/>
    <w:rsid w:val="003D31BB"/>
    <w:rsid w:val="003D31C2"/>
    <w:rsid w:val="003D31D5"/>
    <w:rsid w:val="003D31F3"/>
    <w:rsid w:val="003D329C"/>
    <w:rsid w:val="003D330F"/>
    <w:rsid w:val="003D3525"/>
    <w:rsid w:val="003D362E"/>
    <w:rsid w:val="003D378D"/>
    <w:rsid w:val="003D39AE"/>
    <w:rsid w:val="003D39D4"/>
    <w:rsid w:val="003D3BA2"/>
    <w:rsid w:val="003D3BBF"/>
    <w:rsid w:val="003D3C9C"/>
    <w:rsid w:val="003D3DF4"/>
    <w:rsid w:val="003D40A2"/>
    <w:rsid w:val="003D421D"/>
    <w:rsid w:val="003D4417"/>
    <w:rsid w:val="003D4429"/>
    <w:rsid w:val="003D4472"/>
    <w:rsid w:val="003D44A2"/>
    <w:rsid w:val="003D44C4"/>
    <w:rsid w:val="003D4660"/>
    <w:rsid w:val="003D4866"/>
    <w:rsid w:val="003D49E8"/>
    <w:rsid w:val="003D4A06"/>
    <w:rsid w:val="003D4A4C"/>
    <w:rsid w:val="003D4BBA"/>
    <w:rsid w:val="003D4BF6"/>
    <w:rsid w:val="003D4ECA"/>
    <w:rsid w:val="003D4F96"/>
    <w:rsid w:val="003D500A"/>
    <w:rsid w:val="003D505B"/>
    <w:rsid w:val="003D5098"/>
    <w:rsid w:val="003D5705"/>
    <w:rsid w:val="003D5978"/>
    <w:rsid w:val="003D5B51"/>
    <w:rsid w:val="003D5BA9"/>
    <w:rsid w:val="003D5BF2"/>
    <w:rsid w:val="003D5E9A"/>
    <w:rsid w:val="003D6075"/>
    <w:rsid w:val="003D607C"/>
    <w:rsid w:val="003D60E1"/>
    <w:rsid w:val="003D6110"/>
    <w:rsid w:val="003D64BC"/>
    <w:rsid w:val="003D6613"/>
    <w:rsid w:val="003D66CE"/>
    <w:rsid w:val="003D66DB"/>
    <w:rsid w:val="003D6830"/>
    <w:rsid w:val="003D6861"/>
    <w:rsid w:val="003D68E4"/>
    <w:rsid w:val="003D695A"/>
    <w:rsid w:val="003D699D"/>
    <w:rsid w:val="003D6C67"/>
    <w:rsid w:val="003D6CF1"/>
    <w:rsid w:val="003D6E48"/>
    <w:rsid w:val="003D6E50"/>
    <w:rsid w:val="003D6F56"/>
    <w:rsid w:val="003D714A"/>
    <w:rsid w:val="003D723D"/>
    <w:rsid w:val="003D74AA"/>
    <w:rsid w:val="003D74C5"/>
    <w:rsid w:val="003D74EF"/>
    <w:rsid w:val="003D758E"/>
    <w:rsid w:val="003D7593"/>
    <w:rsid w:val="003D7719"/>
    <w:rsid w:val="003D7911"/>
    <w:rsid w:val="003D7980"/>
    <w:rsid w:val="003D7B47"/>
    <w:rsid w:val="003D7BB2"/>
    <w:rsid w:val="003D7CD7"/>
    <w:rsid w:val="003D7F5B"/>
    <w:rsid w:val="003E01CE"/>
    <w:rsid w:val="003E0389"/>
    <w:rsid w:val="003E042D"/>
    <w:rsid w:val="003E056F"/>
    <w:rsid w:val="003E0708"/>
    <w:rsid w:val="003E0A4A"/>
    <w:rsid w:val="003E0A88"/>
    <w:rsid w:val="003E0A94"/>
    <w:rsid w:val="003E0D8C"/>
    <w:rsid w:val="003E0D97"/>
    <w:rsid w:val="003E0F15"/>
    <w:rsid w:val="003E0F57"/>
    <w:rsid w:val="003E136D"/>
    <w:rsid w:val="003E1443"/>
    <w:rsid w:val="003E16CD"/>
    <w:rsid w:val="003E1937"/>
    <w:rsid w:val="003E19BA"/>
    <w:rsid w:val="003E1CC6"/>
    <w:rsid w:val="003E1D32"/>
    <w:rsid w:val="003E1E77"/>
    <w:rsid w:val="003E1F3D"/>
    <w:rsid w:val="003E2249"/>
    <w:rsid w:val="003E2332"/>
    <w:rsid w:val="003E24DE"/>
    <w:rsid w:val="003E2579"/>
    <w:rsid w:val="003E25DB"/>
    <w:rsid w:val="003E2A67"/>
    <w:rsid w:val="003E2A9E"/>
    <w:rsid w:val="003E2B6E"/>
    <w:rsid w:val="003E2C3D"/>
    <w:rsid w:val="003E2CEB"/>
    <w:rsid w:val="003E2D86"/>
    <w:rsid w:val="003E2F6D"/>
    <w:rsid w:val="003E2FD7"/>
    <w:rsid w:val="003E313D"/>
    <w:rsid w:val="003E31E3"/>
    <w:rsid w:val="003E33AE"/>
    <w:rsid w:val="003E3420"/>
    <w:rsid w:val="003E3585"/>
    <w:rsid w:val="003E3634"/>
    <w:rsid w:val="003E3892"/>
    <w:rsid w:val="003E38AB"/>
    <w:rsid w:val="003E38CB"/>
    <w:rsid w:val="003E3987"/>
    <w:rsid w:val="003E3A11"/>
    <w:rsid w:val="003E3A2C"/>
    <w:rsid w:val="003E3AA4"/>
    <w:rsid w:val="003E3D90"/>
    <w:rsid w:val="003E3E03"/>
    <w:rsid w:val="003E3F10"/>
    <w:rsid w:val="003E3FF4"/>
    <w:rsid w:val="003E4028"/>
    <w:rsid w:val="003E4077"/>
    <w:rsid w:val="003E40C6"/>
    <w:rsid w:val="003E4448"/>
    <w:rsid w:val="003E44C4"/>
    <w:rsid w:val="003E47FF"/>
    <w:rsid w:val="003E4E33"/>
    <w:rsid w:val="003E4EBB"/>
    <w:rsid w:val="003E4F49"/>
    <w:rsid w:val="003E5219"/>
    <w:rsid w:val="003E5513"/>
    <w:rsid w:val="003E5764"/>
    <w:rsid w:val="003E576E"/>
    <w:rsid w:val="003E58F5"/>
    <w:rsid w:val="003E5A17"/>
    <w:rsid w:val="003E5A5E"/>
    <w:rsid w:val="003E5BF2"/>
    <w:rsid w:val="003E5CB3"/>
    <w:rsid w:val="003E5D26"/>
    <w:rsid w:val="003E5D6F"/>
    <w:rsid w:val="003E5DD1"/>
    <w:rsid w:val="003E5DE9"/>
    <w:rsid w:val="003E5F37"/>
    <w:rsid w:val="003E600D"/>
    <w:rsid w:val="003E625B"/>
    <w:rsid w:val="003E633F"/>
    <w:rsid w:val="003E65BC"/>
    <w:rsid w:val="003E6606"/>
    <w:rsid w:val="003E6687"/>
    <w:rsid w:val="003E668B"/>
    <w:rsid w:val="003E6715"/>
    <w:rsid w:val="003E677C"/>
    <w:rsid w:val="003E68E7"/>
    <w:rsid w:val="003E69FE"/>
    <w:rsid w:val="003E6A51"/>
    <w:rsid w:val="003E6BF2"/>
    <w:rsid w:val="003E6C9E"/>
    <w:rsid w:val="003E6D65"/>
    <w:rsid w:val="003E753C"/>
    <w:rsid w:val="003E7719"/>
    <w:rsid w:val="003E7995"/>
    <w:rsid w:val="003E7A7E"/>
    <w:rsid w:val="003F0259"/>
    <w:rsid w:val="003F037C"/>
    <w:rsid w:val="003F0392"/>
    <w:rsid w:val="003F06AB"/>
    <w:rsid w:val="003F08A7"/>
    <w:rsid w:val="003F08A8"/>
    <w:rsid w:val="003F0C16"/>
    <w:rsid w:val="003F0D82"/>
    <w:rsid w:val="003F109F"/>
    <w:rsid w:val="003F1250"/>
    <w:rsid w:val="003F1332"/>
    <w:rsid w:val="003F18C1"/>
    <w:rsid w:val="003F1969"/>
    <w:rsid w:val="003F19A3"/>
    <w:rsid w:val="003F19E9"/>
    <w:rsid w:val="003F1AAB"/>
    <w:rsid w:val="003F1BB2"/>
    <w:rsid w:val="003F1BDF"/>
    <w:rsid w:val="003F20D7"/>
    <w:rsid w:val="003F228F"/>
    <w:rsid w:val="003F22ED"/>
    <w:rsid w:val="003F23BA"/>
    <w:rsid w:val="003F23F2"/>
    <w:rsid w:val="003F241A"/>
    <w:rsid w:val="003F2435"/>
    <w:rsid w:val="003F270A"/>
    <w:rsid w:val="003F2883"/>
    <w:rsid w:val="003F2AC4"/>
    <w:rsid w:val="003F2BD3"/>
    <w:rsid w:val="003F2C2C"/>
    <w:rsid w:val="003F2D57"/>
    <w:rsid w:val="003F2DAD"/>
    <w:rsid w:val="003F2DCD"/>
    <w:rsid w:val="003F2F13"/>
    <w:rsid w:val="003F31CD"/>
    <w:rsid w:val="003F33AA"/>
    <w:rsid w:val="003F3512"/>
    <w:rsid w:val="003F3C25"/>
    <w:rsid w:val="003F3C98"/>
    <w:rsid w:val="003F3CEC"/>
    <w:rsid w:val="003F3E35"/>
    <w:rsid w:val="003F3E8E"/>
    <w:rsid w:val="003F40E4"/>
    <w:rsid w:val="003F411E"/>
    <w:rsid w:val="003F4181"/>
    <w:rsid w:val="003F433D"/>
    <w:rsid w:val="003F4372"/>
    <w:rsid w:val="003F4597"/>
    <w:rsid w:val="003F48AC"/>
    <w:rsid w:val="003F4BA8"/>
    <w:rsid w:val="003F4BCC"/>
    <w:rsid w:val="003F4C2E"/>
    <w:rsid w:val="003F4D12"/>
    <w:rsid w:val="003F4E57"/>
    <w:rsid w:val="003F4F18"/>
    <w:rsid w:val="003F4FA0"/>
    <w:rsid w:val="003F5216"/>
    <w:rsid w:val="003F5387"/>
    <w:rsid w:val="003F5599"/>
    <w:rsid w:val="003F5784"/>
    <w:rsid w:val="003F57B4"/>
    <w:rsid w:val="003F58F1"/>
    <w:rsid w:val="003F5949"/>
    <w:rsid w:val="003F5A35"/>
    <w:rsid w:val="003F5A60"/>
    <w:rsid w:val="003F5E29"/>
    <w:rsid w:val="003F5E95"/>
    <w:rsid w:val="003F5FEC"/>
    <w:rsid w:val="003F5FEE"/>
    <w:rsid w:val="003F605B"/>
    <w:rsid w:val="003F6296"/>
    <w:rsid w:val="003F62A7"/>
    <w:rsid w:val="003F62DD"/>
    <w:rsid w:val="003F636D"/>
    <w:rsid w:val="003F6399"/>
    <w:rsid w:val="003F6497"/>
    <w:rsid w:val="003F66C0"/>
    <w:rsid w:val="003F67AE"/>
    <w:rsid w:val="003F67CC"/>
    <w:rsid w:val="003F6859"/>
    <w:rsid w:val="003F69CF"/>
    <w:rsid w:val="003F6BC5"/>
    <w:rsid w:val="003F6C2D"/>
    <w:rsid w:val="003F6C61"/>
    <w:rsid w:val="003F6D44"/>
    <w:rsid w:val="003F6D4D"/>
    <w:rsid w:val="003F6EFA"/>
    <w:rsid w:val="003F6FC9"/>
    <w:rsid w:val="003F7165"/>
    <w:rsid w:val="003F71E0"/>
    <w:rsid w:val="003F7247"/>
    <w:rsid w:val="003F7370"/>
    <w:rsid w:val="003F7374"/>
    <w:rsid w:val="003F751F"/>
    <w:rsid w:val="003F7527"/>
    <w:rsid w:val="003F7749"/>
    <w:rsid w:val="003F7853"/>
    <w:rsid w:val="003F78BE"/>
    <w:rsid w:val="003F7C70"/>
    <w:rsid w:val="003F7DC2"/>
    <w:rsid w:val="0040005B"/>
    <w:rsid w:val="004003D8"/>
    <w:rsid w:val="004003F4"/>
    <w:rsid w:val="004003FC"/>
    <w:rsid w:val="00400729"/>
    <w:rsid w:val="00400744"/>
    <w:rsid w:val="004007C8"/>
    <w:rsid w:val="00400875"/>
    <w:rsid w:val="00400900"/>
    <w:rsid w:val="00400A6F"/>
    <w:rsid w:val="00400B0C"/>
    <w:rsid w:val="00400D28"/>
    <w:rsid w:val="00400DC0"/>
    <w:rsid w:val="00400F5F"/>
    <w:rsid w:val="004010E7"/>
    <w:rsid w:val="0040130B"/>
    <w:rsid w:val="0040137A"/>
    <w:rsid w:val="004013B2"/>
    <w:rsid w:val="0040157F"/>
    <w:rsid w:val="004016B3"/>
    <w:rsid w:val="004018DE"/>
    <w:rsid w:val="00401905"/>
    <w:rsid w:val="00401A16"/>
    <w:rsid w:val="00401A26"/>
    <w:rsid w:val="00401AB2"/>
    <w:rsid w:val="00401B33"/>
    <w:rsid w:val="00401E20"/>
    <w:rsid w:val="0040214A"/>
    <w:rsid w:val="0040218C"/>
    <w:rsid w:val="00402211"/>
    <w:rsid w:val="004022BD"/>
    <w:rsid w:val="00402320"/>
    <w:rsid w:val="004025AE"/>
    <w:rsid w:val="00402641"/>
    <w:rsid w:val="004027A7"/>
    <w:rsid w:val="004027F1"/>
    <w:rsid w:val="004028A4"/>
    <w:rsid w:val="004028AE"/>
    <w:rsid w:val="00402C37"/>
    <w:rsid w:val="00402D44"/>
    <w:rsid w:val="0040327A"/>
    <w:rsid w:val="004032F0"/>
    <w:rsid w:val="004033FC"/>
    <w:rsid w:val="00403411"/>
    <w:rsid w:val="00403543"/>
    <w:rsid w:val="00403547"/>
    <w:rsid w:val="004035B3"/>
    <w:rsid w:val="0040361A"/>
    <w:rsid w:val="00403634"/>
    <w:rsid w:val="004038FE"/>
    <w:rsid w:val="00403960"/>
    <w:rsid w:val="004039DC"/>
    <w:rsid w:val="00403A1F"/>
    <w:rsid w:val="00403AC3"/>
    <w:rsid w:val="00403BD0"/>
    <w:rsid w:val="00403C28"/>
    <w:rsid w:val="00403C29"/>
    <w:rsid w:val="00403EC9"/>
    <w:rsid w:val="00403F2A"/>
    <w:rsid w:val="00403FF4"/>
    <w:rsid w:val="004041B7"/>
    <w:rsid w:val="0040444F"/>
    <w:rsid w:val="00404600"/>
    <w:rsid w:val="0040469D"/>
    <w:rsid w:val="004047E9"/>
    <w:rsid w:val="00404AA9"/>
    <w:rsid w:val="00404B84"/>
    <w:rsid w:val="00404BDA"/>
    <w:rsid w:val="00404BF3"/>
    <w:rsid w:val="00404C14"/>
    <w:rsid w:val="00404C41"/>
    <w:rsid w:val="00404CB3"/>
    <w:rsid w:val="00404DEB"/>
    <w:rsid w:val="00404EB1"/>
    <w:rsid w:val="004050F7"/>
    <w:rsid w:val="00405182"/>
    <w:rsid w:val="004051B5"/>
    <w:rsid w:val="004054AD"/>
    <w:rsid w:val="004054F3"/>
    <w:rsid w:val="004055BD"/>
    <w:rsid w:val="0040561C"/>
    <w:rsid w:val="00405740"/>
    <w:rsid w:val="0040597E"/>
    <w:rsid w:val="00405BBA"/>
    <w:rsid w:val="00405C56"/>
    <w:rsid w:val="00405C58"/>
    <w:rsid w:val="00405C84"/>
    <w:rsid w:val="00405CC1"/>
    <w:rsid w:val="00405CCB"/>
    <w:rsid w:val="00406391"/>
    <w:rsid w:val="00406770"/>
    <w:rsid w:val="00406907"/>
    <w:rsid w:val="00406A97"/>
    <w:rsid w:val="00406B73"/>
    <w:rsid w:val="00406BB2"/>
    <w:rsid w:val="00406CE6"/>
    <w:rsid w:val="00406CFC"/>
    <w:rsid w:val="00406F6B"/>
    <w:rsid w:val="00406FFE"/>
    <w:rsid w:val="0040706E"/>
    <w:rsid w:val="00407162"/>
    <w:rsid w:val="00407267"/>
    <w:rsid w:val="00407380"/>
    <w:rsid w:val="00407392"/>
    <w:rsid w:val="0040744C"/>
    <w:rsid w:val="0040749F"/>
    <w:rsid w:val="004077FD"/>
    <w:rsid w:val="004079DD"/>
    <w:rsid w:val="00407AA1"/>
    <w:rsid w:val="00407BE2"/>
    <w:rsid w:val="00407C1B"/>
    <w:rsid w:val="00407C2B"/>
    <w:rsid w:val="00410023"/>
    <w:rsid w:val="00410077"/>
    <w:rsid w:val="0041009E"/>
    <w:rsid w:val="0041029A"/>
    <w:rsid w:val="0041030A"/>
    <w:rsid w:val="00410348"/>
    <w:rsid w:val="0041040F"/>
    <w:rsid w:val="0041041B"/>
    <w:rsid w:val="004107AF"/>
    <w:rsid w:val="0041082A"/>
    <w:rsid w:val="00410851"/>
    <w:rsid w:val="00410896"/>
    <w:rsid w:val="004108A1"/>
    <w:rsid w:val="00410A5A"/>
    <w:rsid w:val="00410B6E"/>
    <w:rsid w:val="00410B78"/>
    <w:rsid w:val="00410EB2"/>
    <w:rsid w:val="0041102F"/>
    <w:rsid w:val="0041133B"/>
    <w:rsid w:val="00411360"/>
    <w:rsid w:val="004113FA"/>
    <w:rsid w:val="0041149D"/>
    <w:rsid w:val="0041189B"/>
    <w:rsid w:val="0041195C"/>
    <w:rsid w:val="00411C82"/>
    <w:rsid w:val="00411CBE"/>
    <w:rsid w:val="00411D5B"/>
    <w:rsid w:val="00411DED"/>
    <w:rsid w:val="00411E0C"/>
    <w:rsid w:val="00412082"/>
    <w:rsid w:val="004121F7"/>
    <w:rsid w:val="00412236"/>
    <w:rsid w:val="0041237A"/>
    <w:rsid w:val="0041241B"/>
    <w:rsid w:val="00412422"/>
    <w:rsid w:val="004124A6"/>
    <w:rsid w:val="004124DA"/>
    <w:rsid w:val="00412521"/>
    <w:rsid w:val="00412535"/>
    <w:rsid w:val="00412553"/>
    <w:rsid w:val="00412799"/>
    <w:rsid w:val="00412B1F"/>
    <w:rsid w:val="00412CD6"/>
    <w:rsid w:val="00412F0A"/>
    <w:rsid w:val="00412F5B"/>
    <w:rsid w:val="004130B5"/>
    <w:rsid w:val="0041322D"/>
    <w:rsid w:val="0041341D"/>
    <w:rsid w:val="004136C5"/>
    <w:rsid w:val="00413753"/>
    <w:rsid w:val="00413AD1"/>
    <w:rsid w:val="00413C04"/>
    <w:rsid w:val="00413CB0"/>
    <w:rsid w:val="00413F2E"/>
    <w:rsid w:val="00413FA6"/>
    <w:rsid w:val="0041406D"/>
    <w:rsid w:val="004140CB"/>
    <w:rsid w:val="004142F2"/>
    <w:rsid w:val="00414334"/>
    <w:rsid w:val="00414353"/>
    <w:rsid w:val="00414430"/>
    <w:rsid w:val="004145E7"/>
    <w:rsid w:val="004146A6"/>
    <w:rsid w:val="004146C4"/>
    <w:rsid w:val="004148D3"/>
    <w:rsid w:val="00414BB0"/>
    <w:rsid w:val="00414DC2"/>
    <w:rsid w:val="00414FC4"/>
    <w:rsid w:val="004150DB"/>
    <w:rsid w:val="00415270"/>
    <w:rsid w:val="00415316"/>
    <w:rsid w:val="00415480"/>
    <w:rsid w:val="0041569A"/>
    <w:rsid w:val="00415722"/>
    <w:rsid w:val="00415788"/>
    <w:rsid w:val="004157C2"/>
    <w:rsid w:val="0041595C"/>
    <w:rsid w:val="00415A28"/>
    <w:rsid w:val="00415B5E"/>
    <w:rsid w:val="00415C1C"/>
    <w:rsid w:val="00415EC0"/>
    <w:rsid w:val="00415F97"/>
    <w:rsid w:val="0041629C"/>
    <w:rsid w:val="004162A5"/>
    <w:rsid w:val="00416363"/>
    <w:rsid w:val="0041645D"/>
    <w:rsid w:val="00416477"/>
    <w:rsid w:val="004164A9"/>
    <w:rsid w:val="00416633"/>
    <w:rsid w:val="004166CD"/>
    <w:rsid w:val="004167D0"/>
    <w:rsid w:val="0041680E"/>
    <w:rsid w:val="004168AD"/>
    <w:rsid w:val="004168BD"/>
    <w:rsid w:val="004168EC"/>
    <w:rsid w:val="004169A4"/>
    <w:rsid w:val="004169CE"/>
    <w:rsid w:val="00416B22"/>
    <w:rsid w:val="00416B5A"/>
    <w:rsid w:val="00416BD6"/>
    <w:rsid w:val="00416C0F"/>
    <w:rsid w:val="00416DD4"/>
    <w:rsid w:val="00416DD9"/>
    <w:rsid w:val="00416E08"/>
    <w:rsid w:val="00416F2F"/>
    <w:rsid w:val="00416F7A"/>
    <w:rsid w:val="004170C4"/>
    <w:rsid w:val="0041723A"/>
    <w:rsid w:val="004172A0"/>
    <w:rsid w:val="00417327"/>
    <w:rsid w:val="00417377"/>
    <w:rsid w:val="0041739C"/>
    <w:rsid w:val="00417942"/>
    <w:rsid w:val="0041799A"/>
    <w:rsid w:val="00417AD5"/>
    <w:rsid w:val="00417BE0"/>
    <w:rsid w:val="00417C25"/>
    <w:rsid w:val="004200F1"/>
    <w:rsid w:val="00420295"/>
    <w:rsid w:val="00420377"/>
    <w:rsid w:val="0042060E"/>
    <w:rsid w:val="0042068E"/>
    <w:rsid w:val="0042089E"/>
    <w:rsid w:val="00420A09"/>
    <w:rsid w:val="00420A8E"/>
    <w:rsid w:val="00420C30"/>
    <w:rsid w:val="00420C5B"/>
    <w:rsid w:val="00420CBF"/>
    <w:rsid w:val="00420E57"/>
    <w:rsid w:val="00420F5B"/>
    <w:rsid w:val="004210AA"/>
    <w:rsid w:val="00421643"/>
    <w:rsid w:val="004216AA"/>
    <w:rsid w:val="004217C4"/>
    <w:rsid w:val="0042183D"/>
    <w:rsid w:val="004218A9"/>
    <w:rsid w:val="00421A6F"/>
    <w:rsid w:val="004223D9"/>
    <w:rsid w:val="004224CE"/>
    <w:rsid w:val="00422500"/>
    <w:rsid w:val="004225CC"/>
    <w:rsid w:val="0042269F"/>
    <w:rsid w:val="004226F1"/>
    <w:rsid w:val="0042298E"/>
    <w:rsid w:val="004229A2"/>
    <w:rsid w:val="00422A26"/>
    <w:rsid w:val="00422B67"/>
    <w:rsid w:val="00422DBD"/>
    <w:rsid w:val="00422DE4"/>
    <w:rsid w:val="00422EE2"/>
    <w:rsid w:val="0042305C"/>
    <w:rsid w:val="0042329F"/>
    <w:rsid w:val="0042341F"/>
    <w:rsid w:val="00423649"/>
    <w:rsid w:val="0042387E"/>
    <w:rsid w:val="00423898"/>
    <w:rsid w:val="004238EE"/>
    <w:rsid w:val="00423CBA"/>
    <w:rsid w:val="00423D4E"/>
    <w:rsid w:val="00423FB4"/>
    <w:rsid w:val="004240F2"/>
    <w:rsid w:val="0042426D"/>
    <w:rsid w:val="00424360"/>
    <w:rsid w:val="00424382"/>
    <w:rsid w:val="004243B1"/>
    <w:rsid w:val="004243DA"/>
    <w:rsid w:val="004243F9"/>
    <w:rsid w:val="00424452"/>
    <w:rsid w:val="004247AF"/>
    <w:rsid w:val="004249D3"/>
    <w:rsid w:val="00424BFF"/>
    <w:rsid w:val="00424EAC"/>
    <w:rsid w:val="004251D7"/>
    <w:rsid w:val="004251E0"/>
    <w:rsid w:val="00425348"/>
    <w:rsid w:val="004253CB"/>
    <w:rsid w:val="0042541D"/>
    <w:rsid w:val="00425540"/>
    <w:rsid w:val="0042558E"/>
    <w:rsid w:val="004255AF"/>
    <w:rsid w:val="004255EC"/>
    <w:rsid w:val="00425655"/>
    <w:rsid w:val="004257C3"/>
    <w:rsid w:val="004257FB"/>
    <w:rsid w:val="00425824"/>
    <w:rsid w:val="004258A2"/>
    <w:rsid w:val="00425A87"/>
    <w:rsid w:val="00425BCB"/>
    <w:rsid w:val="00425CA2"/>
    <w:rsid w:val="00425CE2"/>
    <w:rsid w:val="00426071"/>
    <w:rsid w:val="0042607C"/>
    <w:rsid w:val="00426125"/>
    <w:rsid w:val="0042614F"/>
    <w:rsid w:val="0042621E"/>
    <w:rsid w:val="00426344"/>
    <w:rsid w:val="004264E2"/>
    <w:rsid w:val="00426629"/>
    <w:rsid w:val="0042673F"/>
    <w:rsid w:val="00426797"/>
    <w:rsid w:val="00426840"/>
    <w:rsid w:val="004268FE"/>
    <w:rsid w:val="00426910"/>
    <w:rsid w:val="004269A3"/>
    <w:rsid w:val="00426AB8"/>
    <w:rsid w:val="00426B22"/>
    <w:rsid w:val="00426B58"/>
    <w:rsid w:val="00426C1B"/>
    <w:rsid w:val="00426EEA"/>
    <w:rsid w:val="0042713B"/>
    <w:rsid w:val="0042724F"/>
    <w:rsid w:val="004274EA"/>
    <w:rsid w:val="00427799"/>
    <w:rsid w:val="004278DA"/>
    <w:rsid w:val="00427942"/>
    <w:rsid w:val="00427A7B"/>
    <w:rsid w:val="00427AAA"/>
    <w:rsid w:val="00427B2A"/>
    <w:rsid w:val="00427B9A"/>
    <w:rsid w:val="00427BD0"/>
    <w:rsid w:val="00427CB8"/>
    <w:rsid w:val="00427D0B"/>
    <w:rsid w:val="00427D1B"/>
    <w:rsid w:val="00427E2E"/>
    <w:rsid w:val="004300E4"/>
    <w:rsid w:val="00430176"/>
    <w:rsid w:val="00430293"/>
    <w:rsid w:val="00430390"/>
    <w:rsid w:val="0043083E"/>
    <w:rsid w:val="00430888"/>
    <w:rsid w:val="00430B0B"/>
    <w:rsid w:val="00430BB4"/>
    <w:rsid w:val="00430BE4"/>
    <w:rsid w:val="00430D15"/>
    <w:rsid w:val="00430F93"/>
    <w:rsid w:val="00431016"/>
    <w:rsid w:val="00431132"/>
    <w:rsid w:val="004311E6"/>
    <w:rsid w:val="00431423"/>
    <w:rsid w:val="004314C0"/>
    <w:rsid w:val="0043152F"/>
    <w:rsid w:val="0043164C"/>
    <w:rsid w:val="004316D3"/>
    <w:rsid w:val="00431712"/>
    <w:rsid w:val="004317C6"/>
    <w:rsid w:val="004319CA"/>
    <w:rsid w:val="00431A75"/>
    <w:rsid w:val="00431AE3"/>
    <w:rsid w:val="00431B57"/>
    <w:rsid w:val="00431BE7"/>
    <w:rsid w:val="00431CFD"/>
    <w:rsid w:val="00431D8A"/>
    <w:rsid w:val="0043203A"/>
    <w:rsid w:val="00432167"/>
    <w:rsid w:val="004322FE"/>
    <w:rsid w:val="00432383"/>
    <w:rsid w:val="004324CB"/>
    <w:rsid w:val="00432DD7"/>
    <w:rsid w:val="00432E1A"/>
    <w:rsid w:val="00432F43"/>
    <w:rsid w:val="004330E4"/>
    <w:rsid w:val="00433119"/>
    <w:rsid w:val="0043311F"/>
    <w:rsid w:val="004332A1"/>
    <w:rsid w:val="004332F0"/>
    <w:rsid w:val="004333CE"/>
    <w:rsid w:val="00433499"/>
    <w:rsid w:val="004334F2"/>
    <w:rsid w:val="0043356F"/>
    <w:rsid w:val="004337BB"/>
    <w:rsid w:val="004337F9"/>
    <w:rsid w:val="0043386A"/>
    <w:rsid w:val="004338B0"/>
    <w:rsid w:val="0043396F"/>
    <w:rsid w:val="00433B14"/>
    <w:rsid w:val="00433CF5"/>
    <w:rsid w:val="00433D28"/>
    <w:rsid w:val="00433DCD"/>
    <w:rsid w:val="00433F79"/>
    <w:rsid w:val="00433FCF"/>
    <w:rsid w:val="004343AC"/>
    <w:rsid w:val="004344C3"/>
    <w:rsid w:val="004344EB"/>
    <w:rsid w:val="0043461C"/>
    <w:rsid w:val="00434651"/>
    <w:rsid w:val="00434919"/>
    <w:rsid w:val="00434924"/>
    <w:rsid w:val="00434A1A"/>
    <w:rsid w:val="00435113"/>
    <w:rsid w:val="004351CE"/>
    <w:rsid w:val="00435230"/>
    <w:rsid w:val="00435596"/>
    <w:rsid w:val="00435602"/>
    <w:rsid w:val="004357BF"/>
    <w:rsid w:val="0043586E"/>
    <w:rsid w:val="004358FE"/>
    <w:rsid w:val="00435BAC"/>
    <w:rsid w:val="00435DC2"/>
    <w:rsid w:val="00435EBA"/>
    <w:rsid w:val="00436029"/>
    <w:rsid w:val="004360BE"/>
    <w:rsid w:val="0043613E"/>
    <w:rsid w:val="00436265"/>
    <w:rsid w:val="004363BC"/>
    <w:rsid w:val="004364B5"/>
    <w:rsid w:val="00436687"/>
    <w:rsid w:val="004367E8"/>
    <w:rsid w:val="00436854"/>
    <w:rsid w:val="00436B11"/>
    <w:rsid w:val="00436B40"/>
    <w:rsid w:val="00436B8B"/>
    <w:rsid w:val="00436F91"/>
    <w:rsid w:val="00436FA6"/>
    <w:rsid w:val="00436FBB"/>
    <w:rsid w:val="00436FFB"/>
    <w:rsid w:val="0043718E"/>
    <w:rsid w:val="004371C4"/>
    <w:rsid w:val="00437257"/>
    <w:rsid w:val="0043760C"/>
    <w:rsid w:val="004376B6"/>
    <w:rsid w:val="004376D5"/>
    <w:rsid w:val="00437864"/>
    <w:rsid w:val="0043788C"/>
    <w:rsid w:val="00437A6F"/>
    <w:rsid w:val="00437AFB"/>
    <w:rsid w:val="00437B17"/>
    <w:rsid w:val="00437BE3"/>
    <w:rsid w:val="00437CB6"/>
    <w:rsid w:val="00437D43"/>
    <w:rsid w:val="00437E1E"/>
    <w:rsid w:val="00437EB1"/>
    <w:rsid w:val="004404BF"/>
    <w:rsid w:val="0044066D"/>
    <w:rsid w:val="004406D8"/>
    <w:rsid w:val="004409A5"/>
    <w:rsid w:val="00440A24"/>
    <w:rsid w:val="00440A3E"/>
    <w:rsid w:val="00440B36"/>
    <w:rsid w:val="00440E90"/>
    <w:rsid w:val="00440FCF"/>
    <w:rsid w:val="00441069"/>
    <w:rsid w:val="004412B5"/>
    <w:rsid w:val="004412E9"/>
    <w:rsid w:val="00441342"/>
    <w:rsid w:val="004413C7"/>
    <w:rsid w:val="00441417"/>
    <w:rsid w:val="0044164B"/>
    <w:rsid w:val="004417C8"/>
    <w:rsid w:val="00441833"/>
    <w:rsid w:val="00441A67"/>
    <w:rsid w:val="00441C2C"/>
    <w:rsid w:val="00441C5B"/>
    <w:rsid w:val="00441C62"/>
    <w:rsid w:val="00441CB2"/>
    <w:rsid w:val="00441DD3"/>
    <w:rsid w:val="00441F39"/>
    <w:rsid w:val="0044202D"/>
    <w:rsid w:val="00442175"/>
    <w:rsid w:val="00442226"/>
    <w:rsid w:val="00442239"/>
    <w:rsid w:val="004422EC"/>
    <w:rsid w:val="00442310"/>
    <w:rsid w:val="00442515"/>
    <w:rsid w:val="00442601"/>
    <w:rsid w:val="00442B57"/>
    <w:rsid w:val="00442B62"/>
    <w:rsid w:val="00442B80"/>
    <w:rsid w:val="00442B97"/>
    <w:rsid w:val="00442BEA"/>
    <w:rsid w:val="00442C3E"/>
    <w:rsid w:val="00442E12"/>
    <w:rsid w:val="00443018"/>
    <w:rsid w:val="0044301B"/>
    <w:rsid w:val="00443062"/>
    <w:rsid w:val="00443131"/>
    <w:rsid w:val="0044317B"/>
    <w:rsid w:val="004431F7"/>
    <w:rsid w:val="00443226"/>
    <w:rsid w:val="0044360E"/>
    <w:rsid w:val="00443614"/>
    <w:rsid w:val="004436F8"/>
    <w:rsid w:val="00443822"/>
    <w:rsid w:val="00443AE4"/>
    <w:rsid w:val="00443B1D"/>
    <w:rsid w:val="00443B82"/>
    <w:rsid w:val="00443FCE"/>
    <w:rsid w:val="00444171"/>
    <w:rsid w:val="004443EF"/>
    <w:rsid w:val="00444491"/>
    <w:rsid w:val="004444AB"/>
    <w:rsid w:val="004444EB"/>
    <w:rsid w:val="0044460E"/>
    <w:rsid w:val="00444682"/>
    <w:rsid w:val="0044475C"/>
    <w:rsid w:val="0044489D"/>
    <w:rsid w:val="00444AB3"/>
    <w:rsid w:val="00444ADE"/>
    <w:rsid w:val="00444B17"/>
    <w:rsid w:val="00444B79"/>
    <w:rsid w:val="00444B98"/>
    <w:rsid w:val="00444C62"/>
    <w:rsid w:val="00444C83"/>
    <w:rsid w:val="00444D5D"/>
    <w:rsid w:val="00444F1C"/>
    <w:rsid w:val="00444F4B"/>
    <w:rsid w:val="00444FFE"/>
    <w:rsid w:val="004450C6"/>
    <w:rsid w:val="00445141"/>
    <w:rsid w:val="00445834"/>
    <w:rsid w:val="00445907"/>
    <w:rsid w:val="004459B5"/>
    <w:rsid w:val="00445AD9"/>
    <w:rsid w:val="00445B87"/>
    <w:rsid w:val="00445D5F"/>
    <w:rsid w:val="00445FDF"/>
    <w:rsid w:val="004460D7"/>
    <w:rsid w:val="00446135"/>
    <w:rsid w:val="00446151"/>
    <w:rsid w:val="00446339"/>
    <w:rsid w:val="0044636E"/>
    <w:rsid w:val="004465EA"/>
    <w:rsid w:val="004466EC"/>
    <w:rsid w:val="00446A59"/>
    <w:rsid w:val="00446AB8"/>
    <w:rsid w:val="00446AF7"/>
    <w:rsid w:val="00446C01"/>
    <w:rsid w:val="00447061"/>
    <w:rsid w:val="0044732E"/>
    <w:rsid w:val="00447366"/>
    <w:rsid w:val="00447519"/>
    <w:rsid w:val="00447670"/>
    <w:rsid w:val="004476B2"/>
    <w:rsid w:val="0044777F"/>
    <w:rsid w:val="00447790"/>
    <w:rsid w:val="00447F20"/>
    <w:rsid w:val="00450166"/>
    <w:rsid w:val="0045023C"/>
    <w:rsid w:val="00450512"/>
    <w:rsid w:val="0045060D"/>
    <w:rsid w:val="0045067B"/>
    <w:rsid w:val="0045067F"/>
    <w:rsid w:val="00450749"/>
    <w:rsid w:val="00450954"/>
    <w:rsid w:val="00450A23"/>
    <w:rsid w:val="00450B28"/>
    <w:rsid w:val="00450D4D"/>
    <w:rsid w:val="00450EAA"/>
    <w:rsid w:val="0045102E"/>
    <w:rsid w:val="004510BE"/>
    <w:rsid w:val="0045112A"/>
    <w:rsid w:val="00451364"/>
    <w:rsid w:val="00451503"/>
    <w:rsid w:val="00451719"/>
    <w:rsid w:val="0045172D"/>
    <w:rsid w:val="004518F6"/>
    <w:rsid w:val="00451AB9"/>
    <w:rsid w:val="00451B49"/>
    <w:rsid w:val="00451BFC"/>
    <w:rsid w:val="00451E24"/>
    <w:rsid w:val="00451EEB"/>
    <w:rsid w:val="00452073"/>
    <w:rsid w:val="00452078"/>
    <w:rsid w:val="004521AC"/>
    <w:rsid w:val="004521C0"/>
    <w:rsid w:val="004523F3"/>
    <w:rsid w:val="0045256C"/>
    <w:rsid w:val="00452836"/>
    <w:rsid w:val="00452885"/>
    <w:rsid w:val="00452B8D"/>
    <w:rsid w:val="00452CBA"/>
    <w:rsid w:val="00452D0C"/>
    <w:rsid w:val="00452E17"/>
    <w:rsid w:val="00452FB9"/>
    <w:rsid w:val="004530E5"/>
    <w:rsid w:val="00453302"/>
    <w:rsid w:val="004533EA"/>
    <w:rsid w:val="0045361F"/>
    <w:rsid w:val="0045397D"/>
    <w:rsid w:val="00453CE0"/>
    <w:rsid w:val="00453D59"/>
    <w:rsid w:val="00453DAB"/>
    <w:rsid w:val="00453ED9"/>
    <w:rsid w:val="0045416C"/>
    <w:rsid w:val="00454583"/>
    <w:rsid w:val="00454B43"/>
    <w:rsid w:val="00454CD7"/>
    <w:rsid w:val="00454DF7"/>
    <w:rsid w:val="004551A2"/>
    <w:rsid w:val="004552DA"/>
    <w:rsid w:val="004554F6"/>
    <w:rsid w:val="00455556"/>
    <w:rsid w:val="00455A75"/>
    <w:rsid w:val="00455C6E"/>
    <w:rsid w:val="00455E2E"/>
    <w:rsid w:val="00455F2A"/>
    <w:rsid w:val="0045607F"/>
    <w:rsid w:val="00456083"/>
    <w:rsid w:val="004560E4"/>
    <w:rsid w:val="004561F1"/>
    <w:rsid w:val="00456241"/>
    <w:rsid w:val="004562C3"/>
    <w:rsid w:val="0045632F"/>
    <w:rsid w:val="004564F6"/>
    <w:rsid w:val="004567A2"/>
    <w:rsid w:val="00456CC3"/>
    <w:rsid w:val="00456E88"/>
    <w:rsid w:val="00456F82"/>
    <w:rsid w:val="00456F84"/>
    <w:rsid w:val="00457064"/>
    <w:rsid w:val="00457214"/>
    <w:rsid w:val="004573E6"/>
    <w:rsid w:val="00457679"/>
    <w:rsid w:val="004576E6"/>
    <w:rsid w:val="004577AE"/>
    <w:rsid w:val="00457866"/>
    <w:rsid w:val="00457909"/>
    <w:rsid w:val="00457939"/>
    <w:rsid w:val="0045797C"/>
    <w:rsid w:val="00457B77"/>
    <w:rsid w:val="00457BFB"/>
    <w:rsid w:val="00457D7F"/>
    <w:rsid w:val="00457E7A"/>
    <w:rsid w:val="00457FA4"/>
    <w:rsid w:val="0046010D"/>
    <w:rsid w:val="004601BC"/>
    <w:rsid w:val="0046028D"/>
    <w:rsid w:val="004602F8"/>
    <w:rsid w:val="0046034D"/>
    <w:rsid w:val="00460B02"/>
    <w:rsid w:val="00460B44"/>
    <w:rsid w:val="00460E8D"/>
    <w:rsid w:val="00460ED9"/>
    <w:rsid w:val="00460F0C"/>
    <w:rsid w:val="00460F5C"/>
    <w:rsid w:val="0046102D"/>
    <w:rsid w:val="004611A1"/>
    <w:rsid w:val="004612F3"/>
    <w:rsid w:val="0046143C"/>
    <w:rsid w:val="00461443"/>
    <w:rsid w:val="004614E6"/>
    <w:rsid w:val="0046169C"/>
    <w:rsid w:val="0046178D"/>
    <w:rsid w:val="004618BD"/>
    <w:rsid w:val="00461921"/>
    <w:rsid w:val="00461E35"/>
    <w:rsid w:val="00461E7F"/>
    <w:rsid w:val="00461F2D"/>
    <w:rsid w:val="00461F6D"/>
    <w:rsid w:val="004620B2"/>
    <w:rsid w:val="004622D1"/>
    <w:rsid w:val="004623B4"/>
    <w:rsid w:val="0046243E"/>
    <w:rsid w:val="004624B7"/>
    <w:rsid w:val="00462695"/>
    <w:rsid w:val="00462729"/>
    <w:rsid w:val="00462793"/>
    <w:rsid w:val="00462875"/>
    <w:rsid w:val="00462AEB"/>
    <w:rsid w:val="00462CDB"/>
    <w:rsid w:val="00462CF8"/>
    <w:rsid w:val="00463142"/>
    <w:rsid w:val="004631E3"/>
    <w:rsid w:val="004632A3"/>
    <w:rsid w:val="004632DB"/>
    <w:rsid w:val="004635AD"/>
    <w:rsid w:val="00463710"/>
    <w:rsid w:val="0046376C"/>
    <w:rsid w:val="004637E2"/>
    <w:rsid w:val="004638BF"/>
    <w:rsid w:val="00463948"/>
    <w:rsid w:val="00463AD8"/>
    <w:rsid w:val="00463B5E"/>
    <w:rsid w:val="00463B84"/>
    <w:rsid w:val="00463C1E"/>
    <w:rsid w:val="00463E19"/>
    <w:rsid w:val="00463E54"/>
    <w:rsid w:val="00463EA4"/>
    <w:rsid w:val="00463F5A"/>
    <w:rsid w:val="00464049"/>
    <w:rsid w:val="004640BA"/>
    <w:rsid w:val="004641CA"/>
    <w:rsid w:val="0046435F"/>
    <w:rsid w:val="00464439"/>
    <w:rsid w:val="00464506"/>
    <w:rsid w:val="0046481A"/>
    <w:rsid w:val="00464860"/>
    <w:rsid w:val="0046486B"/>
    <w:rsid w:val="00464890"/>
    <w:rsid w:val="00464B15"/>
    <w:rsid w:val="00464B4E"/>
    <w:rsid w:val="00464B8F"/>
    <w:rsid w:val="00464D03"/>
    <w:rsid w:val="00464E04"/>
    <w:rsid w:val="00464E61"/>
    <w:rsid w:val="00464ED8"/>
    <w:rsid w:val="00464FFE"/>
    <w:rsid w:val="004650EB"/>
    <w:rsid w:val="00465269"/>
    <w:rsid w:val="00465430"/>
    <w:rsid w:val="00465534"/>
    <w:rsid w:val="0046576A"/>
    <w:rsid w:val="00465890"/>
    <w:rsid w:val="00465946"/>
    <w:rsid w:val="00465AC5"/>
    <w:rsid w:val="00465AC7"/>
    <w:rsid w:val="00465AED"/>
    <w:rsid w:val="00465CD4"/>
    <w:rsid w:val="00465D50"/>
    <w:rsid w:val="00465DB3"/>
    <w:rsid w:val="00465DCB"/>
    <w:rsid w:val="00465FA8"/>
    <w:rsid w:val="00465FC8"/>
    <w:rsid w:val="004660FD"/>
    <w:rsid w:val="00466155"/>
    <w:rsid w:val="0046617E"/>
    <w:rsid w:val="00466200"/>
    <w:rsid w:val="0046626F"/>
    <w:rsid w:val="00466385"/>
    <w:rsid w:val="004663D5"/>
    <w:rsid w:val="004664BA"/>
    <w:rsid w:val="004664E8"/>
    <w:rsid w:val="0046656D"/>
    <w:rsid w:val="00466593"/>
    <w:rsid w:val="004665C5"/>
    <w:rsid w:val="004667FD"/>
    <w:rsid w:val="004668C5"/>
    <w:rsid w:val="004668CF"/>
    <w:rsid w:val="00466975"/>
    <w:rsid w:val="00466A2C"/>
    <w:rsid w:val="00466B3C"/>
    <w:rsid w:val="00466BDE"/>
    <w:rsid w:val="00466D22"/>
    <w:rsid w:val="004670B6"/>
    <w:rsid w:val="00467219"/>
    <w:rsid w:val="004672A9"/>
    <w:rsid w:val="0046730C"/>
    <w:rsid w:val="004673C9"/>
    <w:rsid w:val="0046749C"/>
    <w:rsid w:val="00467786"/>
    <w:rsid w:val="00467787"/>
    <w:rsid w:val="00467A64"/>
    <w:rsid w:val="00467C4F"/>
    <w:rsid w:val="00467CF0"/>
    <w:rsid w:val="00467D6D"/>
    <w:rsid w:val="00467F64"/>
    <w:rsid w:val="00467FEA"/>
    <w:rsid w:val="0047008C"/>
    <w:rsid w:val="0047016F"/>
    <w:rsid w:val="0047024F"/>
    <w:rsid w:val="00470309"/>
    <w:rsid w:val="00470347"/>
    <w:rsid w:val="004704E5"/>
    <w:rsid w:val="004705F9"/>
    <w:rsid w:val="00470668"/>
    <w:rsid w:val="00470676"/>
    <w:rsid w:val="004706B3"/>
    <w:rsid w:val="00470813"/>
    <w:rsid w:val="00470AEA"/>
    <w:rsid w:val="00470B44"/>
    <w:rsid w:val="0047100A"/>
    <w:rsid w:val="0047103E"/>
    <w:rsid w:val="0047105D"/>
    <w:rsid w:val="00471182"/>
    <w:rsid w:val="0047149B"/>
    <w:rsid w:val="004715DC"/>
    <w:rsid w:val="004715DD"/>
    <w:rsid w:val="0047175D"/>
    <w:rsid w:val="0047185D"/>
    <w:rsid w:val="00471CF3"/>
    <w:rsid w:val="00471DBC"/>
    <w:rsid w:val="00471E66"/>
    <w:rsid w:val="00472157"/>
    <w:rsid w:val="0047235B"/>
    <w:rsid w:val="00472393"/>
    <w:rsid w:val="00472638"/>
    <w:rsid w:val="004726F4"/>
    <w:rsid w:val="0047289C"/>
    <w:rsid w:val="00472A25"/>
    <w:rsid w:val="00472A91"/>
    <w:rsid w:val="00472ABC"/>
    <w:rsid w:val="00472C02"/>
    <w:rsid w:val="00472C1F"/>
    <w:rsid w:val="00472C76"/>
    <w:rsid w:val="00472C7C"/>
    <w:rsid w:val="00472E2E"/>
    <w:rsid w:val="00473003"/>
    <w:rsid w:val="004732B6"/>
    <w:rsid w:val="0047333B"/>
    <w:rsid w:val="004734DE"/>
    <w:rsid w:val="004736BE"/>
    <w:rsid w:val="00473A32"/>
    <w:rsid w:val="00473A3D"/>
    <w:rsid w:val="00473B2D"/>
    <w:rsid w:val="00473BBB"/>
    <w:rsid w:val="00473BE1"/>
    <w:rsid w:val="00473D91"/>
    <w:rsid w:val="004742C2"/>
    <w:rsid w:val="00474448"/>
    <w:rsid w:val="00474551"/>
    <w:rsid w:val="004745A1"/>
    <w:rsid w:val="0047461F"/>
    <w:rsid w:val="004747CD"/>
    <w:rsid w:val="004748AA"/>
    <w:rsid w:val="0047490C"/>
    <w:rsid w:val="00474915"/>
    <w:rsid w:val="00474BE9"/>
    <w:rsid w:val="00474C7C"/>
    <w:rsid w:val="00474E6F"/>
    <w:rsid w:val="00474F4D"/>
    <w:rsid w:val="0047517F"/>
    <w:rsid w:val="00475245"/>
    <w:rsid w:val="00475468"/>
    <w:rsid w:val="00475579"/>
    <w:rsid w:val="004757DA"/>
    <w:rsid w:val="0047586D"/>
    <w:rsid w:val="00475AB8"/>
    <w:rsid w:val="00475B3D"/>
    <w:rsid w:val="00475C80"/>
    <w:rsid w:val="0047604F"/>
    <w:rsid w:val="00476344"/>
    <w:rsid w:val="0047657F"/>
    <w:rsid w:val="00476996"/>
    <w:rsid w:val="00476A57"/>
    <w:rsid w:val="00476AD3"/>
    <w:rsid w:val="00476D86"/>
    <w:rsid w:val="00476EE5"/>
    <w:rsid w:val="00476F6B"/>
    <w:rsid w:val="004773EA"/>
    <w:rsid w:val="00477579"/>
    <w:rsid w:val="004775CB"/>
    <w:rsid w:val="004775EF"/>
    <w:rsid w:val="004776CD"/>
    <w:rsid w:val="0047784D"/>
    <w:rsid w:val="00477E14"/>
    <w:rsid w:val="00477E70"/>
    <w:rsid w:val="00477E8D"/>
    <w:rsid w:val="00477F0C"/>
    <w:rsid w:val="00477F56"/>
    <w:rsid w:val="00480086"/>
    <w:rsid w:val="0048026B"/>
    <w:rsid w:val="004802C2"/>
    <w:rsid w:val="0048039E"/>
    <w:rsid w:val="0048062F"/>
    <w:rsid w:val="004808BB"/>
    <w:rsid w:val="00480A0F"/>
    <w:rsid w:val="00480A15"/>
    <w:rsid w:val="00480AC3"/>
    <w:rsid w:val="00480BDA"/>
    <w:rsid w:val="00480D3C"/>
    <w:rsid w:val="00480D94"/>
    <w:rsid w:val="00480E9A"/>
    <w:rsid w:val="00480EB5"/>
    <w:rsid w:val="00481249"/>
    <w:rsid w:val="00481283"/>
    <w:rsid w:val="004813AC"/>
    <w:rsid w:val="004815D1"/>
    <w:rsid w:val="00481618"/>
    <w:rsid w:val="00481653"/>
    <w:rsid w:val="00481927"/>
    <w:rsid w:val="0048194C"/>
    <w:rsid w:val="00481962"/>
    <w:rsid w:val="0048198C"/>
    <w:rsid w:val="00481A86"/>
    <w:rsid w:val="00481AD3"/>
    <w:rsid w:val="00481C94"/>
    <w:rsid w:val="00482081"/>
    <w:rsid w:val="00482597"/>
    <w:rsid w:val="00482769"/>
    <w:rsid w:val="004827DC"/>
    <w:rsid w:val="0048287A"/>
    <w:rsid w:val="004829E1"/>
    <w:rsid w:val="00482A1C"/>
    <w:rsid w:val="00482AC6"/>
    <w:rsid w:val="00482AF8"/>
    <w:rsid w:val="00482CBB"/>
    <w:rsid w:val="00483012"/>
    <w:rsid w:val="00483077"/>
    <w:rsid w:val="004830A1"/>
    <w:rsid w:val="0048319E"/>
    <w:rsid w:val="0048319F"/>
    <w:rsid w:val="004833AF"/>
    <w:rsid w:val="00483434"/>
    <w:rsid w:val="004834E0"/>
    <w:rsid w:val="0048360A"/>
    <w:rsid w:val="00483780"/>
    <w:rsid w:val="004837FA"/>
    <w:rsid w:val="00483B1F"/>
    <w:rsid w:val="00483BAC"/>
    <w:rsid w:val="00483DA5"/>
    <w:rsid w:val="00483E10"/>
    <w:rsid w:val="00483E79"/>
    <w:rsid w:val="004840DE"/>
    <w:rsid w:val="004842F9"/>
    <w:rsid w:val="004844C8"/>
    <w:rsid w:val="0048454C"/>
    <w:rsid w:val="004848DC"/>
    <w:rsid w:val="004849BE"/>
    <w:rsid w:val="00484E4B"/>
    <w:rsid w:val="00484F11"/>
    <w:rsid w:val="00484FD6"/>
    <w:rsid w:val="00485127"/>
    <w:rsid w:val="00485281"/>
    <w:rsid w:val="004853B4"/>
    <w:rsid w:val="00485540"/>
    <w:rsid w:val="004855EC"/>
    <w:rsid w:val="004857C6"/>
    <w:rsid w:val="004858A6"/>
    <w:rsid w:val="004859C5"/>
    <w:rsid w:val="00485A56"/>
    <w:rsid w:val="00485AF6"/>
    <w:rsid w:val="00485B63"/>
    <w:rsid w:val="00485C50"/>
    <w:rsid w:val="00485D68"/>
    <w:rsid w:val="00485D7F"/>
    <w:rsid w:val="00485E56"/>
    <w:rsid w:val="00485F20"/>
    <w:rsid w:val="004861EE"/>
    <w:rsid w:val="00486437"/>
    <w:rsid w:val="0048652B"/>
    <w:rsid w:val="00486612"/>
    <w:rsid w:val="004867B4"/>
    <w:rsid w:val="004867BB"/>
    <w:rsid w:val="004868B4"/>
    <w:rsid w:val="00486AA2"/>
    <w:rsid w:val="00486CAA"/>
    <w:rsid w:val="00486D92"/>
    <w:rsid w:val="00486E9F"/>
    <w:rsid w:val="0048702F"/>
    <w:rsid w:val="004870A2"/>
    <w:rsid w:val="004871CB"/>
    <w:rsid w:val="00487273"/>
    <w:rsid w:val="004872AE"/>
    <w:rsid w:val="0048755F"/>
    <w:rsid w:val="00487615"/>
    <w:rsid w:val="00487660"/>
    <w:rsid w:val="00487672"/>
    <w:rsid w:val="004876B4"/>
    <w:rsid w:val="004876CB"/>
    <w:rsid w:val="00487701"/>
    <w:rsid w:val="00487A66"/>
    <w:rsid w:val="00487B57"/>
    <w:rsid w:val="00487BAB"/>
    <w:rsid w:val="00487C3A"/>
    <w:rsid w:val="00487FCB"/>
    <w:rsid w:val="00490404"/>
    <w:rsid w:val="00490515"/>
    <w:rsid w:val="00490776"/>
    <w:rsid w:val="00490A1A"/>
    <w:rsid w:val="00490B5D"/>
    <w:rsid w:val="00490C6A"/>
    <w:rsid w:val="00490CD0"/>
    <w:rsid w:val="00490CD8"/>
    <w:rsid w:val="00490D58"/>
    <w:rsid w:val="00490DEE"/>
    <w:rsid w:val="00491154"/>
    <w:rsid w:val="004912AB"/>
    <w:rsid w:val="0049130B"/>
    <w:rsid w:val="004913C9"/>
    <w:rsid w:val="0049140E"/>
    <w:rsid w:val="00491443"/>
    <w:rsid w:val="00491727"/>
    <w:rsid w:val="00491824"/>
    <w:rsid w:val="0049198D"/>
    <w:rsid w:val="00491B56"/>
    <w:rsid w:val="00491D34"/>
    <w:rsid w:val="00491D3B"/>
    <w:rsid w:val="00491DA2"/>
    <w:rsid w:val="00491FC5"/>
    <w:rsid w:val="004921C2"/>
    <w:rsid w:val="0049227D"/>
    <w:rsid w:val="00492459"/>
    <w:rsid w:val="0049285C"/>
    <w:rsid w:val="0049292E"/>
    <w:rsid w:val="0049294C"/>
    <w:rsid w:val="004929C7"/>
    <w:rsid w:val="00492BB5"/>
    <w:rsid w:val="0049304D"/>
    <w:rsid w:val="0049309A"/>
    <w:rsid w:val="00493309"/>
    <w:rsid w:val="004936E3"/>
    <w:rsid w:val="004936FB"/>
    <w:rsid w:val="00493782"/>
    <w:rsid w:val="00493792"/>
    <w:rsid w:val="004937B4"/>
    <w:rsid w:val="00493870"/>
    <w:rsid w:val="00493926"/>
    <w:rsid w:val="004939C2"/>
    <w:rsid w:val="00493B23"/>
    <w:rsid w:val="00493CDA"/>
    <w:rsid w:val="00493D1E"/>
    <w:rsid w:val="00493DBF"/>
    <w:rsid w:val="00493E5E"/>
    <w:rsid w:val="00494008"/>
    <w:rsid w:val="0049429F"/>
    <w:rsid w:val="004942A0"/>
    <w:rsid w:val="004945F7"/>
    <w:rsid w:val="00494624"/>
    <w:rsid w:val="00494A09"/>
    <w:rsid w:val="00494B32"/>
    <w:rsid w:val="00494BBF"/>
    <w:rsid w:val="00494D93"/>
    <w:rsid w:val="00494E58"/>
    <w:rsid w:val="00495019"/>
    <w:rsid w:val="00495200"/>
    <w:rsid w:val="0049524E"/>
    <w:rsid w:val="004952C7"/>
    <w:rsid w:val="00495358"/>
    <w:rsid w:val="004956C9"/>
    <w:rsid w:val="0049586D"/>
    <w:rsid w:val="00495A80"/>
    <w:rsid w:val="00495B03"/>
    <w:rsid w:val="00495B5F"/>
    <w:rsid w:val="00495E67"/>
    <w:rsid w:val="00496114"/>
    <w:rsid w:val="00496187"/>
    <w:rsid w:val="004961B4"/>
    <w:rsid w:val="004961FC"/>
    <w:rsid w:val="004962DB"/>
    <w:rsid w:val="00496313"/>
    <w:rsid w:val="0049656F"/>
    <w:rsid w:val="004965F9"/>
    <w:rsid w:val="00496856"/>
    <w:rsid w:val="0049694E"/>
    <w:rsid w:val="00496972"/>
    <w:rsid w:val="00496CB9"/>
    <w:rsid w:val="00496D54"/>
    <w:rsid w:val="0049722C"/>
    <w:rsid w:val="0049725E"/>
    <w:rsid w:val="004973B5"/>
    <w:rsid w:val="00497572"/>
    <w:rsid w:val="0049780F"/>
    <w:rsid w:val="00497857"/>
    <w:rsid w:val="004978EA"/>
    <w:rsid w:val="00497949"/>
    <w:rsid w:val="00497A7D"/>
    <w:rsid w:val="00497D8E"/>
    <w:rsid w:val="00497E24"/>
    <w:rsid w:val="00497F8B"/>
    <w:rsid w:val="004A02C1"/>
    <w:rsid w:val="004A0397"/>
    <w:rsid w:val="004A03C0"/>
    <w:rsid w:val="004A0473"/>
    <w:rsid w:val="004A05BC"/>
    <w:rsid w:val="004A05C9"/>
    <w:rsid w:val="004A0724"/>
    <w:rsid w:val="004A07F2"/>
    <w:rsid w:val="004A084F"/>
    <w:rsid w:val="004A09F9"/>
    <w:rsid w:val="004A0B51"/>
    <w:rsid w:val="004A0BAE"/>
    <w:rsid w:val="004A0BBD"/>
    <w:rsid w:val="004A0BF5"/>
    <w:rsid w:val="004A0CA5"/>
    <w:rsid w:val="004A0D5F"/>
    <w:rsid w:val="004A0D81"/>
    <w:rsid w:val="004A0F7C"/>
    <w:rsid w:val="004A0FBF"/>
    <w:rsid w:val="004A0FD1"/>
    <w:rsid w:val="004A1120"/>
    <w:rsid w:val="004A115E"/>
    <w:rsid w:val="004A137E"/>
    <w:rsid w:val="004A1414"/>
    <w:rsid w:val="004A151F"/>
    <w:rsid w:val="004A177C"/>
    <w:rsid w:val="004A19DB"/>
    <w:rsid w:val="004A1A77"/>
    <w:rsid w:val="004A1CCC"/>
    <w:rsid w:val="004A1E1E"/>
    <w:rsid w:val="004A1E9A"/>
    <w:rsid w:val="004A1FCC"/>
    <w:rsid w:val="004A2037"/>
    <w:rsid w:val="004A216B"/>
    <w:rsid w:val="004A21A1"/>
    <w:rsid w:val="004A222C"/>
    <w:rsid w:val="004A22F8"/>
    <w:rsid w:val="004A2510"/>
    <w:rsid w:val="004A258F"/>
    <w:rsid w:val="004A261B"/>
    <w:rsid w:val="004A2663"/>
    <w:rsid w:val="004A2665"/>
    <w:rsid w:val="004A26E7"/>
    <w:rsid w:val="004A2779"/>
    <w:rsid w:val="004A2DD8"/>
    <w:rsid w:val="004A2E54"/>
    <w:rsid w:val="004A2EA5"/>
    <w:rsid w:val="004A2EB9"/>
    <w:rsid w:val="004A2ED0"/>
    <w:rsid w:val="004A2FF2"/>
    <w:rsid w:val="004A33BE"/>
    <w:rsid w:val="004A3401"/>
    <w:rsid w:val="004A3969"/>
    <w:rsid w:val="004A396D"/>
    <w:rsid w:val="004A3A0A"/>
    <w:rsid w:val="004A3B03"/>
    <w:rsid w:val="004A3B29"/>
    <w:rsid w:val="004A3B47"/>
    <w:rsid w:val="004A3B63"/>
    <w:rsid w:val="004A3C78"/>
    <w:rsid w:val="004A3E5D"/>
    <w:rsid w:val="004A3E9A"/>
    <w:rsid w:val="004A3EDA"/>
    <w:rsid w:val="004A3FAE"/>
    <w:rsid w:val="004A4031"/>
    <w:rsid w:val="004A4118"/>
    <w:rsid w:val="004A4139"/>
    <w:rsid w:val="004A4166"/>
    <w:rsid w:val="004A427A"/>
    <w:rsid w:val="004A4418"/>
    <w:rsid w:val="004A4764"/>
    <w:rsid w:val="004A479F"/>
    <w:rsid w:val="004A4928"/>
    <w:rsid w:val="004A4A33"/>
    <w:rsid w:val="004A4BC0"/>
    <w:rsid w:val="004A4C14"/>
    <w:rsid w:val="004A4C27"/>
    <w:rsid w:val="004A4E26"/>
    <w:rsid w:val="004A4ECB"/>
    <w:rsid w:val="004A4F8E"/>
    <w:rsid w:val="004A5115"/>
    <w:rsid w:val="004A5183"/>
    <w:rsid w:val="004A52EF"/>
    <w:rsid w:val="004A54AE"/>
    <w:rsid w:val="004A55BD"/>
    <w:rsid w:val="004A5616"/>
    <w:rsid w:val="004A5638"/>
    <w:rsid w:val="004A56A7"/>
    <w:rsid w:val="004A586C"/>
    <w:rsid w:val="004A58DA"/>
    <w:rsid w:val="004A5A9E"/>
    <w:rsid w:val="004A5C5B"/>
    <w:rsid w:val="004A5D8D"/>
    <w:rsid w:val="004A5F61"/>
    <w:rsid w:val="004A610A"/>
    <w:rsid w:val="004A6276"/>
    <w:rsid w:val="004A62D9"/>
    <w:rsid w:val="004A63CA"/>
    <w:rsid w:val="004A6471"/>
    <w:rsid w:val="004A6510"/>
    <w:rsid w:val="004A663D"/>
    <w:rsid w:val="004A6775"/>
    <w:rsid w:val="004A6877"/>
    <w:rsid w:val="004A68A7"/>
    <w:rsid w:val="004A68DC"/>
    <w:rsid w:val="004A68F9"/>
    <w:rsid w:val="004A6B96"/>
    <w:rsid w:val="004A6C0F"/>
    <w:rsid w:val="004A6DEE"/>
    <w:rsid w:val="004A6E5F"/>
    <w:rsid w:val="004A6F2C"/>
    <w:rsid w:val="004A7019"/>
    <w:rsid w:val="004A7050"/>
    <w:rsid w:val="004A708D"/>
    <w:rsid w:val="004A7327"/>
    <w:rsid w:val="004A73AC"/>
    <w:rsid w:val="004A748E"/>
    <w:rsid w:val="004A791C"/>
    <w:rsid w:val="004A7CDC"/>
    <w:rsid w:val="004A7E50"/>
    <w:rsid w:val="004B047F"/>
    <w:rsid w:val="004B0516"/>
    <w:rsid w:val="004B0520"/>
    <w:rsid w:val="004B058E"/>
    <w:rsid w:val="004B07F3"/>
    <w:rsid w:val="004B08AE"/>
    <w:rsid w:val="004B08BA"/>
    <w:rsid w:val="004B0952"/>
    <w:rsid w:val="004B0AA2"/>
    <w:rsid w:val="004B0DD2"/>
    <w:rsid w:val="004B0DE6"/>
    <w:rsid w:val="004B0F3A"/>
    <w:rsid w:val="004B1011"/>
    <w:rsid w:val="004B1238"/>
    <w:rsid w:val="004B12A4"/>
    <w:rsid w:val="004B16DB"/>
    <w:rsid w:val="004B1720"/>
    <w:rsid w:val="004B1897"/>
    <w:rsid w:val="004B191D"/>
    <w:rsid w:val="004B1D00"/>
    <w:rsid w:val="004B1D37"/>
    <w:rsid w:val="004B1D69"/>
    <w:rsid w:val="004B1DD6"/>
    <w:rsid w:val="004B1EF0"/>
    <w:rsid w:val="004B1F51"/>
    <w:rsid w:val="004B2008"/>
    <w:rsid w:val="004B2127"/>
    <w:rsid w:val="004B2371"/>
    <w:rsid w:val="004B241D"/>
    <w:rsid w:val="004B25EC"/>
    <w:rsid w:val="004B2905"/>
    <w:rsid w:val="004B29A2"/>
    <w:rsid w:val="004B2B7F"/>
    <w:rsid w:val="004B2BC2"/>
    <w:rsid w:val="004B2EC3"/>
    <w:rsid w:val="004B2F1D"/>
    <w:rsid w:val="004B318F"/>
    <w:rsid w:val="004B3209"/>
    <w:rsid w:val="004B3225"/>
    <w:rsid w:val="004B33DC"/>
    <w:rsid w:val="004B349E"/>
    <w:rsid w:val="004B3509"/>
    <w:rsid w:val="004B3518"/>
    <w:rsid w:val="004B363C"/>
    <w:rsid w:val="004B3664"/>
    <w:rsid w:val="004B3768"/>
    <w:rsid w:val="004B376A"/>
    <w:rsid w:val="004B37A9"/>
    <w:rsid w:val="004B380F"/>
    <w:rsid w:val="004B3985"/>
    <w:rsid w:val="004B398A"/>
    <w:rsid w:val="004B3C49"/>
    <w:rsid w:val="004B3D07"/>
    <w:rsid w:val="004B3D68"/>
    <w:rsid w:val="004B3E51"/>
    <w:rsid w:val="004B3F44"/>
    <w:rsid w:val="004B3F4F"/>
    <w:rsid w:val="004B40CC"/>
    <w:rsid w:val="004B445A"/>
    <w:rsid w:val="004B4477"/>
    <w:rsid w:val="004B4602"/>
    <w:rsid w:val="004B470B"/>
    <w:rsid w:val="004B47EA"/>
    <w:rsid w:val="004B480F"/>
    <w:rsid w:val="004B48D6"/>
    <w:rsid w:val="004B49F2"/>
    <w:rsid w:val="004B4AB1"/>
    <w:rsid w:val="004B4C19"/>
    <w:rsid w:val="004B4DCE"/>
    <w:rsid w:val="004B4F35"/>
    <w:rsid w:val="004B527B"/>
    <w:rsid w:val="004B5336"/>
    <w:rsid w:val="004B5560"/>
    <w:rsid w:val="004B55A8"/>
    <w:rsid w:val="004B5A96"/>
    <w:rsid w:val="004B5C95"/>
    <w:rsid w:val="004B5CA7"/>
    <w:rsid w:val="004B5CB9"/>
    <w:rsid w:val="004B60D7"/>
    <w:rsid w:val="004B61E7"/>
    <w:rsid w:val="004B62F4"/>
    <w:rsid w:val="004B632A"/>
    <w:rsid w:val="004B6408"/>
    <w:rsid w:val="004B67E5"/>
    <w:rsid w:val="004B69D7"/>
    <w:rsid w:val="004B6A33"/>
    <w:rsid w:val="004B6A3E"/>
    <w:rsid w:val="004B6AC9"/>
    <w:rsid w:val="004B6E4D"/>
    <w:rsid w:val="004B6EC1"/>
    <w:rsid w:val="004B6EDA"/>
    <w:rsid w:val="004B736E"/>
    <w:rsid w:val="004B75E4"/>
    <w:rsid w:val="004B762A"/>
    <w:rsid w:val="004B7750"/>
    <w:rsid w:val="004B79A3"/>
    <w:rsid w:val="004B79AE"/>
    <w:rsid w:val="004B7C4C"/>
    <w:rsid w:val="004B7C70"/>
    <w:rsid w:val="004B7CE0"/>
    <w:rsid w:val="004B7F1C"/>
    <w:rsid w:val="004B7F2E"/>
    <w:rsid w:val="004C00BE"/>
    <w:rsid w:val="004C00DE"/>
    <w:rsid w:val="004C0153"/>
    <w:rsid w:val="004C0170"/>
    <w:rsid w:val="004C0207"/>
    <w:rsid w:val="004C04C8"/>
    <w:rsid w:val="004C04FD"/>
    <w:rsid w:val="004C07AC"/>
    <w:rsid w:val="004C080E"/>
    <w:rsid w:val="004C086A"/>
    <w:rsid w:val="004C0871"/>
    <w:rsid w:val="004C0C27"/>
    <w:rsid w:val="004C0D3E"/>
    <w:rsid w:val="004C0D62"/>
    <w:rsid w:val="004C0ECA"/>
    <w:rsid w:val="004C0F15"/>
    <w:rsid w:val="004C0F80"/>
    <w:rsid w:val="004C0FDC"/>
    <w:rsid w:val="004C110C"/>
    <w:rsid w:val="004C12BD"/>
    <w:rsid w:val="004C1A30"/>
    <w:rsid w:val="004C1C27"/>
    <w:rsid w:val="004C1CB9"/>
    <w:rsid w:val="004C1E4F"/>
    <w:rsid w:val="004C1EFB"/>
    <w:rsid w:val="004C1EFF"/>
    <w:rsid w:val="004C1F30"/>
    <w:rsid w:val="004C2206"/>
    <w:rsid w:val="004C226E"/>
    <w:rsid w:val="004C230E"/>
    <w:rsid w:val="004C2379"/>
    <w:rsid w:val="004C23C5"/>
    <w:rsid w:val="004C25F2"/>
    <w:rsid w:val="004C25F4"/>
    <w:rsid w:val="004C269A"/>
    <w:rsid w:val="004C276D"/>
    <w:rsid w:val="004C2785"/>
    <w:rsid w:val="004C2830"/>
    <w:rsid w:val="004C2B08"/>
    <w:rsid w:val="004C2B84"/>
    <w:rsid w:val="004C2C02"/>
    <w:rsid w:val="004C2D3F"/>
    <w:rsid w:val="004C2D52"/>
    <w:rsid w:val="004C2D5C"/>
    <w:rsid w:val="004C2D6E"/>
    <w:rsid w:val="004C2DF3"/>
    <w:rsid w:val="004C2ECD"/>
    <w:rsid w:val="004C2ECE"/>
    <w:rsid w:val="004C3197"/>
    <w:rsid w:val="004C3242"/>
    <w:rsid w:val="004C325B"/>
    <w:rsid w:val="004C326D"/>
    <w:rsid w:val="004C33B1"/>
    <w:rsid w:val="004C378F"/>
    <w:rsid w:val="004C39ED"/>
    <w:rsid w:val="004C3A85"/>
    <w:rsid w:val="004C3DB9"/>
    <w:rsid w:val="004C3F28"/>
    <w:rsid w:val="004C41AB"/>
    <w:rsid w:val="004C4313"/>
    <w:rsid w:val="004C435C"/>
    <w:rsid w:val="004C451B"/>
    <w:rsid w:val="004C4570"/>
    <w:rsid w:val="004C45F2"/>
    <w:rsid w:val="004C4796"/>
    <w:rsid w:val="004C4931"/>
    <w:rsid w:val="004C49F1"/>
    <w:rsid w:val="004C4AA1"/>
    <w:rsid w:val="004C4BC1"/>
    <w:rsid w:val="004C4DAD"/>
    <w:rsid w:val="004C4E93"/>
    <w:rsid w:val="004C4F0A"/>
    <w:rsid w:val="004C5016"/>
    <w:rsid w:val="004C50E8"/>
    <w:rsid w:val="004C51EA"/>
    <w:rsid w:val="004C5216"/>
    <w:rsid w:val="004C53A5"/>
    <w:rsid w:val="004C54A9"/>
    <w:rsid w:val="004C5629"/>
    <w:rsid w:val="004C56DB"/>
    <w:rsid w:val="004C5702"/>
    <w:rsid w:val="004C5A9B"/>
    <w:rsid w:val="004C5BFA"/>
    <w:rsid w:val="004C5D02"/>
    <w:rsid w:val="004C5F22"/>
    <w:rsid w:val="004C6043"/>
    <w:rsid w:val="004C62AA"/>
    <w:rsid w:val="004C63EB"/>
    <w:rsid w:val="004C63F1"/>
    <w:rsid w:val="004C64DC"/>
    <w:rsid w:val="004C65F1"/>
    <w:rsid w:val="004C673D"/>
    <w:rsid w:val="004C68A2"/>
    <w:rsid w:val="004C68F3"/>
    <w:rsid w:val="004C690C"/>
    <w:rsid w:val="004C6A5F"/>
    <w:rsid w:val="004C6AE2"/>
    <w:rsid w:val="004C6AFC"/>
    <w:rsid w:val="004C6B26"/>
    <w:rsid w:val="004C7044"/>
    <w:rsid w:val="004C7046"/>
    <w:rsid w:val="004C7048"/>
    <w:rsid w:val="004C7123"/>
    <w:rsid w:val="004C7377"/>
    <w:rsid w:val="004C74DD"/>
    <w:rsid w:val="004C753E"/>
    <w:rsid w:val="004C7564"/>
    <w:rsid w:val="004C773C"/>
    <w:rsid w:val="004C7997"/>
    <w:rsid w:val="004C7A0C"/>
    <w:rsid w:val="004C7C7A"/>
    <w:rsid w:val="004C7D86"/>
    <w:rsid w:val="004C7DC2"/>
    <w:rsid w:val="004C7DFB"/>
    <w:rsid w:val="004C7E9D"/>
    <w:rsid w:val="004C7FFE"/>
    <w:rsid w:val="004D0120"/>
    <w:rsid w:val="004D021D"/>
    <w:rsid w:val="004D057A"/>
    <w:rsid w:val="004D05C7"/>
    <w:rsid w:val="004D06B0"/>
    <w:rsid w:val="004D09F6"/>
    <w:rsid w:val="004D0A8C"/>
    <w:rsid w:val="004D0C50"/>
    <w:rsid w:val="004D0C98"/>
    <w:rsid w:val="004D0E44"/>
    <w:rsid w:val="004D0ED6"/>
    <w:rsid w:val="004D0F65"/>
    <w:rsid w:val="004D1071"/>
    <w:rsid w:val="004D1137"/>
    <w:rsid w:val="004D1334"/>
    <w:rsid w:val="004D13A0"/>
    <w:rsid w:val="004D14A4"/>
    <w:rsid w:val="004D15A4"/>
    <w:rsid w:val="004D1829"/>
    <w:rsid w:val="004D1832"/>
    <w:rsid w:val="004D1AF2"/>
    <w:rsid w:val="004D2461"/>
    <w:rsid w:val="004D25D8"/>
    <w:rsid w:val="004D2657"/>
    <w:rsid w:val="004D26A1"/>
    <w:rsid w:val="004D273C"/>
    <w:rsid w:val="004D289A"/>
    <w:rsid w:val="004D296A"/>
    <w:rsid w:val="004D29BA"/>
    <w:rsid w:val="004D3068"/>
    <w:rsid w:val="004D309E"/>
    <w:rsid w:val="004D30D4"/>
    <w:rsid w:val="004D31D4"/>
    <w:rsid w:val="004D3214"/>
    <w:rsid w:val="004D324E"/>
    <w:rsid w:val="004D3366"/>
    <w:rsid w:val="004D339B"/>
    <w:rsid w:val="004D3629"/>
    <w:rsid w:val="004D3810"/>
    <w:rsid w:val="004D3D8E"/>
    <w:rsid w:val="004D3E4F"/>
    <w:rsid w:val="004D3E68"/>
    <w:rsid w:val="004D3F98"/>
    <w:rsid w:val="004D4202"/>
    <w:rsid w:val="004D42CF"/>
    <w:rsid w:val="004D4890"/>
    <w:rsid w:val="004D49FC"/>
    <w:rsid w:val="004D4A85"/>
    <w:rsid w:val="004D4A9F"/>
    <w:rsid w:val="004D4ABA"/>
    <w:rsid w:val="004D4DB6"/>
    <w:rsid w:val="004D4EEF"/>
    <w:rsid w:val="004D4FA1"/>
    <w:rsid w:val="004D5374"/>
    <w:rsid w:val="004D5556"/>
    <w:rsid w:val="004D58DB"/>
    <w:rsid w:val="004D59F9"/>
    <w:rsid w:val="004D5AD9"/>
    <w:rsid w:val="004D5BBF"/>
    <w:rsid w:val="004D5C12"/>
    <w:rsid w:val="004D5D2D"/>
    <w:rsid w:val="004D5D56"/>
    <w:rsid w:val="004D5DDE"/>
    <w:rsid w:val="004D609C"/>
    <w:rsid w:val="004D6119"/>
    <w:rsid w:val="004D6169"/>
    <w:rsid w:val="004D618C"/>
    <w:rsid w:val="004D61FC"/>
    <w:rsid w:val="004D62BA"/>
    <w:rsid w:val="004D6340"/>
    <w:rsid w:val="004D6517"/>
    <w:rsid w:val="004D662D"/>
    <w:rsid w:val="004D662F"/>
    <w:rsid w:val="004D666A"/>
    <w:rsid w:val="004D66B6"/>
    <w:rsid w:val="004D675F"/>
    <w:rsid w:val="004D6823"/>
    <w:rsid w:val="004D696D"/>
    <w:rsid w:val="004D6A48"/>
    <w:rsid w:val="004D6A82"/>
    <w:rsid w:val="004D6AD1"/>
    <w:rsid w:val="004D6ED7"/>
    <w:rsid w:val="004D6F0E"/>
    <w:rsid w:val="004D70C1"/>
    <w:rsid w:val="004D7110"/>
    <w:rsid w:val="004D7179"/>
    <w:rsid w:val="004D7192"/>
    <w:rsid w:val="004D71BD"/>
    <w:rsid w:val="004D7240"/>
    <w:rsid w:val="004D741E"/>
    <w:rsid w:val="004D7452"/>
    <w:rsid w:val="004D74AF"/>
    <w:rsid w:val="004D74E1"/>
    <w:rsid w:val="004D7601"/>
    <w:rsid w:val="004D7636"/>
    <w:rsid w:val="004D779E"/>
    <w:rsid w:val="004D77A8"/>
    <w:rsid w:val="004D785B"/>
    <w:rsid w:val="004D798F"/>
    <w:rsid w:val="004D79F4"/>
    <w:rsid w:val="004D7AE6"/>
    <w:rsid w:val="004D7C8E"/>
    <w:rsid w:val="004D7D73"/>
    <w:rsid w:val="004D7EE3"/>
    <w:rsid w:val="004E00F5"/>
    <w:rsid w:val="004E02C1"/>
    <w:rsid w:val="004E0440"/>
    <w:rsid w:val="004E08C2"/>
    <w:rsid w:val="004E08FB"/>
    <w:rsid w:val="004E0B3E"/>
    <w:rsid w:val="004E0BCE"/>
    <w:rsid w:val="004E0C07"/>
    <w:rsid w:val="004E0C64"/>
    <w:rsid w:val="004E0D9C"/>
    <w:rsid w:val="004E0DC9"/>
    <w:rsid w:val="004E0F23"/>
    <w:rsid w:val="004E10BB"/>
    <w:rsid w:val="004E1143"/>
    <w:rsid w:val="004E143C"/>
    <w:rsid w:val="004E143F"/>
    <w:rsid w:val="004E163A"/>
    <w:rsid w:val="004E1647"/>
    <w:rsid w:val="004E16BC"/>
    <w:rsid w:val="004E17CA"/>
    <w:rsid w:val="004E1805"/>
    <w:rsid w:val="004E18F5"/>
    <w:rsid w:val="004E1984"/>
    <w:rsid w:val="004E20D0"/>
    <w:rsid w:val="004E210C"/>
    <w:rsid w:val="004E2134"/>
    <w:rsid w:val="004E2168"/>
    <w:rsid w:val="004E22C7"/>
    <w:rsid w:val="004E2352"/>
    <w:rsid w:val="004E24FD"/>
    <w:rsid w:val="004E2665"/>
    <w:rsid w:val="004E26A0"/>
    <w:rsid w:val="004E274B"/>
    <w:rsid w:val="004E2837"/>
    <w:rsid w:val="004E288C"/>
    <w:rsid w:val="004E297F"/>
    <w:rsid w:val="004E2A8E"/>
    <w:rsid w:val="004E2C89"/>
    <w:rsid w:val="004E2D02"/>
    <w:rsid w:val="004E2F41"/>
    <w:rsid w:val="004E3008"/>
    <w:rsid w:val="004E303A"/>
    <w:rsid w:val="004E3100"/>
    <w:rsid w:val="004E346A"/>
    <w:rsid w:val="004E37FE"/>
    <w:rsid w:val="004E3954"/>
    <w:rsid w:val="004E3A9D"/>
    <w:rsid w:val="004E3AFA"/>
    <w:rsid w:val="004E3BD9"/>
    <w:rsid w:val="004E3F02"/>
    <w:rsid w:val="004E3F0C"/>
    <w:rsid w:val="004E3F6B"/>
    <w:rsid w:val="004E3F97"/>
    <w:rsid w:val="004E4A40"/>
    <w:rsid w:val="004E4DCB"/>
    <w:rsid w:val="004E518A"/>
    <w:rsid w:val="004E51DA"/>
    <w:rsid w:val="004E524A"/>
    <w:rsid w:val="004E5372"/>
    <w:rsid w:val="004E53A0"/>
    <w:rsid w:val="004E58BB"/>
    <w:rsid w:val="004E5929"/>
    <w:rsid w:val="004E5BBA"/>
    <w:rsid w:val="004E5CE3"/>
    <w:rsid w:val="004E6044"/>
    <w:rsid w:val="004E62EE"/>
    <w:rsid w:val="004E6754"/>
    <w:rsid w:val="004E68D3"/>
    <w:rsid w:val="004E6969"/>
    <w:rsid w:val="004E69B8"/>
    <w:rsid w:val="004E6AB5"/>
    <w:rsid w:val="004E6AFA"/>
    <w:rsid w:val="004E6B44"/>
    <w:rsid w:val="004E6DFB"/>
    <w:rsid w:val="004E6E23"/>
    <w:rsid w:val="004E70B5"/>
    <w:rsid w:val="004E715F"/>
    <w:rsid w:val="004E7276"/>
    <w:rsid w:val="004E7317"/>
    <w:rsid w:val="004E731C"/>
    <w:rsid w:val="004E74A1"/>
    <w:rsid w:val="004E75A7"/>
    <w:rsid w:val="004E7716"/>
    <w:rsid w:val="004E7A9F"/>
    <w:rsid w:val="004E7B0C"/>
    <w:rsid w:val="004E7D3A"/>
    <w:rsid w:val="004E7DF0"/>
    <w:rsid w:val="004E7DFC"/>
    <w:rsid w:val="004E7F14"/>
    <w:rsid w:val="004F0070"/>
    <w:rsid w:val="004F0108"/>
    <w:rsid w:val="004F01A5"/>
    <w:rsid w:val="004F0226"/>
    <w:rsid w:val="004F0254"/>
    <w:rsid w:val="004F036E"/>
    <w:rsid w:val="004F0626"/>
    <w:rsid w:val="004F0738"/>
    <w:rsid w:val="004F077E"/>
    <w:rsid w:val="004F0879"/>
    <w:rsid w:val="004F098A"/>
    <w:rsid w:val="004F0A43"/>
    <w:rsid w:val="004F0A86"/>
    <w:rsid w:val="004F0BD9"/>
    <w:rsid w:val="004F0C03"/>
    <w:rsid w:val="004F0C30"/>
    <w:rsid w:val="004F0DA0"/>
    <w:rsid w:val="004F1009"/>
    <w:rsid w:val="004F1198"/>
    <w:rsid w:val="004F129B"/>
    <w:rsid w:val="004F14D4"/>
    <w:rsid w:val="004F1625"/>
    <w:rsid w:val="004F17E2"/>
    <w:rsid w:val="004F18AD"/>
    <w:rsid w:val="004F1CF4"/>
    <w:rsid w:val="004F1DAF"/>
    <w:rsid w:val="004F1E21"/>
    <w:rsid w:val="004F1F14"/>
    <w:rsid w:val="004F203F"/>
    <w:rsid w:val="004F21B5"/>
    <w:rsid w:val="004F21B7"/>
    <w:rsid w:val="004F2384"/>
    <w:rsid w:val="004F242D"/>
    <w:rsid w:val="004F2614"/>
    <w:rsid w:val="004F2669"/>
    <w:rsid w:val="004F276D"/>
    <w:rsid w:val="004F2DD0"/>
    <w:rsid w:val="004F2F10"/>
    <w:rsid w:val="004F310A"/>
    <w:rsid w:val="004F31B5"/>
    <w:rsid w:val="004F3450"/>
    <w:rsid w:val="004F3499"/>
    <w:rsid w:val="004F3506"/>
    <w:rsid w:val="004F3551"/>
    <w:rsid w:val="004F37F3"/>
    <w:rsid w:val="004F3987"/>
    <w:rsid w:val="004F3A4E"/>
    <w:rsid w:val="004F3B19"/>
    <w:rsid w:val="004F3B83"/>
    <w:rsid w:val="004F3BBE"/>
    <w:rsid w:val="004F3E26"/>
    <w:rsid w:val="004F3E9D"/>
    <w:rsid w:val="004F3EC2"/>
    <w:rsid w:val="004F3FC9"/>
    <w:rsid w:val="004F46C1"/>
    <w:rsid w:val="004F472E"/>
    <w:rsid w:val="004F484D"/>
    <w:rsid w:val="004F4981"/>
    <w:rsid w:val="004F49EA"/>
    <w:rsid w:val="004F4B2E"/>
    <w:rsid w:val="004F4B72"/>
    <w:rsid w:val="004F4C0C"/>
    <w:rsid w:val="004F4C4B"/>
    <w:rsid w:val="004F4D7F"/>
    <w:rsid w:val="004F4DC9"/>
    <w:rsid w:val="004F4EDB"/>
    <w:rsid w:val="004F4F07"/>
    <w:rsid w:val="004F501D"/>
    <w:rsid w:val="004F5700"/>
    <w:rsid w:val="004F5C19"/>
    <w:rsid w:val="004F5FDA"/>
    <w:rsid w:val="004F6073"/>
    <w:rsid w:val="004F60D6"/>
    <w:rsid w:val="004F613E"/>
    <w:rsid w:val="004F6319"/>
    <w:rsid w:val="004F6344"/>
    <w:rsid w:val="004F6449"/>
    <w:rsid w:val="004F65A2"/>
    <w:rsid w:val="004F65B8"/>
    <w:rsid w:val="004F668E"/>
    <w:rsid w:val="004F6699"/>
    <w:rsid w:val="004F68BA"/>
    <w:rsid w:val="004F6903"/>
    <w:rsid w:val="004F69A9"/>
    <w:rsid w:val="004F6A1E"/>
    <w:rsid w:val="004F6D31"/>
    <w:rsid w:val="004F6DAC"/>
    <w:rsid w:val="004F6FD3"/>
    <w:rsid w:val="004F7030"/>
    <w:rsid w:val="004F704E"/>
    <w:rsid w:val="004F70A3"/>
    <w:rsid w:val="004F719E"/>
    <w:rsid w:val="004F71D3"/>
    <w:rsid w:val="004F7470"/>
    <w:rsid w:val="004F7491"/>
    <w:rsid w:val="004F7562"/>
    <w:rsid w:val="004F7737"/>
    <w:rsid w:val="004F787A"/>
    <w:rsid w:val="004F7902"/>
    <w:rsid w:val="004F79D6"/>
    <w:rsid w:val="004F79DF"/>
    <w:rsid w:val="004F7A43"/>
    <w:rsid w:val="004F7D5E"/>
    <w:rsid w:val="005001B3"/>
    <w:rsid w:val="005004EA"/>
    <w:rsid w:val="00500514"/>
    <w:rsid w:val="00500594"/>
    <w:rsid w:val="005006BB"/>
    <w:rsid w:val="005007B7"/>
    <w:rsid w:val="00500AAC"/>
    <w:rsid w:val="00500C8C"/>
    <w:rsid w:val="00500CAE"/>
    <w:rsid w:val="0050135D"/>
    <w:rsid w:val="005015F5"/>
    <w:rsid w:val="005016A3"/>
    <w:rsid w:val="005016BD"/>
    <w:rsid w:val="00501884"/>
    <w:rsid w:val="005018A0"/>
    <w:rsid w:val="005018F1"/>
    <w:rsid w:val="00501DA6"/>
    <w:rsid w:val="00501EDA"/>
    <w:rsid w:val="00501FBF"/>
    <w:rsid w:val="00502061"/>
    <w:rsid w:val="00502090"/>
    <w:rsid w:val="00502122"/>
    <w:rsid w:val="00502161"/>
    <w:rsid w:val="005021FA"/>
    <w:rsid w:val="005022BD"/>
    <w:rsid w:val="005022FC"/>
    <w:rsid w:val="0050232B"/>
    <w:rsid w:val="005026C8"/>
    <w:rsid w:val="0050283F"/>
    <w:rsid w:val="005029BF"/>
    <w:rsid w:val="00502DC3"/>
    <w:rsid w:val="00502DDF"/>
    <w:rsid w:val="00502EF3"/>
    <w:rsid w:val="00502FD2"/>
    <w:rsid w:val="005030A8"/>
    <w:rsid w:val="005032CE"/>
    <w:rsid w:val="005033FD"/>
    <w:rsid w:val="005037EE"/>
    <w:rsid w:val="00503949"/>
    <w:rsid w:val="00503BBB"/>
    <w:rsid w:val="00503C0B"/>
    <w:rsid w:val="00503C64"/>
    <w:rsid w:val="00503EA4"/>
    <w:rsid w:val="00504164"/>
    <w:rsid w:val="0050435F"/>
    <w:rsid w:val="005044A7"/>
    <w:rsid w:val="0050466C"/>
    <w:rsid w:val="00504759"/>
    <w:rsid w:val="005049C3"/>
    <w:rsid w:val="00504C02"/>
    <w:rsid w:val="00504DA0"/>
    <w:rsid w:val="00504F10"/>
    <w:rsid w:val="0050504A"/>
    <w:rsid w:val="005050AD"/>
    <w:rsid w:val="005053D0"/>
    <w:rsid w:val="005055A0"/>
    <w:rsid w:val="00505787"/>
    <w:rsid w:val="00505883"/>
    <w:rsid w:val="00505905"/>
    <w:rsid w:val="005059D3"/>
    <w:rsid w:val="00505A63"/>
    <w:rsid w:val="00505C1B"/>
    <w:rsid w:val="00505D86"/>
    <w:rsid w:val="00505E4D"/>
    <w:rsid w:val="00506057"/>
    <w:rsid w:val="005060AB"/>
    <w:rsid w:val="005060E2"/>
    <w:rsid w:val="005060E8"/>
    <w:rsid w:val="00506108"/>
    <w:rsid w:val="0050611D"/>
    <w:rsid w:val="0050619F"/>
    <w:rsid w:val="005061F6"/>
    <w:rsid w:val="00506227"/>
    <w:rsid w:val="0050656C"/>
    <w:rsid w:val="005066A4"/>
    <w:rsid w:val="005068F0"/>
    <w:rsid w:val="00506B1A"/>
    <w:rsid w:val="00506B47"/>
    <w:rsid w:val="00506B48"/>
    <w:rsid w:val="00506B80"/>
    <w:rsid w:val="00506CFD"/>
    <w:rsid w:val="0050713E"/>
    <w:rsid w:val="0050722F"/>
    <w:rsid w:val="005072AA"/>
    <w:rsid w:val="005073F1"/>
    <w:rsid w:val="0050742C"/>
    <w:rsid w:val="0050752C"/>
    <w:rsid w:val="00507637"/>
    <w:rsid w:val="005076A1"/>
    <w:rsid w:val="00507705"/>
    <w:rsid w:val="0050777F"/>
    <w:rsid w:val="0050788A"/>
    <w:rsid w:val="00507951"/>
    <w:rsid w:val="005079E4"/>
    <w:rsid w:val="00507A0F"/>
    <w:rsid w:val="00507AD2"/>
    <w:rsid w:val="00507B6A"/>
    <w:rsid w:val="00507C9E"/>
    <w:rsid w:val="00507D87"/>
    <w:rsid w:val="00507D9F"/>
    <w:rsid w:val="00507E7A"/>
    <w:rsid w:val="00510347"/>
    <w:rsid w:val="00510424"/>
    <w:rsid w:val="005106E7"/>
    <w:rsid w:val="005108F7"/>
    <w:rsid w:val="00510935"/>
    <w:rsid w:val="00510A21"/>
    <w:rsid w:val="00510D3F"/>
    <w:rsid w:val="00510E9E"/>
    <w:rsid w:val="00510EE4"/>
    <w:rsid w:val="00511061"/>
    <w:rsid w:val="005110B2"/>
    <w:rsid w:val="005111AA"/>
    <w:rsid w:val="005111BC"/>
    <w:rsid w:val="00511306"/>
    <w:rsid w:val="00511567"/>
    <w:rsid w:val="0051174E"/>
    <w:rsid w:val="00511756"/>
    <w:rsid w:val="0051176C"/>
    <w:rsid w:val="005118D8"/>
    <w:rsid w:val="00511B3B"/>
    <w:rsid w:val="00511C4C"/>
    <w:rsid w:val="00511DC3"/>
    <w:rsid w:val="00511E04"/>
    <w:rsid w:val="00511E25"/>
    <w:rsid w:val="00511E77"/>
    <w:rsid w:val="00512066"/>
    <w:rsid w:val="005120EE"/>
    <w:rsid w:val="0051229E"/>
    <w:rsid w:val="005122EA"/>
    <w:rsid w:val="00512444"/>
    <w:rsid w:val="00512456"/>
    <w:rsid w:val="00512763"/>
    <w:rsid w:val="0051289B"/>
    <w:rsid w:val="005128BB"/>
    <w:rsid w:val="00512C54"/>
    <w:rsid w:val="00512C9C"/>
    <w:rsid w:val="00512DC6"/>
    <w:rsid w:val="00512E41"/>
    <w:rsid w:val="00513080"/>
    <w:rsid w:val="00513170"/>
    <w:rsid w:val="005131DF"/>
    <w:rsid w:val="00513266"/>
    <w:rsid w:val="005132DE"/>
    <w:rsid w:val="005133C0"/>
    <w:rsid w:val="005133D3"/>
    <w:rsid w:val="0051344D"/>
    <w:rsid w:val="00513498"/>
    <w:rsid w:val="005135A7"/>
    <w:rsid w:val="00513602"/>
    <w:rsid w:val="00513622"/>
    <w:rsid w:val="005136F6"/>
    <w:rsid w:val="00513724"/>
    <w:rsid w:val="0051377D"/>
    <w:rsid w:val="0051398B"/>
    <w:rsid w:val="00513A89"/>
    <w:rsid w:val="00513B40"/>
    <w:rsid w:val="00513C1B"/>
    <w:rsid w:val="00513C3F"/>
    <w:rsid w:val="00513D4A"/>
    <w:rsid w:val="00514286"/>
    <w:rsid w:val="00514373"/>
    <w:rsid w:val="00514385"/>
    <w:rsid w:val="005144E0"/>
    <w:rsid w:val="0051476D"/>
    <w:rsid w:val="005147E6"/>
    <w:rsid w:val="00514A4E"/>
    <w:rsid w:val="00514AFD"/>
    <w:rsid w:val="00514BF6"/>
    <w:rsid w:val="00514C1E"/>
    <w:rsid w:val="00514CE3"/>
    <w:rsid w:val="00514E83"/>
    <w:rsid w:val="00514EA4"/>
    <w:rsid w:val="00514EB2"/>
    <w:rsid w:val="00514F17"/>
    <w:rsid w:val="00514F30"/>
    <w:rsid w:val="00514F60"/>
    <w:rsid w:val="00515026"/>
    <w:rsid w:val="00515162"/>
    <w:rsid w:val="0051534C"/>
    <w:rsid w:val="00515364"/>
    <w:rsid w:val="00515422"/>
    <w:rsid w:val="0051548C"/>
    <w:rsid w:val="0051564A"/>
    <w:rsid w:val="0051582A"/>
    <w:rsid w:val="0051585B"/>
    <w:rsid w:val="00515916"/>
    <w:rsid w:val="00515930"/>
    <w:rsid w:val="0051597B"/>
    <w:rsid w:val="00515996"/>
    <w:rsid w:val="005159E8"/>
    <w:rsid w:val="00515AA1"/>
    <w:rsid w:val="00515BA5"/>
    <w:rsid w:val="00515BD3"/>
    <w:rsid w:val="00515D6E"/>
    <w:rsid w:val="00515E37"/>
    <w:rsid w:val="00515F39"/>
    <w:rsid w:val="00515F46"/>
    <w:rsid w:val="00516163"/>
    <w:rsid w:val="0051645E"/>
    <w:rsid w:val="005165A1"/>
    <w:rsid w:val="005165A8"/>
    <w:rsid w:val="005166D3"/>
    <w:rsid w:val="00516752"/>
    <w:rsid w:val="005168C3"/>
    <w:rsid w:val="00516A92"/>
    <w:rsid w:val="00516D07"/>
    <w:rsid w:val="00516EA9"/>
    <w:rsid w:val="00516EB2"/>
    <w:rsid w:val="00516F56"/>
    <w:rsid w:val="00516F6B"/>
    <w:rsid w:val="00517082"/>
    <w:rsid w:val="00517137"/>
    <w:rsid w:val="005171F6"/>
    <w:rsid w:val="00517201"/>
    <w:rsid w:val="00517304"/>
    <w:rsid w:val="00517381"/>
    <w:rsid w:val="005173EB"/>
    <w:rsid w:val="00517E56"/>
    <w:rsid w:val="00517EF4"/>
    <w:rsid w:val="00517F65"/>
    <w:rsid w:val="0052007F"/>
    <w:rsid w:val="0052021A"/>
    <w:rsid w:val="005204E9"/>
    <w:rsid w:val="005205D9"/>
    <w:rsid w:val="005208B0"/>
    <w:rsid w:val="00520920"/>
    <w:rsid w:val="00520A0D"/>
    <w:rsid w:val="00520BD9"/>
    <w:rsid w:val="00520F06"/>
    <w:rsid w:val="00521045"/>
    <w:rsid w:val="0052108E"/>
    <w:rsid w:val="00521132"/>
    <w:rsid w:val="00521277"/>
    <w:rsid w:val="0052127D"/>
    <w:rsid w:val="0052155F"/>
    <w:rsid w:val="005217E0"/>
    <w:rsid w:val="00521817"/>
    <w:rsid w:val="00521AF1"/>
    <w:rsid w:val="00521C52"/>
    <w:rsid w:val="00521E0C"/>
    <w:rsid w:val="00521FCC"/>
    <w:rsid w:val="005223E3"/>
    <w:rsid w:val="005224BD"/>
    <w:rsid w:val="00522A53"/>
    <w:rsid w:val="00522D1A"/>
    <w:rsid w:val="00522FF5"/>
    <w:rsid w:val="0052314A"/>
    <w:rsid w:val="00523215"/>
    <w:rsid w:val="00523369"/>
    <w:rsid w:val="00523467"/>
    <w:rsid w:val="005235EE"/>
    <w:rsid w:val="005236E6"/>
    <w:rsid w:val="005237F8"/>
    <w:rsid w:val="0052381C"/>
    <w:rsid w:val="00523C4B"/>
    <w:rsid w:val="00523D4A"/>
    <w:rsid w:val="005240BC"/>
    <w:rsid w:val="00524111"/>
    <w:rsid w:val="005242E2"/>
    <w:rsid w:val="00524315"/>
    <w:rsid w:val="00524674"/>
    <w:rsid w:val="00524A79"/>
    <w:rsid w:val="00524A96"/>
    <w:rsid w:val="00524AB0"/>
    <w:rsid w:val="00524CB3"/>
    <w:rsid w:val="00524F39"/>
    <w:rsid w:val="005250F8"/>
    <w:rsid w:val="00525218"/>
    <w:rsid w:val="005253C0"/>
    <w:rsid w:val="00525556"/>
    <w:rsid w:val="00525670"/>
    <w:rsid w:val="005256C5"/>
    <w:rsid w:val="00525816"/>
    <w:rsid w:val="005258C8"/>
    <w:rsid w:val="005259F2"/>
    <w:rsid w:val="00525A3F"/>
    <w:rsid w:val="00525BB4"/>
    <w:rsid w:val="00525C01"/>
    <w:rsid w:val="005262CB"/>
    <w:rsid w:val="005262F2"/>
    <w:rsid w:val="0052699B"/>
    <w:rsid w:val="005269D6"/>
    <w:rsid w:val="00526A30"/>
    <w:rsid w:val="00526A31"/>
    <w:rsid w:val="00526A83"/>
    <w:rsid w:val="00526B91"/>
    <w:rsid w:val="00526C2B"/>
    <w:rsid w:val="00526D83"/>
    <w:rsid w:val="00526DC3"/>
    <w:rsid w:val="00526F59"/>
    <w:rsid w:val="00526FCC"/>
    <w:rsid w:val="00527080"/>
    <w:rsid w:val="00527091"/>
    <w:rsid w:val="005270B6"/>
    <w:rsid w:val="0052725C"/>
    <w:rsid w:val="005272A3"/>
    <w:rsid w:val="005272F6"/>
    <w:rsid w:val="005273EB"/>
    <w:rsid w:val="00527455"/>
    <w:rsid w:val="00527468"/>
    <w:rsid w:val="0052747C"/>
    <w:rsid w:val="00527539"/>
    <w:rsid w:val="005275BE"/>
    <w:rsid w:val="00527601"/>
    <w:rsid w:val="005278C3"/>
    <w:rsid w:val="00527999"/>
    <w:rsid w:val="005279CE"/>
    <w:rsid w:val="00527AE3"/>
    <w:rsid w:val="00527B23"/>
    <w:rsid w:val="00527D6B"/>
    <w:rsid w:val="00527EDD"/>
    <w:rsid w:val="005300C5"/>
    <w:rsid w:val="00530200"/>
    <w:rsid w:val="005302A4"/>
    <w:rsid w:val="0053032F"/>
    <w:rsid w:val="00530378"/>
    <w:rsid w:val="005303FD"/>
    <w:rsid w:val="00530402"/>
    <w:rsid w:val="005304E5"/>
    <w:rsid w:val="00530554"/>
    <w:rsid w:val="00530564"/>
    <w:rsid w:val="00530598"/>
    <w:rsid w:val="00530640"/>
    <w:rsid w:val="005307AB"/>
    <w:rsid w:val="00530997"/>
    <w:rsid w:val="00530B6D"/>
    <w:rsid w:val="00530BAE"/>
    <w:rsid w:val="00530C77"/>
    <w:rsid w:val="00530DE6"/>
    <w:rsid w:val="00530EFC"/>
    <w:rsid w:val="00531047"/>
    <w:rsid w:val="0053113A"/>
    <w:rsid w:val="00531226"/>
    <w:rsid w:val="005314A7"/>
    <w:rsid w:val="00531588"/>
    <w:rsid w:val="00531894"/>
    <w:rsid w:val="005318AF"/>
    <w:rsid w:val="005318E8"/>
    <w:rsid w:val="005318F3"/>
    <w:rsid w:val="00531D1A"/>
    <w:rsid w:val="00531DDF"/>
    <w:rsid w:val="00531E0C"/>
    <w:rsid w:val="00531EFE"/>
    <w:rsid w:val="00531FE7"/>
    <w:rsid w:val="005320F3"/>
    <w:rsid w:val="005322D9"/>
    <w:rsid w:val="0053236D"/>
    <w:rsid w:val="00532542"/>
    <w:rsid w:val="005325C6"/>
    <w:rsid w:val="005325CE"/>
    <w:rsid w:val="00532688"/>
    <w:rsid w:val="0053269D"/>
    <w:rsid w:val="005326BE"/>
    <w:rsid w:val="0053270B"/>
    <w:rsid w:val="00532C6A"/>
    <w:rsid w:val="00532CF9"/>
    <w:rsid w:val="00532F28"/>
    <w:rsid w:val="00533052"/>
    <w:rsid w:val="00533100"/>
    <w:rsid w:val="0053320E"/>
    <w:rsid w:val="005337D9"/>
    <w:rsid w:val="005338EB"/>
    <w:rsid w:val="00533952"/>
    <w:rsid w:val="0053399F"/>
    <w:rsid w:val="005339DF"/>
    <w:rsid w:val="00533B14"/>
    <w:rsid w:val="00533CEA"/>
    <w:rsid w:val="00533DE3"/>
    <w:rsid w:val="00533E19"/>
    <w:rsid w:val="00533ED9"/>
    <w:rsid w:val="0053410D"/>
    <w:rsid w:val="00534118"/>
    <w:rsid w:val="00534231"/>
    <w:rsid w:val="0053428F"/>
    <w:rsid w:val="00534450"/>
    <w:rsid w:val="00534478"/>
    <w:rsid w:val="0053493F"/>
    <w:rsid w:val="00534971"/>
    <w:rsid w:val="00534978"/>
    <w:rsid w:val="00534A16"/>
    <w:rsid w:val="00534C45"/>
    <w:rsid w:val="00534CC6"/>
    <w:rsid w:val="00534E7F"/>
    <w:rsid w:val="0053539C"/>
    <w:rsid w:val="00535580"/>
    <w:rsid w:val="005355C9"/>
    <w:rsid w:val="005355D8"/>
    <w:rsid w:val="0053575D"/>
    <w:rsid w:val="005357E6"/>
    <w:rsid w:val="005359B5"/>
    <w:rsid w:val="00535A90"/>
    <w:rsid w:val="00535C2F"/>
    <w:rsid w:val="00535E68"/>
    <w:rsid w:val="00535F98"/>
    <w:rsid w:val="005360E3"/>
    <w:rsid w:val="005361EE"/>
    <w:rsid w:val="00536387"/>
    <w:rsid w:val="0053639B"/>
    <w:rsid w:val="005365E3"/>
    <w:rsid w:val="0053671A"/>
    <w:rsid w:val="00536815"/>
    <w:rsid w:val="0053685C"/>
    <w:rsid w:val="00536B18"/>
    <w:rsid w:val="00536C75"/>
    <w:rsid w:val="00536CF9"/>
    <w:rsid w:val="00536F4C"/>
    <w:rsid w:val="0053727A"/>
    <w:rsid w:val="0053734C"/>
    <w:rsid w:val="00537490"/>
    <w:rsid w:val="005374BA"/>
    <w:rsid w:val="005377BB"/>
    <w:rsid w:val="005378F7"/>
    <w:rsid w:val="00537992"/>
    <w:rsid w:val="005379EB"/>
    <w:rsid w:val="00537E56"/>
    <w:rsid w:val="005400C7"/>
    <w:rsid w:val="005401CC"/>
    <w:rsid w:val="0054034E"/>
    <w:rsid w:val="005403B1"/>
    <w:rsid w:val="005405B6"/>
    <w:rsid w:val="0054073C"/>
    <w:rsid w:val="005407F2"/>
    <w:rsid w:val="00540879"/>
    <w:rsid w:val="005408D1"/>
    <w:rsid w:val="0054097A"/>
    <w:rsid w:val="00540A8D"/>
    <w:rsid w:val="00540AE8"/>
    <w:rsid w:val="00540BF1"/>
    <w:rsid w:val="00540DCA"/>
    <w:rsid w:val="0054110D"/>
    <w:rsid w:val="00541223"/>
    <w:rsid w:val="005412D9"/>
    <w:rsid w:val="0054145D"/>
    <w:rsid w:val="0054158C"/>
    <w:rsid w:val="005416C0"/>
    <w:rsid w:val="005416DC"/>
    <w:rsid w:val="0054173E"/>
    <w:rsid w:val="005419C6"/>
    <w:rsid w:val="00541AAE"/>
    <w:rsid w:val="00541BE7"/>
    <w:rsid w:val="00541CFC"/>
    <w:rsid w:val="00541F0B"/>
    <w:rsid w:val="00541FAB"/>
    <w:rsid w:val="00542141"/>
    <w:rsid w:val="00542291"/>
    <w:rsid w:val="005422F2"/>
    <w:rsid w:val="0054248E"/>
    <w:rsid w:val="00542620"/>
    <w:rsid w:val="00542673"/>
    <w:rsid w:val="00542763"/>
    <w:rsid w:val="0054284A"/>
    <w:rsid w:val="005429F0"/>
    <w:rsid w:val="00542AD2"/>
    <w:rsid w:val="00542C4F"/>
    <w:rsid w:val="00542D8A"/>
    <w:rsid w:val="00542DC4"/>
    <w:rsid w:val="00542DF5"/>
    <w:rsid w:val="00542E67"/>
    <w:rsid w:val="00543046"/>
    <w:rsid w:val="0054312B"/>
    <w:rsid w:val="00543246"/>
    <w:rsid w:val="0054332B"/>
    <w:rsid w:val="00543334"/>
    <w:rsid w:val="005434F7"/>
    <w:rsid w:val="00543582"/>
    <w:rsid w:val="005435C0"/>
    <w:rsid w:val="005436C0"/>
    <w:rsid w:val="005437BF"/>
    <w:rsid w:val="005438FD"/>
    <w:rsid w:val="005439D2"/>
    <w:rsid w:val="00543C1D"/>
    <w:rsid w:val="00543FCD"/>
    <w:rsid w:val="0054401B"/>
    <w:rsid w:val="005440D2"/>
    <w:rsid w:val="0054416D"/>
    <w:rsid w:val="005441E3"/>
    <w:rsid w:val="00544240"/>
    <w:rsid w:val="00544315"/>
    <w:rsid w:val="005444FE"/>
    <w:rsid w:val="005445CB"/>
    <w:rsid w:val="0054475E"/>
    <w:rsid w:val="00544794"/>
    <w:rsid w:val="00544798"/>
    <w:rsid w:val="00544808"/>
    <w:rsid w:val="00544835"/>
    <w:rsid w:val="005448E9"/>
    <w:rsid w:val="005449A2"/>
    <w:rsid w:val="00544ADF"/>
    <w:rsid w:val="00544C99"/>
    <w:rsid w:val="00544D68"/>
    <w:rsid w:val="00544E62"/>
    <w:rsid w:val="00545032"/>
    <w:rsid w:val="005451B8"/>
    <w:rsid w:val="005456A0"/>
    <w:rsid w:val="005459B9"/>
    <w:rsid w:val="00545ACD"/>
    <w:rsid w:val="00545AE1"/>
    <w:rsid w:val="00545B16"/>
    <w:rsid w:val="0054607A"/>
    <w:rsid w:val="005462A9"/>
    <w:rsid w:val="0054638F"/>
    <w:rsid w:val="0054640A"/>
    <w:rsid w:val="0054646F"/>
    <w:rsid w:val="005464C6"/>
    <w:rsid w:val="00546504"/>
    <w:rsid w:val="0054668D"/>
    <w:rsid w:val="005468DB"/>
    <w:rsid w:val="00546A11"/>
    <w:rsid w:val="00546C05"/>
    <w:rsid w:val="00546DE8"/>
    <w:rsid w:val="00547188"/>
    <w:rsid w:val="00547279"/>
    <w:rsid w:val="005472CA"/>
    <w:rsid w:val="005474C4"/>
    <w:rsid w:val="005475E2"/>
    <w:rsid w:val="00547904"/>
    <w:rsid w:val="00547B46"/>
    <w:rsid w:val="00547C2A"/>
    <w:rsid w:val="00547D7A"/>
    <w:rsid w:val="00547EDC"/>
    <w:rsid w:val="00550017"/>
    <w:rsid w:val="00550229"/>
    <w:rsid w:val="005502BD"/>
    <w:rsid w:val="00550620"/>
    <w:rsid w:val="0055068C"/>
    <w:rsid w:val="005506EC"/>
    <w:rsid w:val="00550735"/>
    <w:rsid w:val="0055081D"/>
    <w:rsid w:val="0055082B"/>
    <w:rsid w:val="005509C1"/>
    <w:rsid w:val="00550A67"/>
    <w:rsid w:val="00550A88"/>
    <w:rsid w:val="00550AC5"/>
    <w:rsid w:val="00550AE7"/>
    <w:rsid w:val="00550BF4"/>
    <w:rsid w:val="00550C4B"/>
    <w:rsid w:val="00551013"/>
    <w:rsid w:val="0055109F"/>
    <w:rsid w:val="00551107"/>
    <w:rsid w:val="0055133C"/>
    <w:rsid w:val="005514EC"/>
    <w:rsid w:val="0055152D"/>
    <w:rsid w:val="0055159F"/>
    <w:rsid w:val="00551726"/>
    <w:rsid w:val="005517A0"/>
    <w:rsid w:val="0055196A"/>
    <w:rsid w:val="00551AE4"/>
    <w:rsid w:val="00551E51"/>
    <w:rsid w:val="00551E68"/>
    <w:rsid w:val="00551FFB"/>
    <w:rsid w:val="00552091"/>
    <w:rsid w:val="005520E4"/>
    <w:rsid w:val="00552263"/>
    <w:rsid w:val="00552321"/>
    <w:rsid w:val="005523BB"/>
    <w:rsid w:val="00552473"/>
    <w:rsid w:val="005525FB"/>
    <w:rsid w:val="005526D6"/>
    <w:rsid w:val="0055287A"/>
    <w:rsid w:val="00552B61"/>
    <w:rsid w:val="00552B7F"/>
    <w:rsid w:val="00552F9B"/>
    <w:rsid w:val="00553051"/>
    <w:rsid w:val="00553151"/>
    <w:rsid w:val="005532E0"/>
    <w:rsid w:val="005534EF"/>
    <w:rsid w:val="005534FC"/>
    <w:rsid w:val="005535EB"/>
    <w:rsid w:val="00553821"/>
    <w:rsid w:val="00553853"/>
    <w:rsid w:val="0055389B"/>
    <w:rsid w:val="005538ED"/>
    <w:rsid w:val="00553B5D"/>
    <w:rsid w:val="00553BFD"/>
    <w:rsid w:val="00553C34"/>
    <w:rsid w:val="00553D22"/>
    <w:rsid w:val="00553D9D"/>
    <w:rsid w:val="00553DE7"/>
    <w:rsid w:val="00553EB3"/>
    <w:rsid w:val="00553FB8"/>
    <w:rsid w:val="00553FFB"/>
    <w:rsid w:val="00554215"/>
    <w:rsid w:val="005542B7"/>
    <w:rsid w:val="005544FB"/>
    <w:rsid w:val="0055464F"/>
    <w:rsid w:val="0055487C"/>
    <w:rsid w:val="005549DC"/>
    <w:rsid w:val="00554AC1"/>
    <w:rsid w:val="00554C4E"/>
    <w:rsid w:val="00554DFB"/>
    <w:rsid w:val="00554E2E"/>
    <w:rsid w:val="00554E90"/>
    <w:rsid w:val="00554F98"/>
    <w:rsid w:val="0055506B"/>
    <w:rsid w:val="00555247"/>
    <w:rsid w:val="00555374"/>
    <w:rsid w:val="00555499"/>
    <w:rsid w:val="005555EA"/>
    <w:rsid w:val="00555798"/>
    <w:rsid w:val="0055589F"/>
    <w:rsid w:val="0055590B"/>
    <w:rsid w:val="005559E3"/>
    <w:rsid w:val="00555A4D"/>
    <w:rsid w:val="00555C74"/>
    <w:rsid w:val="00555CB7"/>
    <w:rsid w:val="00555CDD"/>
    <w:rsid w:val="00555F56"/>
    <w:rsid w:val="0055602F"/>
    <w:rsid w:val="00556347"/>
    <w:rsid w:val="0055636E"/>
    <w:rsid w:val="0055642E"/>
    <w:rsid w:val="00556973"/>
    <w:rsid w:val="005569F0"/>
    <w:rsid w:val="00556A23"/>
    <w:rsid w:val="00556A81"/>
    <w:rsid w:val="00556C69"/>
    <w:rsid w:val="00556E07"/>
    <w:rsid w:val="00556E2C"/>
    <w:rsid w:val="00556FDD"/>
    <w:rsid w:val="005573BC"/>
    <w:rsid w:val="00557496"/>
    <w:rsid w:val="005574C9"/>
    <w:rsid w:val="00557570"/>
    <w:rsid w:val="005577A7"/>
    <w:rsid w:val="00557A6F"/>
    <w:rsid w:val="00557CEE"/>
    <w:rsid w:val="00557F74"/>
    <w:rsid w:val="00560230"/>
    <w:rsid w:val="005602AC"/>
    <w:rsid w:val="005602D7"/>
    <w:rsid w:val="005607D8"/>
    <w:rsid w:val="005607E2"/>
    <w:rsid w:val="00560977"/>
    <w:rsid w:val="00560A2C"/>
    <w:rsid w:val="00560B0E"/>
    <w:rsid w:val="00560B52"/>
    <w:rsid w:val="00560B67"/>
    <w:rsid w:val="00560D09"/>
    <w:rsid w:val="00560DA4"/>
    <w:rsid w:val="00560E41"/>
    <w:rsid w:val="00560E71"/>
    <w:rsid w:val="00560F73"/>
    <w:rsid w:val="00560FF9"/>
    <w:rsid w:val="005610F6"/>
    <w:rsid w:val="0056146D"/>
    <w:rsid w:val="0056146F"/>
    <w:rsid w:val="00561564"/>
    <w:rsid w:val="005616BC"/>
    <w:rsid w:val="00561708"/>
    <w:rsid w:val="00561821"/>
    <w:rsid w:val="0056189F"/>
    <w:rsid w:val="00561A06"/>
    <w:rsid w:val="00561AE0"/>
    <w:rsid w:val="00561C14"/>
    <w:rsid w:val="00561D48"/>
    <w:rsid w:val="00561E43"/>
    <w:rsid w:val="00561F7E"/>
    <w:rsid w:val="0056227F"/>
    <w:rsid w:val="005624AC"/>
    <w:rsid w:val="00562526"/>
    <w:rsid w:val="005627F5"/>
    <w:rsid w:val="005628B3"/>
    <w:rsid w:val="005628CF"/>
    <w:rsid w:val="00562991"/>
    <w:rsid w:val="00562E3B"/>
    <w:rsid w:val="00562E5B"/>
    <w:rsid w:val="0056307F"/>
    <w:rsid w:val="0056325D"/>
    <w:rsid w:val="0056333E"/>
    <w:rsid w:val="00563453"/>
    <w:rsid w:val="005636BA"/>
    <w:rsid w:val="00563872"/>
    <w:rsid w:val="00563982"/>
    <w:rsid w:val="005639AE"/>
    <w:rsid w:val="005639B8"/>
    <w:rsid w:val="00563AE6"/>
    <w:rsid w:val="00563C5B"/>
    <w:rsid w:val="00563F78"/>
    <w:rsid w:val="00564381"/>
    <w:rsid w:val="00564645"/>
    <w:rsid w:val="005649B2"/>
    <w:rsid w:val="00564BB6"/>
    <w:rsid w:val="00564BF7"/>
    <w:rsid w:val="00564D7B"/>
    <w:rsid w:val="00564DC5"/>
    <w:rsid w:val="00564F0B"/>
    <w:rsid w:val="00565000"/>
    <w:rsid w:val="00565320"/>
    <w:rsid w:val="005653F8"/>
    <w:rsid w:val="00565840"/>
    <w:rsid w:val="00565841"/>
    <w:rsid w:val="005658F2"/>
    <w:rsid w:val="00565A7D"/>
    <w:rsid w:val="00565BA9"/>
    <w:rsid w:val="00565C1E"/>
    <w:rsid w:val="00565CA7"/>
    <w:rsid w:val="00565D0C"/>
    <w:rsid w:val="00565D36"/>
    <w:rsid w:val="00565D51"/>
    <w:rsid w:val="00565E83"/>
    <w:rsid w:val="00565F47"/>
    <w:rsid w:val="005660D3"/>
    <w:rsid w:val="00566176"/>
    <w:rsid w:val="005663B7"/>
    <w:rsid w:val="0056650C"/>
    <w:rsid w:val="00566698"/>
    <w:rsid w:val="0056682B"/>
    <w:rsid w:val="00566BAC"/>
    <w:rsid w:val="00566D67"/>
    <w:rsid w:val="00566D78"/>
    <w:rsid w:val="00567095"/>
    <w:rsid w:val="005670CD"/>
    <w:rsid w:val="00567212"/>
    <w:rsid w:val="0056726E"/>
    <w:rsid w:val="00567667"/>
    <w:rsid w:val="00567839"/>
    <w:rsid w:val="00567A44"/>
    <w:rsid w:val="00567AB7"/>
    <w:rsid w:val="00567D0E"/>
    <w:rsid w:val="00567F2E"/>
    <w:rsid w:val="00570104"/>
    <w:rsid w:val="005701DD"/>
    <w:rsid w:val="005701EE"/>
    <w:rsid w:val="00570306"/>
    <w:rsid w:val="00570375"/>
    <w:rsid w:val="0057052B"/>
    <w:rsid w:val="00570659"/>
    <w:rsid w:val="005706CC"/>
    <w:rsid w:val="00570911"/>
    <w:rsid w:val="00570CB5"/>
    <w:rsid w:val="00570F2F"/>
    <w:rsid w:val="00570FEB"/>
    <w:rsid w:val="00571175"/>
    <w:rsid w:val="005711B5"/>
    <w:rsid w:val="0057123D"/>
    <w:rsid w:val="0057137A"/>
    <w:rsid w:val="0057149C"/>
    <w:rsid w:val="005716F0"/>
    <w:rsid w:val="00571AF5"/>
    <w:rsid w:val="00572103"/>
    <w:rsid w:val="005721AC"/>
    <w:rsid w:val="0057221E"/>
    <w:rsid w:val="005722F4"/>
    <w:rsid w:val="0057234B"/>
    <w:rsid w:val="005724A7"/>
    <w:rsid w:val="005726BE"/>
    <w:rsid w:val="00572743"/>
    <w:rsid w:val="00572874"/>
    <w:rsid w:val="00572CE7"/>
    <w:rsid w:val="00572E0B"/>
    <w:rsid w:val="00572E53"/>
    <w:rsid w:val="005730F5"/>
    <w:rsid w:val="00573336"/>
    <w:rsid w:val="00573A55"/>
    <w:rsid w:val="00573ADA"/>
    <w:rsid w:val="00573BEB"/>
    <w:rsid w:val="00573E71"/>
    <w:rsid w:val="005740DE"/>
    <w:rsid w:val="0057412D"/>
    <w:rsid w:val="005741FF"/>
    <w:rsid w:val="0057430E"/>
    <w:rsid w:val="0057443B"/>
    <w:rsid w:val="0057494E"/>
    <w:rsid w:val="00574A21"/>
    <w:rsid w:val="00574B07"/>
    <w:rsid w:val="00574BDB"/>
    <w:rsid w:val="00575115"/>
    <w:rsid w:val="00575188"/>
    <w:rsid w:val="0057522B"/>
    <w:rsid w:val="00575285"/>
    <w:rsid w:val="00575298"/>
    <w:rsid w:val="005754B4"/>
    <w:rsid w:val="005754E6"/>
    <w:rsid w:val="0057567A"/>
    <w:rsid w:val="0057578B"/>
    <w:rsid w:val="005759A4"/>
    <w:rsid w:val="00575AC5"/>
    <w:rsid w:val="00575B7A"/>
    <w:rsid w:val="00575CFF"/>
    <w:rsid w:val="00575E17"/>
    <w:rsid w:val="00575E7D"/>
    <w:rsid w:val="00575EA5"/>
    <w:rsid w:val="00576092"/>
    <w:rsid w:val="005763A2"/>
    <w:rsid w:val="005765DF"/>
    <w:rsid w:val="00576AC4"/>
    <w:rsid w:val="00576ACA"/>
    <w:rsid w:val="00576D28"/>
    <w:rsid w:val="00576DD9"/>
    <w:rsid w:val="00576FE2"/>
    <w:rsid w:val="00577089"/>
    <w:rsid w:val="00577238"/>
    <w:rsid w:val="005772A9"/>
    <w:rsid w:val="005772E9"/>
    <w:rsid w:val="0057739B"/>
    <w:rsid w:val="005773C3"/>
    <w:rsid w:val="005775D5"/>
    <w:rsid w:val="0057760C"/>
    <w:rsid w:val="00577610"/>
    <w:rsid w:val="0057771D"/>
    <w:rsid w:val="00577975"/>
    <w:rsid w:val="005779F3"/>
    <w:rsid w:val="00577D2D"/>
    <w:rsid w:val="00577EB5"/>
    <w:rsid w:val="0058034D"/>
    <w:rsid w:val="005804A6"/>
    <w:rsid w:val="0058084D"/>
    <w:rsid w:val="005808A3"/>
    <w:rsid w:val="005808AD"/>
    <w:rsid w:val="00580AB5"/>
    <w:rsid w:val="00580B01"/>
    <w:rsid w:val="00580B0C"/>
    <w:rsid w:val="00580BE9"/>
    <w:rsid w:val="00580C93"/>
    <w:rsid w:val="00580CFB"/>
    <w:rsid w:val="00580D0A"/>
    <w:rsid w:val="00580DDA"/>
    <w:rsid w:val="00580E2D"/>
    <w:rsid w:val="00580E3F"/>
    <w:rsid w:val="00580E42"/>
    <w:rsid w:val="00580E94"/>
    <w:rsid w:val="00581059"/>
    <w:rsid w:val="00581188"/>
    <w:rsid w:val="0058118A"/>
    <w:rsid w:val="005814AA"/>
    <w:rsid w:val="005817F3"/>
    <w:rsid w:val="00581833"/>
    <w:rsid w:val="00581AF3"/>
    <w:rsid w:val="00582046"/>
    <w:rsid w:val="0058207C"/>
    <w:rsid w:val="005821E5"/>
    <w:rsid w:val="0058228B"/>
    <w:rsid w:val="00582388"/>
    <w:rsid w:val="005823C6"/>
    <w:rsid w:val="005824D7"/>
    <w:rsid w:val="005826B2"/>
    <w:rsid w:val="00582866"/>
    <w:rsid w:val="00582888"/>
    <w:rsid w:val="00582A08"/>
    <w:rsid w:val="00582BED"/>
    <w:rsid w:val="00582ED1"/>
    <w:rsid w:val="00582F00"/>
    <w:rsid w:val="00582F05"/>
    <w:rsid w:val="00582F1A"/>
    <w:rsid w:val="00582F83"/>
    <w:rsid w:val="00582FAF"/>
    <w:rsid w:val="00582FBE"/>
    <w:rsid w:val="00582FF5"/>
    <w:rsid w:val="0058301A"/>
    <w:rsid w:val="0058324A"/>
    <w:rsid w:val="00583253"/>
    <w:rsid w:val="00583254"/>
    <w:rsid w:val="00583453"/>
    <w:rsid w:val="00583546"/>
    <w:rsid w:val="005835B1"/>
    <w:rsid w:val="005835B2"/>
    <w:rsid w:val="00583685"/>
    <w:rsid w:val="0058383E"/>
    <w:rsid w:val="005838FC"/>
    <w:rsid w:val="00583AC5"/>
    <w:rsid w:val="00583BDA"/>
    <w:rsid w:val="00583CC4"/>
    <w:rsid w:val="00583D3C"/>
    <w:rsid w:val="00583E34"/>
    <w:rsid w:val="00583E66"/>
    <w:rsid w:val="005840CF"/>
    <w:rsid w:val="0058411B"/>
    <w:rsid w:val="0058414E"/>
    <w:rsid w:val="005841DD"/>
    <w:rsid w:val="00584297"/>
    <w:rsid w:val="005842A3"/>
    <w:rsid w:val="0058464C"/>
    <w:rsid w:val="0058476E"/>
    <w:rsid w:val="005847E4"/>
    <w:rsid w:val="00584AD1"/>
    <w:rsid w:val="00584CD4"/>
    <w:rsid w:val="00584D35"/>
    <w:rsid w:val="00584D38"/>
    <w:rsid w:val="00584FB6"/>
    <w:rsid w:val="00585032"/>
    <w:rsid w:val="005852D4"/>
    <w:rsid w:val="00585561"/>
    <w:rsid w:val="00585587"/>
    <w:rsid w:val="0058558C"/>
    <w:rsid w:val="005856F3"/>
    <w:rsid w:val="005859FA"/>
    <w:rsid w:val="00585B12"/>
    <w:rsid w:val="00585BAD"/>
    <w:rsid w:val="00585D02"/>
    <w:rsid w:val="00585DB4"/>
    <w:rsid w:val="00585DF7"/>
    <w:rsid w:val="00585F0C"/>
    <w:rsid w:val="00585FCC"/>
    <w:rsid w:val="005860B5"/>
    <w:rsid w:val="005860DD"/>
    <w:rsid w:val="005862D4"/>
    <w:rsid w:val="0058630B"/>
    <w:rsid w:val="0058638F"/>
    <w:rsid w:val="005863E3"/>
    <w:rsid w:val="00586466"/>
    <w:rsid w:val="0058653F"/>
    <w:rsid w:val="005865B8"/>
    <w:rsid w:val="00586612"/>
    <w:rsid w:val="00586715"/>
    <w:rsid w:val="00586831"/>
    <w:rsid w:val="005869D0"/>
    <w:rsid w:val="00586A17"/>
    <w:rsid w:val="00586A87"/>
    <w:rsid w:val="00586D0A"/>
    <w:rsid w:val="005871EB"/>
    <w:rsid w:val="0058777F"/>
    <w:rsid w:val="00587856"/>
    <w:rsid w:val="00587935"/>
    <w:rsid w:val="005879C0"/>
    <w:rsid w:val="00587A4C"/>
    <w:rsid w:val="00587C01"/>
    <w:rsid w:val="00587C03"/>
    <w:rsid w:val="00587F2C"/>
    <w:rsid w:val="00587FC1"/>
    <w:rsid w:val="00590201"/>
    <w:rsid w:val="00590221"/>
    <w:rsid w:val="0059030E"/>
    <w:rsid w:val="005905F5"/>
    <w:rsid w:val="005906A4"/>
    <w:rsid w:val="005906BD"/>
    <w:rsid w:val="00590A6C"/>
    <w:rsid w:val="00590B94"/>
    <w:rsid w:val="00590CB6"/>
    <w:rsid w:val="00590DCC"/>
    <w:rsid w:val="00590DD7"/>
    <w:rsid w:val="00590E61"/>
    <w:rsid w:val="00591167"/>
    <w:rsid w:val="005912DF"/>
    <w:rsid w:val="005914E9"/>
    <w:rsid w:val="0059162D"/>
    <w:rsid w:val="005917EC"/>
    <w:rsid w:val="00591841"/>
    <w:rsid w:val="00591852"/>
    <w:rsid w:val="00591B99"/>
    <w:rsid w:val="00591B9E"/>
    <w:rsid w:val="00591CEB"/>
    <w:rsid w:val="00591D42"/>
    <w:rsid w:val="00591DAC"/>
    <w:rsid w:val="00591FB1"/>
    <w:rsid w:val="005920FF"/>
    <w:rsid w:val="00592192"/>
    <w:rsid w:val="0059248C"/>
    <w:rsid w:val="005925F2"/>
    <w:rsid w:val="00592697"/>
    <w:rsid w:val="00592880"/>
    <w:rsid w:val="00592AD7"/>
    <w:rsid w:val="00592B9B"/>
    <w:rsid w:val="00592E64"/>
    <w:rsid w:val="00592EAC"/>
    <w:rsid w:val="00592EE6"/>
    <w:rsid w:val="00592F63"/>
    <w:rsid w:val="00593317"/>
    <w:rsid w:val="00593383"/>
    <w:rsid w:val="00593516"/>
    <w:rsid w:val="0059358A"/>
    <w:rsid w:val="005936D9"/>
    <w:rsid w:val="00593855"/>
    <w:rsid w:val="0059386C"/>
    <w:rsid w:val="005939F2"/>
    <w:rsid w:val="00593E30"/>
    <w:rsid w:val="00593E33"/>
    <w:rsid w:val="005941AC"/>
    <w:rsid w:val="005942A2"/>
    <w:rsid w:val="005943C4"/>
    <w:rsid w:val="005943C9"/>
    <w:rsid w:val="005943E3"/>
    <w:rsid w:val="005943E6"/>
    <w:rsid w:val="00594628"/>
    <w:rsid w:val="0059462B"/>
    <w:rsid w:val="00594692"/>
    <w:rsid w:val="0059471C"/>
    <w:rsid w:val="00594804"/>
    <w:rsid w:val="0059484D"/>
    <w:rsid w:val="00594932"/>
    <w:rsid w:val="00594A92"/>
    <w:rsid w:val="00594B53"/>
    <w:rsid w:val="00594CC1"/>
    <w:rsid w:val="00595624"/>
    <w:rsid w:val="00595707"/>
    <w:rsid w:val="0059578E"/>
    <w:rsid w:val="0059596C"/>
    <w:rsid w:val="00595B78"/>
    <w:rsid w:val="00595D4E"/>
    <w:rsid w:val="00595EFC"/>
    <w:rsid w:val="005962BF"/>
    <w:rsid w:val="005965A1"/>
    <w:rsid w:val="0059682B"/>
    <w:rsid w:val="00596876"/>
    <w:rsid w:val="005968BE"/>
    <w:rsid w:val="005969AC"/>
    <w:rsid w:val="00596AF3"/>
    <w:rsid w:val="00596B7B"/>
    <w:rsid w:val="00596BC3"/>
    <w:rsid w:val="00596BF6"/>
    <w:rsid w:val="00596D40"/>
    <w:rsid w:val="00596DBA"/>
    <w:rsid w:val="00596DEC"/>
    <w:rsid w:val="00596F67"/>
    <w:rsid w:val="00596F9F"/>
    <w:rsid w:val="0059712D"/>
    <w:rsid w:val="00597387"/>
    <w:rsid w:val="005974E1"/>
    <w:rsid w:val="00597605"/>
    <w:rsid w:val="0059768A"/>
    <w:rsid w:val="005977D1"/>
    <w:rsid w:val="005977E7"/>
    <w:rsid w:val="00597931"/>
    <w:rsid w:val="00597BE3"/>
    <w:rsid w:val="00597C11"/>
    <w:rsid w:val="005A00B3"/>
    <w:rsid w:val="005A012D"/>
    <w:rsid w:val="005A01EE"/>
    <w:rsid w:val="005A03E4"/>
    <w:rsid w:val="005A05AC"/>
    <w:rsid w:val="005A0908"/>
    <w:rsid w:val="005A092A"/>
    <w:rsid w:val="005A0D65"/>
    <w:rsid w:val="005A0E21"/>
    <w:rsid w:val="005A1005"/>
    <w:rsid w:val="005A114B"/>
    <w:rsid w:val="005A11CF"/>
    <w:rsid w:val="005A1257"/>
    <w:rsid w:val="005A1529"/>
    <w:rsid w:val="005A170B"/>
    <w:rsid w:val="005A1716"/>
    <w:rsid w:val="005A1750"/>
    <w:rsid w:val="005A1874"/>
    <w:rsid w:val="005A19BB"/>
    <w:rsid w:val="005A1C30"/>
    <w:rsid w:val="005A1DAD"/>
    <w:rsid w:val="005A1EC9"/>
    <w:rsid w:val="005A1FF2"/>
    <w:rsid w:val="005A2396"/>
    <w:rsid w:val="005A23BF"/>
    <w:rsid w:val="005A256E"/>
    <w:rsid w:val="005A2775"/>
    <w:rsid w:val="005A2C00"/>
    <w:rsid w:val="005A2C0B"/>
    <w:rsid w:val="005A2C74"/>
    <w:rsid w:val="005A2FB8"/>
    <w:rsid w:val="005A3141"/>
    <w:rsid w:val="005A318C"/>
    <w:rsid w:val="005A340A"/>
    <w:rsid w:val="005A3572"/>
    <w:rsid w:val="005A3631"/>
    <w:rsid w:val="005A38D6"/>
    <w:rsid w:val="005A3D0D"/>
    <w:rsid w:val="005A3D28"/>
    <w:rsid w:val="005A403A"/>
    <w:rsid w:val="005A40A7"/>
    <w:rsid w:val="005A4110"/>
    <w:rsid w:val="005A4260"/>
    <w:rsid w:val="005A433F"/>
    <w:rsid w:val="005A43AD"/>
    <w:rsid w:val="005A44F2"/>
    <w:rsid w:val="005A46EE"/>
    <w:rsid w:val="005A4BB7"/>
    <w:rsid w:val="005A4DFE"/>
    <w:rsid w:val="005A4EE8"/>
    <w:rsid w:val="005A50F7"/>
    <w:rsid w:val="005A5104"/>
    <w:rsid w:val="005A514E"/>
    <w:rsid w:val="005A547F"/>
    <w:rsid w:val="005A550B"/>
    <w:rsid w:val="005A5530"/>
    <w:rsid w:val="005A5547"/>
    <w:rsid w:val="005A5553"/>
    <w:rsid w:val="005A5702"/>
    <w:rsid w:val="005A57C4"/>
    <w:rsid w:val="005A5897"/>
    <w:rsid w:val="005A5921"/>
    <w:rsid w:val="005A5A91"/>
    <w:rsid w:val="005A5B5C"/>
    <w:rsid w:val="005A5C12"/>
    <w:rsid w:val="005A60B9"/>
    <w:rsid w:val="005A616C"/>
    <w:rsid w:val="005A62A2"/>
    <w:rsid w:val="005A640A"/>
    <w:rsid w:val="005A64D9"/>
    <w:rsid w:val="005A64F8"/>
    <w:rsid w:val="005A65DF"/>
    <w:rsid w:val="005A65E4"/>
    <w:rsid w:val="005A6607"/>
    <w:rsid w:val="005A6610"/>
    <w:rsid w:val="005A68E9"/>
    <w:rsid w:val="005A6C5E"/>
    <w:rsid w:val="005A6C6F"/>
    <w:rsid w:val="005A6F21"/>
    <w:rsid w:val="005A6F31"/>
    <w:rsid w:val="005A739E"/>
    <w:rsid w:val="005A73F6"/>
    <w:rsid w:val="005A7447"/>
    <w:rsid w:val="005A75DB"/>
    <w:rsid w:val="005A7625"/>
    <w:rsid w:val="005A768E"/>
    <w:rsid w:val="005A76A7"/>
    <w:rsid w:val="005A78A7"/>
    <w:rsid w:val="005A7B21"/>
    <w:rsid w:val="005A7B61"/>
    <w:rsid w:val="005A7D2F"/>
    <w:rsid w:val="005A7E31"/>
    <w:rsid w:val="005A7E5B"/>
    <w:rsid w:val="005A7EE3"/>
    <w:rsid w:val="005A7EE4"/>
    <w:rsid w:val="005B035D"/>
    <w:rsid w:val="005B0570"/>
    <w:rsid w:val="005B05D0"/>
    <w:rsid w:val="005B062D"/>
    <w:rsid w:val="005B067E"/>
    <w:rsid w:val="005B06D4"/>
    <w:rsid w:val="005B06E3"/>
    <w:rsid w:val="005B071B"/>
    <w:rsid w:val="005B07E3"/>
    <w:rsid w:val="005B0908"/>
    <w:rsid w:val="005B09C8"/>
    <w:rsid w:val="005B0AB5"/>
    <w:rsid w:val="005B0B30"/>
    <w:rsid w:val="005B0C0B"/>
    <w:rsid w:val="005B0D47"/>
    <w:rsid w:val="005B0DC7"/>
    <w:rsid w:val="005B101D"/>
    <w:rsid w:val="005B139F"/>
    <w:rsid w:val="005B13DC"/>
    <w:rsid w:val="005B13F0"/>
    <w:rsid w:val="005B146F"/>
    <w:rsid w:val="005B14C8"/>
    <w:rsid w:val="005B14E7"/>
    <w:rsid w:val="005B1524"/>
    <w:rsid w:val="005B1572"/>
    <w:rsid w:val="005B1619"/>
    <w:rsid w:val="005B166A"/>
    <w:rsid w:val="005B176A"/>
    <w:rsid w:val="005B1881"/>
    <w:rsid w:val="005B1AB5"/>
    <w:rsid w:val="005B1F3E"/>
    <w:rsid w:val="005B2382"/>
    <w:rsid w:val="005B29CE"/>
    <w:rsid w:val="005B2ACC"/>
    <w:rsid w:val="005B2B0C"/>
    <w:rsid w:val="005B2B4E"/>
    <w:rsid w:val="005B2E2F"/>
    <w:rsid w:val="005B2F67"/>
    <w:rsid w:val="005B2F70"/>
    <w:rsid w:val="005B3063"/>
    <w:rsid w:val="005B3101"/>
    <w:rsid w:val="005B336A"/>
    <w:rsid w:val="005B336D"/>
    <w:rsid w:val="005B345F"/>
    <w:rsid w:val="005B35AA"/>
    <w:rsid w:val="005B36B8"/>
    <w:rsid w:val="005B3739"/>
    <w:rsid w:val="005B3740"/>
    <w:rsid w:val="005B380B"/>
    <w:rsid w:val="005B396F"/>
    <w:rsid w:val="005B3AE5"/>
    <w:rsid w:val="005B3C56"/>
    <w:rsid w:val="005B3E8E"/>
    <w:rsid w:val="005B3F3D"/>
    <w:rsid w:val="005B3F8E"/>
    <w:rsid w:val="005B4035"/>
    <w:rsid w:val="005B404B"/>
    <w:rsid w:val="005B408F"/>
    <w:rsid w:val="005B41DE"/>
    <w:rsid w:val="005B45C3"/>
    <w:rsid w:val="005B45D7"/>
    <w:rsid w:val="005B4770"/>
    <w:rsid w:val="005B47AB"/>
    <w:rsid w:val="005B49DE"/>
    <w:rsid w:val="005B4A66"/>
    <w:rsid w:val="005B4D7E"/>
    <w:rsid w:val="005B4DCE"/>
    <w:rsid w:val="005B4DDD"/>
    <w:rsid w:val="005B4F68"/>
    <w:rsid w:val="005B58B0"/>
    <w:rsid w:val="005B5A40"/>
    <w:rsid w:val="005B5AB0"/>
    <w:rsid w:val="005B5AF3"/>
    <w:rsid w:val="005B5B7A"/>
    <w:rsid w:val="005B5BD6"/>
    <w:rsid w:val="005B5CA2"/>
    <w:rsid w:val="005B5D35"/>
    <w:rsid w:val="005B5E94"/>
    <w:rsid w:val="005B5FCB"/>
    <w:rsid w:val="005B6612"/>
    <w:rsid w:val="005B6687"/>
    <w:rsid w:val="005B6C14"/>
    <w:rsid w:val="005B6C2A"/>
    <w:rsid w:val="005B6D13"/>
    <w:rsid w:val="005B6DBD"/>
    <w:rsid w:val="005B6F4A"/>
    <w:rsid w:val="005B702B"/>
    <w:rsid w:val="005B727C"/>
    <w:rsid w:val="005B728A"/>
    <w:rsid w:val="005B739B"/>
    <w:rsid w:val="005B76DC"/>
    <w:rsid w:val="005B7797"/>
    <w:rsid w:val="005B78FC"/>
    <w:rsid w:val="005B7AC1"/>
    <w:rsid w:val="005B7E74"/>
    <w:rsid w:val="005B7F79"/>
    <w:rsid w:val="005B7FAA"/>
    <w:rsid w:val="005B7FBF"/>
    <w:rsid w:val="005C00D5"/>
    <w:rsid w:val="005C00DB"/>
    <w:rsid w:val="005C01C0"/>
    <w:rsid w:val="005C0465"/>
    <w:rsid w:val="005C0541"/>
    <w:rsid w:val="005C06A3"/>
    <w:rsid w:val="005C093D"/>
    <w:rsid w:val="005C0CBE"/>
    <w:rsid w:val="005C0E9E"/>
    <w:rsid w:val="005C1351"/>
    <w:rsid w:val="005C144A"/>
    <w:rsid w:val="005C146D"/>
    <w:rsid w:val="005C16E4"/>
    <w:rsid w:val="005C18F4"/>
    <w:rsid w:val="005C19C3"/>
    <w:rsid w:val="005C1C32"/>
    <w:rsid w:val="005C2142"/>
    <w:rsid w:val="005C2317"/>
    <w:rsid w:val="005C245D"/>
    <w:rsid w:val="005C2471"/>
    <w:rsid w:val="005C26C0"/>
    <w:rsid w:val="005C2773"/>
    <w:rsid w:val="005C2809"/>
    <w:rsid w:val="005C2B50"/>
    <w:rsid w:val="005C2B7A"/>
    <w:rsid w:val="005C2C62"/>
    <w:rsid w:val="005C2C8F"/>
    <w:rsid w:val="005C2EC7"/>
    <w:rsid w:val="005C2F4F"/>
    <w:rsid w:val="005C303E"/>
    <w:rsid w:val="005C3122"/>
    <w:rsid w:val="005C32B6"/>
    <w:rsid w:val="005C33EE"/>
    <w:rsid w:val="005C3478"/>
    <w:rsid w:val="005C34E7"/>
    <w:rsid w:val="005C3541"/>
    <w:rsid w:val="005C372E"/>
    <w:rsid w:val="005C39E6"/>
    <w:rsid w:val="005C3C2F"/>
    <w:rsid w:val="005C401D"/>
    <w:rsid w:val="005C40CF"/>
    <w:rsid w:val="005C4100"/>
    <w:rsid w:val="005C4271"/>
    <w:rsid w:val="005C42F5"/>
    <w:rsid w:val="005C438B"/>
    <w:rsid w:val="005C43DD"/>
    <w:rsid w:val="005C44C1"/>
    <w:rsid w:val="005C4AB3"/>
    <w:rsid w:val="005C4E6F"/>
    <w:rsid w:val="005C509D"/>
    <w:rsid w:val="005C5105"/>
    <w:rsid w:val="005C51EF"/>
    <w:rsid w:val="005C56EF"/>
    <w:rsid w:val="005C57F8"/>
    <w:rsid w:val="005C581B"/>
    <w:rsid w:val="005C582B"/>
    <w:rsid w:val="005C5931"/>
    <w:rsid w:val="005C5942"/>
    <w:rsid w:val="005C5998"/>
    <w:rsid w:val="005C5A52"/>
    <w:rsid w:val="005C5AD7"/>
    <w:rsid w:val="005C5BF3"/>
    <w:rsid w:val="005C5C32"/>
    <w:rsid w:val="005C5C49"/>
    <w:rsid w:val="005C5E45"/>
    <w:rsid w:val="005C5F73"/>
    <w:rsid w:val="005C5FA4"/>
    <w:rsid w:val="005C6006"/>
    <w:rsid w:val="005C60CD"/>
    <w:rsid w:val="005C6261"/>
    <w:rsid w:val="005C6439"/>
    <w:rsid w:val="005C64E2"/>
    <w:rsid w:val="005C64E8"/>
    <w:rsid w:val="005C64E9"/>
    <w:rsid w:val="005C6548"/>
    <w:rsid w:val="005C654E"/>
    <w:rsid w:val="005C6575"/>
    <w:rsid w:val="005C66FA"/>
    <w:rsid w:val="005C679A"/>
    <w:rsid w:val="005C6849"/>
    <w:rsid w:val="005C6A35"/>
    <w:rsid w:val="005C6AD5"/>
    <w:rsid w:val="005C6B8D"/>
    <w:rsid w:val="005C7239"/>
    <w:rsid w:val="005C7356"/>
    <w:rsid w:val="005C73D7"/>
    <w:rsid w:val="005C7658"/>
    <w:rsid w:val="005C76AD"/>
    <w:rsid w:val="005C7732"/>
    <w:rsid w:val="005C775F"/>
    <w:rsid w:val="005C789A"/>
    <w:rsid w:val="005C79CB"/>
    <w:rsid w:val="005C7AD6"/>
    <w:rsid w:val="005C7D98"/>
    <w:rsid w:val="005C7E99"/>
    <w:rsid w:val="005D0137"/>
    <w:rsid w:val="005D04B9"/>
    <w:rsid w:val="005D04EB"/>
    <w:rsid w:val="005D0672"/>
    <w:rsid w:val="005D078A"/>
    <w:rsid w:val="005D0955"/>
    <w:rsid w:val="005D09E2"/>
    <w:rsid w:val="005D09E6"/>
    <w:rsid w:val="005D0A0D"/>
    <w:rsid w:val="005D0AC2"/>
    <w:rsid w:val="005D0CCD"/>
    <w:rsid w:val="005D0E0B"/>
    <w:rsid w:val="005D0F2F"/>
    <w:rsid w:val="005D0F73"/>
    <w:rsid w:val="005D1096"/>
    <w:rsid w:val="005D1135"/>
    <w:rsid w:val="005D1395"/>
    <w:rsid w:val="005D13F8"/>
    <w:rsid w:val="005D15DD"/>
    <w:rsid w:val="005D1656"/>
    <w:rsid w:val="005D1CDD"/>
    <w:rsid w:val="005D1D5C"/>
    <w:rsid w:val="005D1E2E"/>
    <w:rsid w:val="005D1EDE"/>
    <w:rsid w:val="005D1FCB"/>
    <w:rsid w:val="005D226D"/>
    <w:rsid w:val="005D2272"/>
    <w:rsid w:val="005D229B"/>
    <w:rsid w:val="005D2563"/>
    <w:rsid w:val="005D2584"/>
    <w:rsid w:val="005D286F"/>
    <w:rsid w:val="005D2B81"/>
    <w:rsid w:val="005D2C0F"/>
    <w:rsid w:val="005D2D56"/>
    <w:rsid w:val="005D302D"/>
    <w:rsid w:val="005D32A9"/>
    <w:rsid w:val="005D32B7"/>
    <w:rsid w:val="005D3363"/>
    <w:rsid w:val="005D3407"/>
    <w:rsid w:val="005D350A"/>
    <w:rsid w:val="005D3624"/>
    <w:rsid w:val="005D372C"/>
    <w:rsid w:val="005D38BD"/>
    <w:rsid w:val="005D3917"/>
    <w:rsid w:val="005D3A9E"/>
    <w:rsid w:val="005D3B53"/>
    <w:rsid w:val="005D3BE9"/>
    <w:rsid w:val="005D3C92"/>
    <w:rsid w:val="005D3CA7"/>
    <w:rsid w:val="005D3EE8"/>
    <w:rsid w:val="005D421A"/>
    <w:rsid w:val="005D424C"/>
    <w:rsid w:val="005D4545"/>
    <w:rsid w:val="005D4631"/>
    <w:rsid w:val="005D463B"/>
    <w:rsid w:val="005D48D6"/>
    <w:rsid w:val="005D48F5"/>
    <w:rsid w:val="005D493A"/>
    <w:rsid w:val="005D4943"/>
    <w:rsid w:val="005D4944"/>
    <w:rsid w:val="005D4A46"/>
    <w:rsid w:val="005D4AE2"/>
    <w:rsid w:val="005D4DBB"/>
    <w:rsid w:val="005D50B0"/>
    <w:rsid w:val="005D50E6"/>
    <w:rsid w:val="005D5202"/>
    <w:rsid w:val="005D5215"/>
    <w:rsid w:val="005D52E6"/>
    <w:rsid w:val="005D530B"/>
    <w:rsid w:val="005D53DA"/>
    <w:rsid w:val="005D5643"/>
    <w:rsid w:val="005D5710"/>
    <w:rsid w:val="005D583C"/>
    <w:rsid w:val="005D59DF"/>
    <w:rsid w:val="005D5A14"/>
    <w:rsid w:val="005D5A38"/>
    <w:rsid w:val="005D5A3D"/>
    <w:rsid w:val="005D5A7B"/>
    <w:rsid w:val="005D5D63"/>
    <w:rsid w:val="005D5DA2"/>
    <w:rsid w:val="005D60BF"/>
    <w:rsid w:val="005D6321"/>
    <w:rsid w:val="005D639F"/>
    <w:rsid w:val="005D64E2"/>
    <w:rsid w:val="005D6602"/>
    <w:rsid w:val="005D6751"/>
    <w:rsid w:val="005D6810"/>
    <w:rsid w:val="005D69B4"/>
    <w:rsid w:val="005D6D99"/>
    <w:rsid w:val="005D6F99"/>
    <w:rsid w:val="005D7294"/>
    <w:rsid w:val="005D7308"/>
    <w:rsid w:val="005D74BF"/>
    <w:rsid w:val="005D75E5"/>
    <w:rsid w:val="005D7701"/>
    <w:rsid w:val="005D7AA0"/>
    <w:rsid w:val="005D7D34"/>
    <w:rsid w:val="005D7D75"/>
    <w:rsid w:val="005D7FA2"/>
    <w:rsid w:val="005E0047"/>
    <w:rsid w:val="005E022F"/>
    <w:rsid w:val="005E047B"/>
    <w:rsid w:val="005E0502"/>
    <w:rsid w:val="005E0515"/>
    <w:rsid w:val="005E0517"/>
    <w:rsid w:val="005E0B64"/>
    <w:rsid w:val="005E0C7B"/>
    <w:rsid w:val="005E10B1"/>
    <w:rsid w:val="005E119E"/>
    <w:rsid w:val="005E1259"/>
    <w:rsid w:val="005E1285"/>
    <w:rsid w:val="005E1666"/>
    <w:rsid w:val="005E16DA"/>
    <w:rsid w:val="005E171D"/>
    <w:rsid w:val="005E1843"/>
    <w:rsid w:val="005E18B2"/>
    <w:rsid w:val="005E18CB"/>
    <w:rsid w:val="005E190E"/>
    <w:rsid w:val="005E19BA"/>
    <w:rsid w:val="005E19CD"/>
    <w:rsid w:val="005E19E8"/>
    <w:rsid w:val="005E1A63"/>
    <w:rsid w:val="005E1B20"/>
    <w:rsid w:val="005E1B88"/>
    <w:rsid w:val="005E1C82"/>
    <w:rsid w:val="005E1E3F"/>
    <w:rsid w:val="005E1E62"/>
    <w:rsid w:val="005E2176"/>
    <w:rsid w:val="005E2381"/>
    <w:rsid w:val="005E23EE"/>
    <w:rsid w:val="005E255F"/>
    <w:rsid w:val="005E285D"/>
    <w:rsid w:val="005E28AD"/>
    <w:rsid w:val="005E293B"/>
    <w:rsid w:val="005E2941"/>
    <w:rsid w:val="005E2AAA"/>
    <w:rsid w:val="005E2B76"/>
    <w:rsid w:val="005E2CE0"/>
    <w:rsid w:val="005E2D43"/>
    <w:rsid w:val="005E2DF5"/>
    <w:rsid w:val="005E2E61"/>
    <w:rsid w:val="005E2EC0"/>
    <w:rsid w:val="005E2FC0"/>
    <w:rsid w:val="005E3056"/>
    <w:rsid w:val="005E311D"/>
    <w:rsid w:val="005E33CE"/>
    <w:rsid w:val="005E3596"/>
    <w:rsid w:val="005E3623"/>
    <w:rsid w:val="005E3937"/>
    <w:rsid w:val="005E3A19"/>
    <w:rsid w:val="005E3A1C"/>
    <w:rsid w:val="005E3ABE"/>
    <w:rsid w:val="005E3F8C"/>
    <w:rsid w:val="005E4195"/>
    <w:rsid w:val="005E48CF"/>
    <w:rsid w:val="005E48F8"/>
    <w:rsid w:val="005E49D6"/>
    <w:rsid w:val="005E49FE"/>
    <w:rsid w:val="005E4C6F"/>
    <w:rsid w:val="005E4D63"/>
    <w:rsid w:val="005E4D84"/>
    <w:rsid w:val="005E4F9C"/>
    <w:rsid w:val="005E5087"/>
    <w:rsid w:val="005E5122"/>
    <w:rsid w:val="005E5347"/>
    <w:rsid w:val="005E5467"/>
    <w:rsid w:val="005E558D"/>
    <w:rsid w:val="005E58F8"/>
    <w:rsid w:val="005E597D"/>
    <w:rsid w:val="005E5E9B"/>
    <w:rsid w:val="005E5EB4"/>
    <w:rsid w:val="005E5EBD"/>
    <w:rsid w:val="005E5F60"/>
    <w:rsid w:val="005E64F8"/>
    <w:rsid w:val="005E67CB"/>
    <w:rsid w:val="005E69C5"/>
    <w:rsid w:val="005E69FD"/>
    <w:rsid w:val="005E6AE6"/>
    <w:rsid w:val="005E6DE4"/>
    <w:rsid w:val="005E6EB7"/>
    <w:rsid w:val="005E7163"/>
    <w:rsid w:val="005E72B7"/>
    <w:rsid w:val="005E7419"/>
    <w:rsid w:val="005E74AB"/>
    <w:rsid w:val="005E74CD"/>
    <w:rsid w:val="005E75B3"/>
    <w:rsid w:val="005E77B1"/>
    <w:rsid w:val="005E7AAA"/>
    <w:rsid w:val="005E7DCB"/>
    <w:rsid w:val="005E7EC7"/>
    <w:rsid w:val="005E7F2F"/>
    <w:rsid w:val="005F0203"/>
    <w:rsid w:val="005F0292"/>
    <w:rsid w:val="005F030C"/>
    <w:rsid w:val="005F083B"/>
    <w:rsid w:val="005F0843"/>
    <w:rsid w:val="005F0926"/>
    <w:rsid w:val="005F0A5E"/>
    <w:rsid w:val="005F0AC2"/>
    <w:rsid w:val="005F0C2E"/>
    <w:rsid w:val="005F0D0F"/>
    <w:rsid w:val="005F0D59"/>
    <w:rsid w:val="005F0DCF"/>
    <w:rsid w:val="005F0ED2"/>
    <w:rsid w:val="005F12FA"/>
    <w:rsid w:val="005F13F3"/>
    <w:rsid w:val="005F1430"/>
    <w:rsid w:val="005F1597"/>
    <w:rsid w:val="005F17CE"/>
    <w:rsid w:val="005F1893"/>
    <w:rsid w:val="005F1A88"/>
    <w:rsid w:val="005F1AFA"/>
    <w:rsid w:val="005F1AFE"/>
    <w:rsid w:val="005F1B30"/>
    <w:rsid w:val="005F1C46"/>
    <w:rsid w:val="005F1E88"/>
    <w:rsid w:val="005F1FC2"/>
    <w:rsid w:val="005F23A1"/>
    <w:rsid w:val="005F26D0"/>
    <w:rsid w:val="005F282B"/>
    <w:rsid w:val="005F29EA"/>
    <w:rsid w:val="005F2AA2"/>
    <w:rsid w:val="005F2AA4"/>
    <w:rsid w:val="005F2B44"/>
    <w:rsid w:val="005F2B89"/>
    <w:rsid w:val="005F2FEB"/>
    <w:rsid w:val="005F3050"/>
    <w:rsid w:val="005F30E6"/>
    <w:rsid w:val="005F3126"/>
    <w:rsid w:val="005F34F3"/>
    <w:rsid w:val="005F3546"/>
    <w:rsid w:val="005F357F"/>
    <w:rsid w:val="005F35A7"/>
    <w:rsid w:val="005F3629"/>
    <w:rsid w:val="005F3706"/>
    <w:rsid w:val="005F37E0"/>
    <w:rsid w:val="005F3A2D"/>
    <w:rsid w:val="005F3D4A"/>
    <w:rsid w:val="005F3DC0"/>
    <w:rsid w:val="005F3F73"/>
    <w:rsid w:val="005F3F76"/>
    <w:rsid w:val="005F3FE0"/>
    <w:rsid w:val="005F4082"/>
    <w:rsid w:val="005F40DB"/>
    <w:rsid w:val="005F431E"/>
    <w:rsid w:val="005F44CE"/>
    <w:rsid w:val="005F456A"/>
    <w:rsid w:val="005F4610"/>
    <w:rsid w:val="005F46C9"/>
    <w:rsid w:val="005F46EC"/>
    <w:rsid w:val="005F487B"/>
    <w:rsid w:val="005F49E3"/>
    <w:rsid w:val="005F4A1C"/>
    <w:rsid w:val="005F4B8A"/>
    <w:rsid w:val="005F4DF6"/>
    <w:rsid w:val="005F4F69"/>
    <w:rsid w:val="005F507E"/>
    <w:rsid w:val="005F5179"/>
    <w:rsid w:val="005F531C"/>
    <w:rsid w:val="005F534F"/>
    <w:rsid w:val="005F5470"/>
    <w:rsid w:val="005F5585"/>
    <w:rsid w:val="005F55FA"/>
    <w:rsid w:val="005F55FC"/>
    <w:rsid w:val="005F568E"/>
    <w:rsid w:val="005F586A"/>
    <w:rsid w:val="005F5B62"/>
    <w:rsid w:val="005F5BE8"/>
    <w:rsid w:val="005F5C81"/>
    <w:rsid w:val="005F5D39"/>
    <w:rsid w:val="005F5DBD"/>
    <w:rsid w:val="005F5DC2"/>
    <w:rsid w:val="005F5EE1"/>
    <w:rsid w:val="005F5FCF"/>
    <w:rsid w:val="005F6093"/>
    <w:rsid w:val="005F60F7"/>
    <w:rsid w:val="005F63DC"/>
    <w:rsid w:val="005F65D7"/>
    <w:rsid w:val="005F6720"/>
    <w:rsid w:val="005F684A"/>
    <w:rsid w:val="005F68A8"/>
    <w:rsid w:val="005F6AEE"/>
    <w:rsid w:val="005F6B1B"/>
    <w:rsid w:val="005F6BDF"/>
    <w:rsid w:val="005F6E78"/>
    <w:rsid w:val="005F6EC8"/>
    <w:rsid w:val="005F6FF6"/>
    <w:rsid w:val="005F703C"/>
    <w:rsid w:val="005F703D"/>
    <w:rsid w:val="005F7080"/>
    <w:rsid w:val="005F70AB"/>
    <w:rsid w:val="005F7264"/>
    <w:rsid w:val="005F738F"/>
    <w:rsid w:val="005F74A2"/>
    <w:rsid w:val="005F74FD"/>
    <w:rsid w:val="005F78C4"/>
    <w:rsid w:val="005F797F"/>
    <w:rsid w:val="005F7B7C"/>
    <w:rsid w:val="005F7CB5"/>
    <w:rsid w:val="005F7CB9"/>
    <w:rsid w:val="005F7D49"/>
    <w:rsid w:val="005F7ECD"/>
    <w:rsid w:val="00600026"/>
    <w:rsid w:val="00600146"/>
    <w:rsid w:val="0060039B"/>
    <w:rsid w:val="006004D2"/>
    <w:rsid w:val="006007AF"/>
    <w:rsid w:val="006008ED"/>
    <w:rsid w:val="00600E5B"/>
    <w:rsid w:val="00601002"/>
    <w:rsid w:val="0060107F"/>
    <w:rsid w:val="00601271"/>
    <w:rsid w:val="006013C5"/>
    <w:rsid w:val="0060150A"/>
    <w:rsid w:val="00601616"/>
    <w:rsid w:val="0060167F"/>
    <w:rsid w:val="006016ED"/>
    <w:rsid w:val="00601795"/>
    <w:rsid w:val="006017EE"/>
    <w:rsid w:val="00601A4C"/>
    <w:rsid w:val="00601A86"/>
    <w:rsid w:val="00601C7D"/>
    <w:rsid w:val="00601E42"/>
    <w:rsid w:val="00602075"/>
    <w:rsid w:val="006021D2"/>
    <w:rsid w:val="0060230D"/>
    <w:rsid w:val="0060238A"/>
    <w:rsid w:val="00602D45"/>
    <w:rsid w:val="006030AA"/>
    <w:rsid w:val="006030B7"/>
    <w:rsid w:val="00603195"/>
    <w:rsid w:val="006031D2"/>
    <w:rsid w:val="00603375"/>
    <w:rsid w:val="0060378A"/>
    <w:rsid w:val="006038A9"/>
    <w:rsid w:val="00603911"/>
    <w:rsid w:val="0060393E"/>
    <w:rsid w:val="00603E20"/>
    <w:rsid w:val="00603F50"/>
    <w:rsid w:val="00603F71"/>
    <w:rsid w:val="00603F98"/>
    <w:rsid w:val="00603FCC"/>
    <w:rsid w:val="006040A2"/>
    <w:rsid w:val="00604355"/>
    <w:rsid w:val="00604524"/>
    <w:rsid w:val="0060487E"/>
    <w:rsid w:val="00604903"/>
    <w:rsid w:val="00604B1A"/>
    <w:rsid w:val="00604C2E"/>
    <w:rsid w:val="00604FFC"/>
    <w:rsid w:val="006050FB"/>
    <w:rsid w:val="006051B6"/>
    <w:rsid w:val="00605332"/>
    <w:rsid w:val="006054CA"/>
    <w:rsid w:val="006055FA"/>
    <w:rsid w:val="00605644"/>
    <w:rsid w:val="006056A7"/>
    <w:rsid w:val="00605920"/>
    <w:rsid w:val="00605C6A"/>
    <w:rsid w:val="00605DAD"/>
    <w:rsid w:val="00605E90"/>
    <w:rsid w:val="00605F02"/>
    <w:rsid w:val="00605F7F"/>
    <w:rsid w:val="00605F9D"/>
    <w:rsid w:val="00605FE3"/>
    <w:rsid w:val="0060609C"/>
    <w:rsid w:val="006060AC"/>
    <w:rsid w:val="006060E6"/>
    <w:rsid w:val="00606495"/>
    <w:rsid w:val="006065F6"/>
    <w:rsid w:val="006067ED"/>
    <w:rsid w:val="006069DC"/>
    <w:rsid w:val="006069F2"/>
    <w:rsid w:val="00606AC7"/>
    <w:rsid w:val="00606B61"/>
    <w:rsid w:val="00606BC5"/>
    <w:rsid w:val="00606DEB"/>
    <w:rsid w:val="00606E36"/>
    <w:rsid w:val="00606F02"/>
    <w:rsid w:val="00606FEF"/>
    <w:rsid w:val="006070C7"/>
    <w:rsid w:val="00607147"/>
    <w:rsid w:val="00607171"/>
    <w:rsid w:val="006071F8"/>
    <w:rsid w:val="0060755B"/>
    <w:rsid w:val="0060756F"/>
    <w:rsid w:val="006076B8"/>
    <w:rsid w:val="006078D3"/>
    <w:rsid w:val="00607A1C"/>
    <w:rsid w:val="00607B78"/>
    <w:rsid w:val="00607E21"/>
    <w:rsid w:val="00607EE1"/>
    <w:rsid w:val="00607EEB"/>
    <w:rsid w:val="00607F74"/>
    <w:rsid w:val="00607FE6"/>
    <w:rsid w:val="00610593"/>
    <w:rsid w:val="006105CA"/>
    <w:rsid w:val="006105F1"/>
    <w:rsid w:val="00610629"/>
    <w:rsid w:val="00610841"/>
    <w:rsid w:val="00610868"/>
    <w:rsid w:val="006108D3"/>
    <w:rsid w:val="006109FE"/>
    <w:rsid w:val="00610E00"/>
    <w:rsid w:val="00610E26"/>
    <w:rsid w:val="00610E6B"/>
    <w:rsid w:val="00610E84"/>
    <w:rsid w:val="00610F05"/>
    <w:rsid w:val="00610F15"/>
    <w:rsid w:val="00611056"/>
    <w:rsid w:val="00611075"/>
    <w:rsid w:val="006110C8"/>
    <w:rsid w:val="006112E7"/>
    <w:rsid w:val="00611454"/>
    <w:rsid w:val="0061185D"/>
    <w:rsid w:val="00611892"/>
    <w:rsid w:val="006118D0"/>
    <w:rsid w:val="00611BB2"/>
    <w:rsid w:val="00611D9E"/>
    <w:rsid w:val="00612041"/>
    <w:rsid w:val="0061255B"/>
    <w:rsid w:val="006127FC"/>
    <w:rsid w:val="006128FA"/>
    <w:rsid w:val="00612A1C"/>
    <w:rsid w:val="00612C00"/>
    <w:rsid w:val="00612D57"/>
    <w:rsid w:val="00612D8C"/>
    <w:rsid w:val="00612EEC"/>
    <w:rsid w:val="00613261"/>
    <w:rsid w:val="006132B0"/>
    <w:rsid w:val="006133F7"/>
    <w:rsid w:val="0061358D"/>
    <w:rsid w:val="0061369B"/>
    <w:rsid w:val="00613723"/>
    <w:rsid w:val="006137A7"/>
    <w:rsid w:val="00613825"/>
    <w:rsid w:val="00613B8A"/>
    <w:rsid w:val="00613C46"/>
    <w:rsid w:val="00613C7D"/>
    <w:rsid w:val="00613C98"/>
    <w:rsid w:val="00613D39"/>
    <w:rsid w:val="00613D8D"/>
    <w:rsid w:val="00613E18"/>
    <w:rsid w:val="00613FA6"/>
    <w:rsid w:val="00613FE2"/>
    <w:rsid w:val="0061407A"/>
    <w:rsid w:val="0061412F"/>
    <w:rsid w:val="0061419C"/>
    <w:rsid w:val="0061419E"/>
    <w:rsid w:val="006146F6"/>
    <w:rsid w:val="006147B8"/>
    <w:rsid w:val="006149D3"/>
    <w:rsid w:val="006149F6"/>
    <w:rsid w:val="00614B98"/>
    <w:rsid w:val="00614E2B"/>
    <w:rsid w:val="00614E49"/>
    <w:rsid w:val="00614E5B"/>
    <w:rsid w:val="00614FD0"/>
    <w:rsid w:val="00615039"/>
    <w:rsid w:val="006150B9"/>
    <w:rsid w:val="0061510D"/>
    <w:rsid w:val="00615159"/>
    <w:rsid w:val="006152A1"/>
    <w:rsid w:val="006153DD"/>
    <w:rsid w:val="006157CE"/>
    <w:rsid w:val="00615830"/>
    <w:rsid w:val="00615888"/>
    <w:rsid w:val="0061598E"/>
    <w:rsid w:val="00615CE9"/>
    <w:rsid w:val="00615ED9"/>
    <w:rsid w:val="00616054"/>
    <w:rsid w:val="006160F6"/>
    <w:rsid w:val="00616212"/>
    <w:rsid w:val="0061630B"/>
    <w:rsid w:val="0061649E"/>
    <w:rsid w:val="00616957"/>
    <w:rsid w:val="0061695C"/>
    <w:rsid w:val="006169A4"/>
    <w:rsid w:val="00616A93"/>
    <w:rsid w:val="00616D3B"/>
    <w:rsid w:val="00616DB6"/>
    <w:rsid w:val="00616E20"/>
    <w:rsid w:val="00616E52"/>
    <w:rsid w:val="00616F15"/>
    <w:rsid w:val="00616F4E"/>
    <w:rsid w:val="00617182"/>
    <w:rsid w:val="006171C7"/>
    <w:rsid w:val="006176F4"/>
    <w:rsid w:val="0061773F"/>
    <w:rsid w:val="0061778A"/>
    <w:rsid w:val="006179D8"/>
    <w:rsid w:val="00617B3D"/>
    <w:rsid w:val="00617C7E"/>
    <w:rsid w:val="006201B7"/>
    <w:rsid w:val="006203DF"/>
    <w:rsid w:val="00620584"/>
    <w:rsid w:val="0062076E"/>
    <w:rsid w:val="006208F1"/>
    <w:rsid w:val="00620995"/>
    <w:rsid w:val="00620C3F"/>
    <w:rsid w:val="00620E0A"/>
    <w:rsid w:val="00620E25"/>
    <w:rsid w:val="00620E7A"/>
    <w:rsid w:val="00620EEA"/>
    <w:rsid w:val="00620F00"/>
    <w:rsid w:val="00620FBB"/>
    <w:rsid w:val="0062103D"/>
    <w:rsid w:val="0062125E"/>
    <w:rsid w:val="00621275"/>
    <w:rsid w:val="006213A7"/>
    <w:rsid w:val="00621459"/>
    <w:rsid w:val="00621582"/>
    <w:rsid w:val="0062165C"/>
    <w:rsid w:val="006216A2"/>
    <w:rsid w:val="00621A54"/>
    <w:rsid w:val="00621AC7"/>
    <w:rsid w:val="00621B3B"/>
    <w:rsid w:val="00621D05"/>
    <w:rsid w:val="00621D61"/>
    <w:rsid w:val="00621E45"/>
    <w:rsid w:val="00621EBB"/>
    <w:rsid w:val="00621F2C"/>
    <w:rsid w:val="00622098"/>
    <w:rsid w:val="0062209F"/>
    <w:rsid w:val="00622199"/>
    <w:rsid w:val="0062221A"/>
    <w:rsid w:val="00622240"/>
    <w:rsid w:val="00622444"/>
    <w:rsid w:val="0062253D"/>
    <w:rsid w:val="0062258B"/>
    <w:rsid w:val="00622593"/>
    <w:rsid w:val="00622624"/>
    <w:rsid w:val="00622676"/>
    <w:rsid w:val="006226A3"/>
    <w:rsid w:val="0062271E"/>
    <w:rsid w:val="0062278A"/>
    <w:rsid w:val="006229BD"/>
    <w:rsid w:val="00622A25"/>
    <w:rsid w:val="00622AAF"/>
    <w:rsid w:val="00622B17"/>
    <w:rsid w:val="00622B9E"/>
    <w:rsid w:val="00622C81"/>
    <w:rsid w:val="00622F43"/>
    <w:rsid w:val="00623135"/>
    <w:rsid w:val="006236CD"/>
    <w:rsid w:val="00623753"/>
    <w:rsid w:val="00623809"/>
    <w:rsid w:val="0062396D"/>
    <w:rsid w:val="006239F5"/>
    <w:rsid w:val="00623B12"/>
    <w:rsid w:val="00623BF7"/>
    <w:rsid w:val="00623CA3"/>
    <w:rsid w:val="00623DD1"/>
    <w:rsid w:val="00623E26"/>
    <w:rsid w:val="00623FBB"/>
    <w:rsid w:val="006240AD"/>
    <w:rsid w:val="006240BA"/>
    <w:rsid w:val="006241A7"/>
    <w:rsid w:val="006243C5"/>
    <w:rsid w:val="006244F5"/>
    <w:rsid w:val="0062469E"/>
    <w:rsid w:val="006246CB"/>
    <w:rsid w:val="00624B90"/>
    <w:rsid w:val="00624E42"/>
    <w:rsid w:val="006250B1"/>
    <w:rsid w:val="0062514D"/>
    <w:rsid w:val="006252B7"/>
    <w:rsid w:val="00625318"/>
    <w:rsid w:val="00625319"/>
    <w:rsid w:val="0062533D"/>
    <w:rsid w:val="00625372"/>
    <w:rsid w:val="00625480"/>
    <w:rsid w:val="00625499"/>
    <w:rsid w:val="006254FD"/>
    <w:rsid w:val="006256C9"/>
    <w:rsid w:val="00625769"/>
    <w:rsid w:val="00625813"/>
    <w:rsid w:val="006258C2"/>
    <w:rsid w:val="00625983"/>
    <w:rsid w:val="006259F3"/>
    <w:rsid w:val="00625D1A"/>
    <w:rsid w:val="0062619A"/>
    <w:rsid w:val="006262A9"/>
    <w:rsid w:val="006262C9"/>
    <w:rsid w:val="006262E7"/>
    <w:rsid w:val="0062656C"/>
    <w:rsid w:val="0062660C"/>
    <w:rsid w:val="00626937"/>
    <w:rsid w:val="00626978"/>
    <w:rsid w:val="00626BEE"/>
    <w:rsid w:val="00626EDA"/>
    <w:rsid w:val="00626EFA"/>
    <w:rsid w:val="00627072"/>
    <w:rsid w:val="0062710E"/>
    <w:rsid w:val="00627111"/>
    <w:rsid w:val="006271A3"/>
    <w:rsid w:val="00627358"/>
    <w:rsid w:val="00627375"/>
    <w:rsid w:val="0062747D"/>
    <w:rsid w:val="006274B4"/>
    <w:rsid w:val="006275F1"/>
    <w:rsid w:val="00627793"/>
    <w:rsid w:val="0062790B"/>
    <w:rsid w:val="00627959"/>
    <w:rsid w:val="00627A29"/>
    <w:rsid w:val="00627A65"/>
    <w:rsid w:val="00627AD7"/>
    <w:rsid w:val="00627B98"/>
    <w:rsid w:val="00627C6E"/>
    <w:rsid w:val="00627E30"/>
    <w:rsid w:val="00627F37"/>
    <w:rsid w:val="0063002E"/>
    <w:rsid w:val="00630083"/>
    <w:rsid w:val="0063040B"/>
    <w:rsid w:val="0063074E"/>
    <w:rsid w:val="006307B7"/>
    <w:rsid w:val="006307E3"/>
    <w:rsid w:val="00630B43"/>
    <w:rsid w:val="00630EBC"/>
    <w:rsid w:val="006313EE"/>
    <w:rsid w:val="00631525"/>
    <w:rsid w:val="00631850"/>
    <w:rsid w:val="006318A8"/>
    <w:rsid w:val="00631B62"/>
    <w:rsid w:val="00631B92"/>
    <w:rsid w:val="00631BA9"/>
    <w:rsid w:val="00631BB9"/>
    <w:rsid w:val="00631BC0"/>
    <w:rsid w:val="00631CA4"/>
    <w:rsid w:val="00631ECA"/>
    <w:rsid w:val="00631F3C"/>
    <w:rsid w:val="00632214"/>
    <w:rsid w:val="006323C3"/>
    <w:rsid w:val="0063261F"/>
    <w:rsid w:val="00632650"/>
    <w:rsid w:val="006327E2"/>
    <w:rsid w:val="006329ED"/>
    <w:rsid w:val="00632C8F"/>
    <w:rsid w:val="00632E08"/>
    <w:rsid w:val="00632EEC"/>
    <w:rsid w:val="00632F66"/>
    <w:rsid w:val="00633002"/>
    <w:rsid w:val="006331A2"/>
    <w:rsid w:val="006331D3"/>
    <w:rsid w:val="00633478"/>
    <w:rsid w:val="006335BF"/>
    <w:rsid w:val="006337A3"/>
    <w:rsid w:val="006337D7"/>
    <w:rsid w:val="00633861"/>
    <w:rsid w:val="00633883"/>
    <w:rsid w:val="00633B49"/>
    <w:rsid w:val="00633BA2"/>
    <w:rsid w:val="0063411A"/>
    <w:rsid w:val="006341FB"/>
    <w:rsid w:val="00634240"/>
    <w:rsid w:val="00634280"/>
    <w:rsid w:val="00634333"/>
    <w:rsid w:val="0063437D"/>
    <w:rsid w:val="0063489F"/>
    <w:rsid w:val="006348CB"/>
    <w:rsid w:val="00634CB7"/>
    <w:rsid w:val="00634CD4"/>
    <w:rsid w:val="00634CFF"/>
    <w:rsid w:val="00634DE7"/>
    <w:rsid w:val="00634EEB"/>
    <w:rsid w:val="00634F71"/>
    <w:rsid w:val="00634FF4"/>
    <w:rsid w:val="0063519E"/>
    <w:rsid w:val="00635285"/>
    <w:rsid w:val="006358A5"/>
    <w:rsid w:val="00635935"/>
    <w:rsid w:val="006359DD"/>
    <w:rsid w:val="00635A3D"/>
    <w:rsid w:val="00635B37"/>
    <w:rsid w:val="00635B53"/>
    <w:rsid w:val="00635CDA"/>
    <w:rsid w:val="00635E67"/>
    <w:rsid w:val="00635F84"/>
    <w:rsid w:val="00635FBA"/>
    <w:rsid w:val="00635FD8"/>
    <w:rsid w:val="00636013"/>
    <w:rsid w:val="006360E8"/>
    <w:rsid w:val="00636367"/>
    <w:rsid w:val="006363AC"/>
    <w:rsid w:val="0063654E"/>
    <w:rsid w:val="00636681"/>
    <w:rsid w:val="00636774"/>
    <w:rsid w:val="0063678A"/>
    <w:rsid w:val="0063687E"/>
    <w:rsid w:val="00636A9D"/>
    <w:rsid w:val="00636BFC"/>
    <w:rsid w:val="00637031"/>
    <w:rsid w:val="006370B7"/>
    <w:rsid w:val="006371A7"/>
    <w:rsid w:val="00637314"/>
    <w:rsid w:val="0063732E"/>
    <w:rsid w:val="00637485"/>
    <w:rsid w:val="00637508"/>
    <w:rsid w:val="0063750F"/>
    <w:rsid w:val="006375A1"/>
    <w:rsid w:val="00637A8D"/>
    <w:rsid w:val="00637CE8"/>
    <w:rsid w:val="00640095"/>
    <w:rsid w:val="00640125"/>
    <w:rsid w:val="006406D7"/>
    <w:rsid w:val="0064080F"/>
    <w:rsid w:val="00640AA4"/>
    <w:rsid w:val="00640B66"/>
    <w:rsid w:val="00640C55"/>
    <w:rsid w:val="00640EE1"/>
    <w:rsid w:val="00641130"/>
    <w:rsid w:val="0064116A"/>
    <w:rsid w:val="00641333"/>
    <w:rsid w:val="006414C9"/>
    <w:rsid w:val="006415B0"/>
    <w:rsid w:val="006417B0"/>
    <w:rsid w:val="006417C2"/>
    <w:rsid w:val="006417D1"/>
    <w:rsid w:val="00641804"/>
    <w:rsid w:val="00641943"/>
    <w:rsid w:val="0064196E"/>
    <w:rsid w:val="00641A59"/>
    <w:rsid w:val="00641B5E"/>
    <w:rsid w:val="00641DF4"/>
    <w:rsid w:val="0064214E"/>
    <w:rsid w:val="0064220F"/>
    <w:rsid w:val="0064221B"/>
    <w:rsid w:val="006422BB"/>
    <w:rsid w:val="006424EE"/>
    <w:rsid w:val="00642698"/>
    <w:rsid w:val="0064281C"/>
    <w:rsid w:val="006428AD"/>
    <w:rsid w:val="00642913"/>
    <w:rsid w:val="00642B5F"/>
    <w:rsid w:val="00642B92"/>
    <w:rsid w:val="00642C08"/>
    <w:rsid w:val="00642C0D"/>
    <w:rsid w:val="00642C54"/>
    <w:rsid w:val="00642E17"/>
    <w:rsid w:val="00642E7C"/>
    <w:rsid w:val="00643097"/>
    <w:rsid w:val="00643145"/>
    <w:rsid w:val="006432DE"/>
    <w:rsid w:val="00643384"/>
    <w:rsid w:val="006433F9"/>
    <w:rsid w:val="0064340E"/>
    <w:rsid w:val="00643464"/>
    <w:rsid w:val="006434A9"/>
    <w:rsid w:val="00643596"/>
    <w:rsid w:val="00643691"/>
    <w:rsid w:val="006437DE"/>
    <w:rsid w:val="00643AF3"/>
    <w:rsid w:val="00643BAF"/>
    <w:rsid w:val="00643D0E"/>
    <w:rsid w:val="00643D91"/>
    <w:rsid w:val="0064452B"/>
    <w:rsid w:val="00644714"/>
    <w:rsid w:val="0064479F"/>
    <w:rsid w:val="00644885"/>
    <w:rsid w:val="00644ADB"/>
    <w:rsid w:val="00644CB4"/>
    <w:rsid w:val="00644D3A"/>
    <w:rsid w:val="00644D59"/>
    <w:rsid w:val="0064512D"/>
    <w:rsid w:val="00645434"/>
    <w:rsid w:val="00645555"/>
    <w:rsid w:val="0064569A"/>
    <w:rsid w:val="006457D0"/>
    <w:rsid w:val="0064581C"/>
    <w:rsid w:val="00645B69"/>
    <w:rsid w:val="00645B9E"/>
    <w:rsid w:val="00645C5A"/>
    <w:rsid w:val="00645C7A"/>
    <w:rsid w:val="00645E1D"/>
    <w:rsid w:val="00645E3F"/>
    <w:rsid w:val="006461D3"/>
    <w:rsid w:val="006461D4"/>
    <w:rsid w:val="0064628B"/>
    <w:rsid w:val="0064638A"/>
    <w:rsid w:val="006463C3"/>
    <w:rsid w:val="006464AF"/>
    <w:rsid w:val="0064656F"/>
    <w:rsid w:val="00646622"/>
    <w:rsid w:val="00646634"/>
    <w:rsid w:val="00646ABD"/>
    <w:rsid w:val="00646C34"/>
    <w:rsid w:val="00646DF8"/>
    <w:rsid w:val="00646E81"/>
    <w:rsid w:val="00646F14"/>
    <w:rsid w:val="00646F62"/>
    <w:rsid w:val="006470A5"/>
    <w:rsid w:val="0064715A"/>
    <w:rsid w:val="0064750F"/>
    <w:rsid w:val="00647642"/>
    <w:rsid w:val="0064769C"/>
    <w:rsid w:val="00647837"/>
    <w:rsid w:val="00647849"/>
    <w:rsid w:val="00647A88"/>
    <w:rsid w:val="00647BE4"/>
    <w:rsid w:val="00647D39"/>
    <w:rsid w:val="00647D6D"/>
    <w:rsid w:val="00647D86"/>
    <w:rsid w:val="00647DB7"/>
    <w:rsid w:val="00650007"/>
    <w:rsid w:val="0065005D"/>
    <w:rsid w:val="00650060"/>
    <w:rsid w:val="00650145"/>
    <w:rsid w:val="006501A5"/>
    <w:rsid w:val="006501BB"/>
    <w:rsid w:val="006506DF"/>
    <w:rsid w:val="00650711"/>
    <w:rsid w:val="006507CC"/>
    <w:rsid w:val="00650885"/>
    <w:rsid w:val="0065091E"/>
    <w:rsid w:val="00650958"/>
    <w:rsid w:val="00650C3A"/>
    <w:rsid w:val="00650D48"/>
    <w:rsid w:val="00650D99"/>
    <w:rsid w:val="00650EB1"/>
    <w:rsid w:val="00650EC3"/>
    <w:rsid w:val="00650EEA"/>
    <w:rsid w:val="00650F7F"/>
    <w:rsid w:val="00650FE0"/>
    <w:rsid w:val="006511CF"/>
    <w:rsid w:val="00651385"/>
    <w:rsid w:val="006513C7"/>
    <w:rsid w:val="0065146F"/>
    <w:rsid w:val="006514B0"/>
    <w:rsid w:val="00651547"/>
    <w:rsid w:val="0065174D"/>
    <w:rsid w:val="0065198F"/>
    <w:rsid w:val="00651B19"/>
    <w:rsid w:val="00651C81"/>
    <w:rsid w:val="00651CD8"/>
    <w:rsid w:val="00651F00"/>
    <w:rsid w:val="00651F05"/>
    <w:rsid w:val="006521A8"/>
    <w:rsid w:val="006522B0"/>
    <w:rsid w:val="0065248D"/>
    <w:rsid w:val="006524F3"/>
    <w:rsid w:val="006524FB"/>
    <w:rsid w:val="0065250D"/>
    <w:rsid w:val="0065279C"/>
    <w:rsid w:val="006528B3"/>
    <w:rsid w:val="00652A0B"/>
    <w:rsid w:val="00652ADA"/>
    <w:rsid w:val="00652BAF"/>
    <w:rsid w:val="00652BC3"/>
    <w:rsid w:val="00652CF5"/>
    <w:rsid w:val="00652D03"/>
    <w:rsid w:val="00652D38"/>
    <w:rsid w:val="0065327F"/>
    <w:rsid w:val="006533B4"/>
    <w:rsid w:val="0065341E"/>
    <w:rsid w:val="00653608"/>
    <w:rsid w:val="00653619"/>
    <w:rsid w:val="0065367C"/>
    <w:rsid w:val="006538A0"/>
    <w:rsid w:val="0065399C"/>
    <w:rsid w:val="00653A4B"/>
    <w:rsid w:val="00653D46"/>
    <w:rsid w:val="00653D51"/>
    <w:rsid w:val="00653D6A"/>
    <w:rsid w:val="00653DB5"/>
    <w:rsid w:val="00653ED0"/>
    <w:rsid w:val="00654012"/>
    <w:rsid w:val="00654179"/>
    <w:rsid w:val="006543A5"/>
    <w:rsid w:val="00654591"/>
    <w:rsid w:val="00654794"/>
    <w:rsid w:val="006547D8"/>
    <w:rsid w:val="006549C7"/>
    <w:rsid w:val="00654C0B"/>
    <w:rsid w:val="00654CD7"/>
    <w:rsid w:val="00654D1D"/>
    <w:rsid w:val="00654D6E"/>
    <w:rsid w:val="00654E36"/>
    <w:rsid w:val="00655083"/>
    <w:rsid w:val="0065509C"/>
    <w:rsid w:val="0065520E"/>
    <w:rsid w:val="006552AA"/>
    <w:rsid w:val="0065530E"/>
    <w:rsid w:val="0065535D"/>
    <w:rsid w:val="00655387"/>
    <w:rsid w:val="00655464"/>
    <w:rsid w:val="006555D1"/>
    <w:rsid w:val="0065575B"/>
    <w:rsid w:val="006558E9"/>
    <w:rsid w:val="00655B29"/>
    <w:rsid w:val="00655E1B"/>
    <w:rsid w:val="00655E78"/>
    <w:rsid w:val="00655E83"/>
    <w:rsid w:val="00655F8D"/>
    <w:rsid w:val="006564A6"/>
    <w:rsid w:val="0065684A"/>
    <w:rsid w:val="006568BF"/>
    <w:rsid w:val="00656932"/>
    <w:rsid w:val="00656C6B"/>
    <w:rsid w:val="00656D8D"/>
    <w:rsid w:val="00656E68"/>
    <w:rsid w:val="00656EDE"/>
    <w:rsid w:val="00656F38"/>
    <w:rsid w:val="00657220"/>
    <w:rsid w:val="00657257"/>
    <w:rsid w:val="00657333"/>
    <w:rsid w:val="00657347"/>
    <w:rsid w:val="0065773B"/>
    <w:rsid w:val="006577FC"/>
    <w:rsid w:val="00657913"/>
    <w:rsid w:val="00657977"/>
    <w:rsid w:val="00657BFD"/>
    <w:rsid w:val="00657C19"/>
    <w:rsid w:val="00657C5F"/>
    <w:rsid w:val="00657CD3"/>
    <w:rsid w:val="00657D8F"/>
    <w:rsid w:val="00657EDE"/>
    <w:rsid w:val="0066001F"/>
    <w:rsid w:val="0066004B"/>
    <w:rsid w:val="0066012D"/>
    <w:rsid w:val="0066016C"/>
    <w:rsid w:val="006602FD"/>
    <w:rsid w:val="0066030F"/>
    <w:rsid w:val="0066038E"/>
    <w:rsid w:val="00660506"/>
    <w:rsid w:val="00660890"/>
    <w:rsid w:val="00660A16"/>
    <w:rsid w:val="00660BDC"/>
    <w:rsid w:val="00660C31"/>
    <w:rsid w:val="00660C55"/>
    <w:rsid w:val="00660D31"/>
    <w:rsid w:val="00660D89"/>
    <w:rsid w:val="00660E6B"/>
    <w:rsid w:val="00661096"/>
    <w:rsid w:val="006612B7"/>
    <w:rsid w:val="0066132C"/>
    <w:rsid w:val="006613AF"/>
    <w:rsid w:val="006613C2"/>
    <w:rsid w:val="00661419"/>
    <w:rsid w:val="0066143F"/>
    <w:rsid w:val="00661CAC"/>
    <w:rsid w:val="00662134"/>
    <w:rsid w:val="0066216D"/>
    <w:rsid w:val="00662547"/>
    <w:rsid w:val="00662666"/>
    <w:rsid w:val="00662672"/>
    <w:rsid w:val="00662677"/>
    <w:rsid w:val="006627B6"/>
    <w:rsid w:val="00662921"/>
    <w:rsid w:val="00662A18"/>
    <w:rsid w:val="00662C31"/>
    <w:rsid w:val="00662CD2"/>
    <w:rsid w:val="00662DD0"/>
    <w:rsid w:val="00662E92"/>
    <w:rsid w:val="00662F63"/>
    <w:rsid w:val="00662F79"/>
    <w:rsid w:val="00663151"/>
    <w:rsid w:val="00663191"/>
    <w:rsid w:val="006631DE"/>
    <w:rsid w:val="0066325F"/>
    <w:rsid w:val="006632E7"/>
    <w:rsid w:val="0066331B"/>
    <w:rsid w:val="006635C5"/>
    <w:rsid w:val="006638EE"/>
    <w:rsid w:val="00663A1C"/>
    <w:rsid w:val="00663A48"/>
    <w:rsid w:val="00663ACD"/>
    <w:rsid w:val="00663B58"/>
    <w:rsid w:val="00663B7A"/>
    <w:rsid w:val="00664471"/>
    <w:rsid w:val="006644B0"/>
    <w:rsid w:val="00664551"/>
    <w:rsid w:val="00664752"/>
    <w:rsid w:val="006648EC"/>
    <w:rsid w:val="00664982"/>
    <w:rsid w:val="00664B5E"/>
    <w:rsid w:val="00664CEE"/>
    <w:rsid w:val="00664DA5"/>
    <w:rsid w:val="00664EBF"/>
    <w:rsid w:val="00664F8C"/>
    <w:rsid w:val="00664FDE"/>
    <w:rsid w:val="006650E1"/>
    <w:rsid w:val="00665234"/>
    <w:rsid w:val="006653FD"/>
    <w:rsid w:val="00665518"/>
    <w:rsid w:val="006658DF"/>
    <w:rsid w:val="006659C9"/>
    <w:rsid w:val="006659E2"/>
    <w:rsid w:val="006659E4"/>
    <w:rsid w:val="00665AFD"/>
    <w:rsid w:val="00665BAC"/>
    <w:rsid w:val="00665F41"/>
    <w:rsid w:val="00666042"/>
    <w:rsid w:val="006660FB"/>
    <w:rsid w:val="00666119"/>
    <w:rsid w:val="0066613D"/>
    <w:rsid w:val="0066617F"/>
    <w:rsid w:val="006661CC"/>
    <w:rsid w:val="006663C8"/>
    <w:rsid w:val="006664CC"/>
    <w:rsid w:val="00666684"/>
    <w:rsid w:val="00666D69"/>
    <w:rsid w:val="00666E80"/>
    <w:rsid w:val="00666EAE"/>
    <w:rsid w:val="00666F54"/>
    <w:rsid w:val="0066706D"/>
    <w:rsid w:val="006671DF"/>
    <w:rsid w:val="0066734C"/>
    <w:rsid w:val="00667451"/>
    <w:rsid w:val="006674AF"/>
    <w:rsid w:val="006674D9"/>
    <w:rsid w:val="00667673"/>
    <w:rsid w:val="006679C2"/>
    <w:rsid w:val="00667A3C"/>
    <w:rsid w:val="00667ABA"/>
    <w:rsid w:val="00667B3A"/>
    <w:rsid w:val="00667E90"/>
    <w:rsid w:val="00667FC1"/>
    <w:rsid w:val="006700F8"/>
    <w:rsid w:val="00670413"/>
    <w:rsid w:val="0067066A"/>
    <w:rsid w:val="00670752"/>
    <w:rsid w:val="00670819"/>
    <w:rsid w:val="0067081D"/>
    <w:rsid w:val="00670889"/>
    <w:rsid w:val="0067090A"/>
    <w:rsid w:val="00670B1B"/>
    <w:rsid w:val="00670C20"/>
    <w:rsid w:val="00670D5D"/>
    <w:rsid w:val="00670DA2"/>
    <w:rsid w:val="00670E32"/>
    <w:rsid w:val="00670E6A"/>
    <w:rsid w:val="00670F1F"/>
    <w:rsid w:val="00671007"/>
    <w:rsid w:val="00671053"/>
    <w:rsid w:val="006711DC"/>
    <w:rsid w:val="00671323"/>
    <w:rsid w:val="006713A6"/>
    <w:rsid w:val="006713DD"/>
    <w:rsid w:val="00671412"/>
    <w:rsid w:val="00671480"/>
    <w:rsid w:val="006715D5"/>
    <w:rsid w:val="006718C1"/>
    <w:rsid w:val="00671967"/>
    <w:rsid w:val="00671AD5"/>
    <w:rsid w:val="00671BDF"/>
    <w:rsid w:val="00671C54"/>
    <w:rsid w:val="00671C58"/>
    <w:rsid w:val="00671E12"/>
    <w:rsid w:val="00671F30"/>
    <w:rsid w:val="0067221F"/>
    <w:rsid w:val="00672224"/>
    <w:rsid w:val="00672269"/>
    <w:rsid w:val="00672365"/>
    <w:rsid w:val="006725D1"/>
    <w:rsid w:val="00672653"/>
    <w:rsid w:val="006726CB"/>
    <w:rsid w:val="00672705"/>
    <w:rsid w:val="0067283E"/>
    <w:rsid w:val="006728E1"/>
    <w:rsid w:val="00672A05"/>
    <w:rsid w:val="00672A56"/>
    <w:rsid w:val="00672BA7"/>
    <w:rsid w:val="00672BE6"/>
    <w:rsid w:val="00672F6F"/>
    <w:rsid w:val="00672FE1"/>
    <w:rsid w:val="006731DC"/>
    <w:rsid w:val="00673301"/>
    <w:rsid w:val="00673426"/>
    <w:rsid w:val="00673527"/>
    <w:rsid w:val="006735BC"/>
    <w:rsid w:val="0067386C"/>
    <w:rsid w:val="00673A50"/>
    <w:rsid w:val="00673ACD"/>
    <w:rsid w:val="00673B3D"/>
    <w:rsid w:val="00673EC0"/>
    <w:rsid w:val="0067405A"/>
    <w:rsid w:val="006740BB"/>
    <w:rsid w:val="006743B6"/>
    <w:rsid w:val="00674418"/>
    <w:rsid w:val="00674424"/>
    <w:rsid w:val="0067457E"/>
    <w:rsid w:val="006745C4"/>
    <w:rsid w:val="00674608"/>
    <w:rsid w:val="00674616"/>
    <w:rsid w:val="00674625"/>
    <w:rsid w:val="0067488A"/>
    <w:rsid w:val="0067490D"/>
    <w:rsid w:val="006749D2"/>
    <w:rsid w:val="00674BBC"/>
    <w:rsid w:val="00674BCC"/>
    <w:rsid w:val="00674F3A"/>
    <w:rsid w:val="00675266"/>
    <w:rsid w:val="00675497"/>
    <w:rsid w:val="006755D0"/>
    <w:rsid w:val="0067564F"/>
    <w:rsid w:val="0067582D"/>
    <w:rsid w:val="00675B0E"/>
    <w:rsid w:val="00675BB5"/>
    <w:rsid w:val="00675C2E"/>
    <w:rsid w:val="00675D83"/>
    <w:rsid w:val="00675E77"/>
    <w:rsid w:val="00676243"/>
    <w:rsid w:val="006764C4"/>
    <w:rsid w:val="006766AD"/>
    <w:rsid w:val="0067679F"/>
    <w:rsid w:val="006769EE"/>
    <w:rsid w:val="00676ABB"/>
    <w:rsid w:val="00676BA0"/>
    <w:rsid w:val="00676C77"/>
    <w:rsid w:val="00676D1D"/>
    <w:rsid w:val="00676E22"/>
    <w:rsid w:val="00676ECC"/>
    <w:rsid w:val="00676F68"/>
    <w:rsid w:val="00677459"/>
    <w:rsid w:val="00677722"/>
    <w:rsid w:val="006778AF"/>
    <w:rsid w:val="006779AA"/>
    <w:rsid w:val="00677A12"/>
    <w:rsid w:val="00677BE6"/>
    <w:rsid w:val="00677C6A"/>
    <w:rsid w:val="00677DCF"/>
    <w:rsid w:val="00677ECA"/>
    <w:rsid w:val="00677F7C"/>
    <w:rsid w:val="00677FE6"/>
    <w:rsid w:val="006802D8"/>
    <w:rsid w:val="006805D2"/>
    <w:rsid w:val="0068077D"/>
    <w:rsid w:val="006808EA"/>
    <w:rsid w:val="006809A2"/>
    <w:rsid w:val="00680A27"/>
    <w:rsid w:val="00680BB0"/>
    <w:rsid w:val="00680BC1"/>
    <w:rsid w:val="00680BD0"/>
    <w:rsid w:val="00680DE2"/>
    <w:rsid w:val="00680DE7"/>
    <w:rsid w:val="00680DEA"/>
    <w:rsid w:val="006810B5"/>
    <w:rsid w:val="0068111B"/>
    <w:rsid w:val="00681209"/>
    <w:rsid w:val="0068121E"/>
    <w:rsid w:val="0068123B"/>
    <w:rsid w:val="00681365"/>
    <w:rsid w:val="0068136E"/>
    <w:rsid w:val="0068137B"/>
    <w:rsid w:val="006814F3"/>
    <w:rsid w:val="00681546"/>
    <w:rsid w:val="0068197B"/>
    <w:rsid w:val="00681AD2"/>
    <w:rsid w:val="00681D61"/>
    <w:rsid w:val="0068208C"/>
    <w:rsid w:val="00682213"/>
    <w:rsid w:val="00682725"/>
    <w:rsid w:val="006829A6"/>
    <w:rsid w:val="006829E8"/>
    <w:rsid w:val="006829EA"/>
    <w:rsid w:val="00682C48"/>
    <w:rsid w:val="00682D58"/>
    <w:rsid w:val="00682D9F"/>
    <w:rsid w:val="00682DAE"/>
    <w:rsid w:val="00682DBC"/>
    <w:rsid w:val="00682DFD"/>
    <w:rsid w:val="006831D2"/>
    <w:rsid w:val="00683296"/>
    <w:rsid w:val="00683544"/>
    <w:rsid w:val="006835A5"/>
    <w:rsid w:val="006835CC"/>
    <w:rsid w:val="006836F0"/>
    <w:rsid w:val="00683872"/>
    <w:rsid w:val="006838E0"/>
    <w:rsid w:val="00683A45"/>
    <w:rsid w:val="00683AFB"/>
    <w:rsid w:val="00683D2B"/>
    <w:rsid w:val="00683DF8"/>
    <w:rsid w:val="00683E6F"/>
    <w:rsid w:val="00683EA6"/>
    <w:rsid w:val="00683F61"/>
    <w:rsid w:val="00684092"/>
    <w:rsid w:val="006843AB"/>
    <w:rsid w:val="0068461B"/>
    <w:rsid w:val="006847E6"/>
    <w:rsid w:val="0068485E"/>
    <w:rsid w:val="00684940"/>
    <w:rsid w:val="006849E9"/>
    <w:rsid w:val="00684CAF"/>
    <w:rsid w:val="00684CC9"/>
    <w:rsid w:val="00684EB5"/>
    <w:rsid w:val="00684F7E"/>
    <w:rsid w:val="00684FFC"/>
    <w:rsid w:val="0068511D"/>
    <w:rsid w:val="00685282"/>
    <w:rsid w:val="00685886"/>
    <w:rsid w:val="006858F1"/>
    <w:rsid w:val="00685D42"/>
    <w:rsid w:val="00685D9A"/>
    <w:rsid w:val="00685DD7"/>
    <w:rsid w:val="00685FAA"/>
    <w:rsid w:val="0068615C"/>
    <w:rsid w:val="00686165"/>
    <w:rsid w:val="00686194"/>
    <w:rsid w:val="006861A5"/>
    <w:rsid w:val="006861B0"/>
    <w:rsid w:val="0068622B"/>
    <w:rsid w:val="00686330"/>
    <w:rsid w:val="006863B9"/>
    <w:rsid w:val="006865D1"/>
    <w:rsid w:val="006865EB"/>
    <w:rsid w:val="00686A8B"/>
    <w:rsid w:val="00686B21"/>
    <w:rsid w:val="00686B55"/>
    <w:rsid w:val="00686BAB"/>
    <w:rsid w:val="00686C36"/>
    <w:rsid w:val="00686EB3"/>
    <w:rsid w:val="00686F4E"/>
    <w:rsid w:val="00686FDB"/>
    <w:rsid w:val="00687017"/>
    <w:rsid w:val="006870DD"/>
    <w:rsid w:val="006871E1"/>
    <w:rsid w:val="00687377"/>
    <w:rsid w:val="006873EB"/>
    <w:rsid w:val="00687781"/>
    <w:rsid w:val="00687796"/>
    <w:rsid w:val="0068789C"/>
    <w:rsid w:val="006878C7"/>
    <w:rsid w:val="006878ED"/>
    <w:rsid w:val="00687926"/>
    <w:rsid w:val="00687B95"/>
    <w:rsid w:val="00687D74"/>
    <w:rsid w:val="00687E36"/>
    <w:rsid w:val="00687EAD"/>
    <w:rsid w:val="00687EAE"/>
    <w:rsid w:val="006900CE"/>
    <w:rsid w:val="006900E1"/>
    <w:rsid w:val="00690130"/>
    <w:rsid w:val="0069034C"/>
    <w:rsid w:val="006903FF"/>
    <w:rsid w:val="00690416"/>
    <w:rsid w:val="00690423"/>
    <w:rsid w:val="00690467"/>
    <w:rsid w:val="0069048F"/>
    <w:rsid w:val="00690553"/>
    <w:rsid w:val="00690855"/>
    <w:rsid w:val="00690961"/>
    <w:rsid w:val="00690C84"/>
    <w:rsid w:val="00690EDB"/>
    <w:rsid w:val="00690F82"/>
    <w:rsid w:val="00691257"/>
    <w:rsid w:val="00691342"/>
    <w:rsid w:val="00691366"/>
    <w:rsid w:val="0069137A"/>
    <w:rsid w:val="0069139D"/>
    <w:rsid w:val="0069156D"/>
    <w:rsid w:val="00691657"/>
    <w:rsid w:val="006917DD"/>
    <w:rsid w:val="006918BC"/>
    <w:rsid w:val="00691961"/>
    <w:rsid w:val="00691CBC"/>
    <w:rsid w:val="00691D94"/>
    <w:rsid w:val="00691E13"/>
    <w:rsid w:val="00691E2F"/>
    <w:rsid w:val="00691F24"/>
    <w:rsid w:val="00691F83"/>
    <w:rsid w:val="00691F98"/>
    <w:rsid w:val="00692006"/>
    <w:rsid w:val="0069201D"/>
    <w:rsid w:val="00692037"/>
    <w:rsid w:val="0069223F"/>
    <w:rsid w:val="00692329"/>
    <w:rsid w:val="0069235A"/>
    <w:rsid w:val="00692397"/>
    <w:rsid w:val="00692470"/>
    <w:rsid w:val="0069276C"/>
    <w:rsid w:val="00692911"/>
    <w:rsid w:val="00692A0E"/>
    <w:rsid w:val="006930DF"/>
    <w:rsid w:val="0069316E"/>
    <w:rsid w:val="0069317E"/>
    <w:rsid w:val="00693329"/>
    <w:rsid w:val="006934C6"/>
    <w:rsid w:val="00693682"/>
    <w:rsid w:val="00693718"/>
    <w:rsid w:val="0069381D"/>
    <w:rsid w:val="00693887"/>
    <w:rsid w:val="00693955"/>
    <w:rsid w:val="00693986"/>
    <w:rsid w:val="006939AE"/>
    <w:rsid w:val="00693A95"/>
    <w:rsid w:val="00693AD6"/>
    <w:rsid w:val="00693E1D"/>
    <w:rsid w:val="00693F6E"/>
    <w:rsid w:val="00693FA6"/>
    <w:rsid w:val="00693FC9"/>
    <w:rsid w:val="00694117"/>
    <w:rsid w:val="00694183"/>
    <w:rsid w:val="0069437E"/>
    <w:rsid w:val="006943D0"/>
    <w:rsid w:val="0069453C"/>
    <w:rsid w:val="0069471A"/>
    <w:rsid w:val="0069473E"/>
    <w:rsid w:val="0069476D"/>
    <w:rsid w:val="0069479D"/>
    <w:rsid w:val="0069487D"/>
    <w:rsid w:val="006948BE"/>
    <w:rsid w:val="00694AE9"/>
    <w:rsid w:val="00694B5D"/>
    <w:rsid w:val="00694D4C"/>
    <w:rsid w:val="00694E86"/>
    <w:rsid w:val="00694EDB"/>
    <w:rsid w:val="00694F51"/>
    <w:rsid w:val="00694F56"/>
    <w:rsid w:val="00694FC4"/>
    <w:rsid w:val="006952FC"/>
    <w:rsid w:val="00695348"/>
    <w:rsid w:val="006953DC"/>
    <w:rsid w:val="006955CD"/>
    <w:rsid w:val="00695664"/>
    <w:rsid w:val="00695881"/>
    <w:rsid w:val="006958E7"/>
    <w:rsid w:val="00695A03"/>
    <w:rsid w:val="00695A5B"/>
    <w:rsid w:val="00695B24"/>
    <w:rsid w:val="00695CD8"/>
    <w:rsid w:val="00695F96"/>
    <w:rsid w:val="006961E0"/>
    <w:rsid w:val="00696283"/>
    <w:rsid w:val="00696365"/>
    <w:rsid w:val="006966E1"/>
    <w:rsid w:val="00696835"/>
    <w:rsid w:val="00696A53"/>
    <w:rsid w:val="00696A66"/>
    <w:rsid w:val="00696A7F"/>
    <w:rsid w:val="00696A98"/>
    <w:rsid w:val="00696C3B"/>
    <w:rsid w:val="00696D57"/>
    <w:rsid w:val="00697106"/>
    <w:rsid w:val="0069712F"/>
    <w:rsid w:val="0069717B"/>
    <w:rsid w:val="006971D6"/>
    <w:rsid w:val="0069725D"/>
    <w:rsid w:val="006972B6"/>
    <w:rsid w:val="00697372"/>
    <w:rsid w:val="006975E9"/>
    <w:rsid w:val="0069795C"/>
    <w:rsid w:val="00697A63"/>
    <w:rsid w:val="00697AFC"/>
    <w:rsid w:val="00697B3C"/>
    <w:rsid w:val="00697BA2"/>
    <w:rsid w:val="00697E4B"/>
    <w:rsid w:val="006A00C3"/>
    <w:rsid w:val="006A0156"/>
    <w:rsid w:val="006A02D7"/>
    <w:rsid w:val="006A0377"/>
    <w:rsid w:val="006A0481"/>
    <w:rsid w:val="006A04A5"/>
    <w:rsid w:val="006A0504"/>
    <w:rsid w:val="006A0723"/>
    <w:rsid w:val="006A07CC"/>
    <w:rsid w:val="006A090D"/>
    <w:rsid w:val="006A0954"/>
    <w:rsid w:val="006A0AB7"/>
    <w:rsid w:val="006A0DF9"/>
    <w:rsid w:val="006A0EE9"/>
    <w:rsid w:val="006A105C"/>
    <w:rsid w:val="006A11B1"/>
    <w:rsid w:val="006A136E"/>
    <w:rsid w:val="006A17B6"/>
    <w:rsid w:val="006A17C7"/>
    <w:rsid w:val="006A17CD"/>
    <w:rsid w:val="006A180C"/>
    <w:rsid w:val="006A18CB"/>
    <w:rsid w:val="006A1B9B"/>
    <w:rsid w:val="006A1BE3"/>
    <w:rsid w:val="006A1C97"/>
    <w:rsid w:val="006A1E01"/>
    <w:rsid w:val="006A2117"/>
    <w:rsid w:val="006A2216"/>
    <w:rsid w:val="006A2289"/>
    <w:rsid w:val="006A239A"/>
    <w:rsid w:val="006A243C"/>
    <w:rsid w:val="006A25CC"/>
    <w:rsid w:val="006A2709"/>
    <w:rsid w:val="006A2721"/>
    <w:rsid w:val="006A2B6C"/>
    <w:rsid w:val="006A2CEB"/>
    <w:rsid w:val="006A2DCD"/>
    <w:rsid w:val="006A2EC0"/>
    <w:rsid w:val="006A30D5"/>
    <w:rsid w:val="006A3178"/>
    <w:rsid w:val="006A317F"/>
    <w:rsid w:val="006A3197"/>
    <w:rsid w:val="006A335F"/>
    <w:rsid w:val="006A336A"/>
    <w:rsid w:val="006A3453"/>
    <w:rsid w:val="006A34ED"/>
    <w:rsid w:val="006A34F2"/>
    <w:rsid w:val="006A353B"/>
    <w:rsid w:val="006A356A"/>
    <w:rsid w:val="006A364B"/>
    <w:rsid w:val="006A39E2"/>
    <w:rsid w:val="006A3B76"/>
    <w:rsid w:val="006A3C12"/>
    <w:rsid w:val="006A422C"/>
    <w:rsid w:val="006A4512"/>
    <w:rsid w:val="006A458D"/>
    <w:rsid w:val="006A48A1"/>
    <w:rsid w:val="006A4ADC"/>
    <w:rsid w:val="006A4B78"/>
    <w:rsid w:val="006A4D86"/>
    <w:rsid w:val="006A4E08"/>
    <w:rsid w:val="006A4E2C"/>
    <w:rsid w:val="006A4FA4"/>
    <w:rsid w:val="006A5402"/>
    <w:rsid w:val="006A54FC"/>
    <w:rsid w:val="006A5529"/>
    <w:rsid w:val="006A5965"/>
    <w:rsid w:val="006A5B71"/>
    <w:rsid w:val="006A5BB4"/>
    <w:rsid w:val="006A5E1A"/>
    <w:rsid w:val="006A5E21"/>
    <w:rsid w:val="006A5EB4"/>
    <w:rsid w:val="006A5EBC"/>
    <w:rsid w:val="006A62B5"/>
    <w:rsid w:val="006A6322"/>
    <w:rsid w:val="006A646E"/>
    <w:rsid w:val="006A6479"/>
    <w:rsid w:val="006A65D8"/>
    <w:rsid w:val="006A66D6"/>
    <w:rsid w:val="006A67CF"/>
    <w:rsid w:val="006A69E7"/>
    <w:rsid w:val="006A6B45"/>
    <w:rsid w:val="006A6BA2"/>
    <w:rsid w:val="006A6CF1"/>
    <w:rsid w:val="006A716D"/>
    <w:rsid w:val="006A7184"/>
    <w:rsid w:val="006A744A"/>
    <w:rsid w:val="006A75BB"/>
    <w:rsid w:val="006A76AB"/>
    <w:rsid w:val="006A7757"/>
    <w:rsid w:val="006A7927"/>
    <w:rsid w:val="006A7987"/>
    <w:rsid w:val="006A7ABE"/>
    <w:rsid w:val="006A7B58"/>
    <w:rsid w:val="006A7CBF"/>
    <w:rsid w:val="006A7E4D"/>
    <w:rsid w:val="006A7ED2"/>
    <w:rsid w:val="006A7ED8"/>
    <w:rsid w:val="006A7F1B"/>
    <w:rsid w:val="006A7F1E"/>
    <w:rsid w:val="006B0278"/>
    <w:rsid w:val="006B03C0"/>
    <w:rsid w:val="006B050F"/>
    <w:rsid w:val="006B05BC"/>
    <w:rsid w:val="006B0674"/>
    <w:rsid w:val="006B0835"/>
    <w:rsid w:val="006B08CA"/>
    <w:rsid w:val="006B0A3E"/>
    <w:rsid w:val="006B0A6D"/>
    <w:rsid w:val="006B0D51"/>
    <w:rsid w:val="006B0EFD"/>
    <w:rsid w:val="006B0FC1"/>
    <w:rsid w:val="006B10DF"/>
    <w:rsid w:val="006B1227"/>
    <w:rsid w:val="006B124A"/>
    <w:rsid w:val="006B1257"/>
    <w:rsid w:val="006B1295"/>
    <w:rsid w:val="006B1326"/>
    <w:rsid w:val="006B140D"/>
    <w:rsid w:val="006B172F"/>
    <w:rsid w:val="006B1802"/>
    <w:rsid w:val="006B180D"/>
    <w:rsid w:val="006B19F2"/>
    <w:rsid w:val="006B19FF"/>
    <w:rsid w:val="006B1A66"/>
    <w:rsid w:val="006B1B34"/>
    <w:rsid w:val="006B1BDE"/>
    <w:rsid w:val="006B1C4D"/>
    <w:rsid w:val="006B1CFD"/>
    <w:rsid w:val="006B1EC3"/>
    <w:rsid w:val="006B256C"/>
    <w:rsid w:val="006B26C1"/>
    <w:rsid w:val="006B2751"/>
    <w:rsid w:val="006B276E"/>
    <w:rsid w:val="006B2848"/>
    <w:rsid w:val="006B288D"/>
    <w:rsid w:val="006B28E7"/>
    <w:rsid w:val="006B29AA"/>
    <w:rsid w:val="006B29C8"/>
    <w:rsid w:val="006B2BFD"/>
    <w:rsid w:val="006B2C22"/>
    <w:rsid w:val="006B2DE0"/>
    <w:rsid w:val="006B2E18"/>
    <w:rsid w:val="006B3185"/>
    <w:rsid w:val="006B3189"/>
    <w:rsid w:val="006B3238"/>
    <w:rsid w:val="006B32C4"/>
    <w:rsid w:val="006B349D"/>
    <w:rsid w:val="006B36DE"/>
    <w:rsid w:val="006B3808"/>
    <w:rsid w:val="006B39BF"/>
    <w:rsid w:val="006B3BD5"/>
    <w:rsid w:val="006B3D92"/>
    <w:rsid w:val="006B3E1C"/>
    <w:rsid w:val="006B4041"/>
    <w:rsid w:val="006B4077"/>
    <w:rsid w:val="006B42A6"/>
    <w:rsid w:val="006B4326"/>
    <w:rsid w:val="006B4855"/>
    <w:rsid w:val="006B48AC"/>
    <w:rsid w:val="006B4D5D"/>
    <w:rsid w:val="006B4E5D"/>
    <w:rsid w:val="006B4F7C"/>
    <w:rsid w:val="006B4FC1"/>
    <w:rsid w:val="006B52BF"/>
    <w:rsid w:val="006B54C9"/>
    <w:rsid w:val="006B5521"/>
    <w:rsid w:val="006B588F"/>
    <w:rsid w:val="006B5988"/>
    <w:rsid w:val="006B5AE3"/>
    <w:rsid w:val="006B5BE2"/>
    <w:rsid w:val="006B5F80"/>
    <w:rsid w:val="006B5FB4"/>
    <w:rsid w:val="006B5FD1"/>
    <w:rsid w:val="006B614A"/>
    <w:rsid w:val="006B63FA"/>
    <w:rsid w:val="006B6635"/>
    <w:rsid w:val="006B675C"/>
    <w:rsid w:val="006B68A1"/>
    <w:rsid w:val="006B6A4F"/>
    <w:rsid w:val="006B6B94"/>
    <w:rsid w:val="006B6B98"/>
    <w:rsid w:val="006B6BB6"/>
    <w:rsid w:val="006B71B2"/>
    <w:rsid w:val="006B72C0"/>
    <w:rsid w:val="006B744D"/>
    <w:rsid w:val="006B74E0"/>
    <w:rsid w:val="006B78EB"/>
    <w:rsid w:val="006B7910"/>
    <w:rsid w:val="006B79EF"/>
    <w:rsid w:val="006B7A6E"/>
    <w:rsid w:val="006B7A82"/>
    <w:rsid w:val="006B7A8D"/>
    <w:rsid w:val="006B7AAD"/>
    <w:rsid w:val="006B7B7D"/>
    <w:rsid w:val="006B7CAB"/>
    <w:rsid w:val="006C004B"/>
    <w:rsid w:val="006C014F"/>
    <w:rsid w:val="006C0171"/>
    <w:rsid w:val="006C02D1"/>
    <w:rsid w:val="006C0366"/>
    <w:rsid w:val="006C03EA"/>
    <w:rsid w:val="006C05F7"/>
    <w:rsid w:val="006C099B"/>
    <w:rsid w:val="006C0A95"/>
    <w:rsid w:val="006C0C46"/>
    <w:rsid w:val="006C0C5C"/>
    <w:rsid w:val="006C0DBE"/>
    <w:rsid w:val="006C12C4"/>
    <w:rsid w:val="006C12FF"/>
    <w:rsid w:val="006C13CE"/>
    <w:rsid w:val="006C1442"/>
    <w:rsid w:val="006C1466"/>
    <w:rsid w:val="006C1761"/>
    <w:rsid w:val="006C19BA"/>
    <w:rsid w:val="006C1B16"/>
    <w:rsid w:val="006C1C86"/>
    <w:rsid w:val="006C1CA0"/>
    <w:rsid w:val="006C1D24"/>
    <w:rsid w:val="006C1F42"/>
    <w:rsid w:val="006C1FD2"/>
    <w:rsid w:val="006C1FD3"/>
    <w:rsid w:val="006C1FE4"/>
    <w:rsid w:val="006C20EC"/>
    <w:rsid w:val="006C2240"/>
    <w:rsid w:val="006C22B5"/>
    <w:rsid w:val="006C262B"/>
    <w:rsid w:val="006C26EB"/>
    <w:rsid w:val="006C271D"/>
    <w:rsid w:val="006C2BA0"/>
    <w:rsid w:val="006C2BD5"/>
    <w:rsid w:val="006C2C81"/>
    <w:rsid w:val="006C2D8C"/>
    <w:rsid w:val="006C2E0E"/>
    <w:rsid w:val="006C2E98"/>
    <w:rsid w:val="006C2EE3"/>
    <w:rsid w:val="006C2EEE"/>
    <w:rsid w:val="006C2FDB"/>
    <w:rsid w:val="006C3086"/>
    <w:rsid w:val="006C30E3"/>
    <w:rsid w:val="006C30F9"/>
    <w:rsid w:val="006C3182"/>
    <w:rsid w:val="006C33AA"/>
    <w:rsid w:val="006C34FC"/>
    <w:rsid w:val="006C353C"/>
    <w:rsid w:val="006C3669"/>
    <w:rsid w:val="006C36F0"/>
    <w:rsid w:val="006C3891"/>
    <w:rsid w:val="006C390A"/>
    <w:rsid w:val="006C3A92"/>
    <w:rsid w:val="006C3B5E"/>
    <w:rsid w:val="006C3BFD"/>
    <w:rsid w:val="006C3C4C"/>
    <w:rsid w:val="006C3E4F"/>
    <w:rsid w:val="006C3E8F"/>
    <w:rsid w:val="006C3F58"/>
    <w:rsid w:val="006C4175"/>
    <w:rsid w:val="006C4272"/>
    <w:rsid w:val="006C4291"/>
    <w:rsid w:val="006C43D8"/>
    <w:rsid w:val="006C4C9C"/>
    <w:rsid w:val="006C4D1A"/>
    <w:rsid w:val="006C4DE1"/>
    <w:rsid w:val="006C4E48"/>
    <w:rsid w:val="006C4EF0"/>
    <w:rsid w:val="006C4FBD"/>
    <w:rsid w:val="006C5046"/>
    <w:rsid w:val="006C52C1"/>
    <w:rsid w:val="006C5312"/>
    <w:rsid w:val="006C5332"/>
    <w:rsid w:val="006C53D8"/>
    <w:rsid w:val="006C54BB"/>
    <w:rsid w:val="006C57CB"/>
    <w:rsid w:val="006C5841"/>
    <w:rsid w:val="006C585A"/>
    <w:rsid w:val="006C5988"/>
    <w:rsid w:val="006C59B9"/>
    <w:rsid w:val="006C5A82"/>
    <w:rsid w:val="006C5CBA"/>
    <w:rsid w:val="006C5D19"/>
    <w:rsid w:val="006C5DC6"/>
    <w:rsid w:val="006C5E3C"/>
    <w:rsid w:val="006C5E94"/>
    <w:rsid w:val="006C5FA8"/>
    <w:rsid w:val="006C62CE"/>
    <w:rsid w:val="006C62F6"/>
    <w:rsid w:val="006C6846"/>
    <w:rsid w:val="006C6A8C"/>
    <w:rsid w:val="006C6B58"/>
    <w:rsid w:val="006C6B64"/>
    <w:rsid w:val="006C6BFC"/>
    <w:rsid w:val="006C6D3C"/>
    <w:rsid w:val="006C6DFB"/>
    <w:rsid w:val="006C6DFE"/>
    <w:rsid w:val="006C6ECD"/>
    <w:rsid w:val="006C714D"/>
    <w:rsid w:val="006C747F"/>
    <w:rsid w:val="006C74BA"/>
    <w:rsid w:val="006C74D3"/>
    <w:rsid w:val="006C76CF"/>
    <w:rsid w:val="006C77C5"/>
    <w:rsid w:val="006C7926"/>
    <w:rsid w:val="006C7935"/>
    <w:rsid w:val="006C7AD4"/>
    <w:rsid w:val="006C7B83"/>
    <w:rsid w:val="006C7CE4"/>
    <w:rsid w:val="006D0236"/>
    <w:rsid w:val="006D03F0"/>
    <w:rsid w:val="006D03FC"/>
    <w:rsid w:val="006D0652"/>
    <w:rsid w:val="006D0957"/>
    <w:rsid w:val="006D0979"/>
    <w:rsid w:val="006D0C9B"/>
    <w:rsid w:val="006D0D33"/>
    <w:rsid w:val="006D0E9F"/>
    <w:rsid w:val="006D0EB9"/>
    <w:rsid w:val="006D0F15"/>
    <w:rsid w:val="006D1299"/>
    <w:rsid w:val="006D1591"/>
    <w:rsid w:val="006D17B1"/>
    <w:rsid w:val="006D184E"/>
    <w:rsid w:val="006D1A3F"/>
    <w:rsid w:val="006D1F9D"/>
    <w:rsid w:val="006D211B"/>
    <w:rsid w:val="006D2397"/>
    <w:rsid w:val="006D2398"/>
    <w:rsid w:val="006D258F"/>
    <w:rsid w:val="006D25B7"/>
    <w:rsid w:val="006D2612"/>
    <w:rsid w:val="006D26E9"/>
    <w:rsid w:val="006D27D6"/>
    <w:rsid w:val="006D2929"/>
    <w:rsid w:val="006D2D81"/>
    <w:rsid w:val="006D304B"/>
    <w:rsid w:val="006D3153"/>
    <w:rsid w:val="006D32C7"/>
    <w:rsid w:val="006D349C"/>
    <w:rsid w:val="006D34E4"/>
    <w:rsid w:val="006D355B"/>
    <w:rsid w:val="006D3630"/>
    <w:rsid w:val="006D36C4"/>
    <w:rsid w:val="006D3898"/>
    <w:rsid w:val="006D3B2A"/>
    <w:rsid w:val="006D3DFA"/>
    <w:rsid w:val="006D3EE5"/>
    <w:rsid w:val="006D41F6"/>
    <w:rsid w:val="006D4218"/>
    <w:rsid w:val="006D42E4"/>
    <w:rsid w:val="006D4376"/>
    <w:rsid w:val="006D44B1"/>
    <w:rsid w:val="006D466E"/>
    <w:rsid w:val="006D471D"/>
    <w:rsid w:val="006D47B1"/>
    <w:rsid w:val="006D4D1C"/>
    <w:rsid w:val="006D4DA8"/>
    <w:rsid w:val="006D4E55"/>
    <w:rsid w:val="006D5058"/>
    <w:rsid w:val="006D516E"/>
    <w:rsid w:val="006D5170"/>
    <w:rsid w:val="006D517E"/>
    <w:rsid w:val="006D521F"/>
    <w:rsid w:val="006D5352"/>
    <w:rsid w:val="006D5362"/>
    <w:rsid w:val="006D54E0"/>
    <w:rsid w:val="006D56D9"/>
    <w:rsid w:val="006D57E2"/>
    <w:rsid w:val="006D5887"/>
    <w:rsid w:val="006D5A9F"/>
    <w:rsid w:val="006D5D2C"/>
    <w:rsid w:val="006D5D90"/>
    <w:rsid w:val="006D5E2D"/>
    <w:rsid w:val="006D601C"/>
    <w:rsid w:val="006D66DA"/>
    <w:rsid w:val="006D673D"/>
    <w:rsid w:val="006D683A"/>
    <w:rsid w:val="006D6863"/>
    <w:rsid w:val="006D68DA"/>
    <w:rsid w:val="006D68DF"/>
    <w:rsid w:val="006D6942"/>
    <w:rsid w:val="006D699F"/>
    <w:rsid w:val="006D69AF"/>
    <w:rsid w:val="006D6F6F"/>
    <w:rsid w:val="006D70F2"/>
    <w:rsid w:val="006D74C2"/>
    <w:rsid w:val="006D7710"/>
    <w:rsid w:val="006D7940"/>
    <w:rsid w:val="006D79C6"/>
    <w:rsid w:val="006D79EE"/>
    <w:rsid w:val="006D7A21"/>
    <w:rsid w:val="006D7A2A"/>
    <w:rsid w:val="006D7BFC"/>
    <w:rsid w:val="006D7DC2"/>
    <w:rsid w:val="006D7E05"/>
    <w:rsid w:val="006D7F87"/>
    <w:rsid w:val="006D7FB8"/>
    <w:rsid w:val="006E0031"/>
    <w:rsid w:val="006E0038"/>
    <w:rsid w:val="006E00CA"/>
    <w:rsid w:val="006E00EE"/>
    <w:rsid w:val="006E024C"/>
    <w:rsid w:val="006E0254"/>
    <w:rsid w:val="006E0283"/>
    <w:rsid w:val="006E0562"/>
    <w:rsid w:val="006E061C"/>
    <w:rsid w:val="006E094C"/>
    <w:rsid w:val="006E0AD0"/>
    <w:rsid w:val="006E0BAF"/>
    <w:rsid w:val="006E0CD6"/>
    <w:rsid w:val="006E0CEC"/>
    <w:rsid w:val="006E1221"/>
    <w:rsid w:val="006E1751"/>
    <w:rsid w:val="006E1952"/>
    <w:rsid w:val="006E1A0B"/>
    <w:rsid w:val="006E1A0C"/>
    <w:rsid w:val="006E1E91"/>
    <w:rsid w:val="006E1ED2"/>
    <w:rsid w:val="006E2163"/>
    <w:rsid w:val="006E2476"/>
    <w:rsid w:val="006E25B7"/>
    <w:rsid w:val="006E27C7"/>
    <w:rsid w:val="006E285E"/>
    <w:rsid w:val="006E2863"/>
    <w:rsid w:val="006E2990"/>
    <w:rsid w:val="006E2B37"/>
    <w:rsid w:val="006E2C39"/>
    <w:rsid w:val="006E2D9F"/>
    <w:rsid w:val="006E2DF6"/>
    <w:rsid w:val="006E2ECA"/>
    <w:rsid w:val="006E30AC"/>
    <w:rsid w:val="006E3559"/>
    <w:rsid w:val="006E373C"/>
    <w:rsid w:val="006E385E"/>
    <w:rsid w:val="006E3C20"/>
    <w:rsid w:val="006E3CAC"/>
    <w:rsid w:val="006E3D67"/>
    <w:rsid w:val="006E3FB1"/>
    <w:rsid w:val="006E406D"/>
    <w:rsid w:val="006E41E6"/>
    <w:rsid w:val="006E4409"/>
    <w:rsid w:val="006E4541"/>
    <w:rsid w:val="006E4547"/>
    <w:rsid w:val="006E471D"/>
    <w:rsid w:val="006E49E1"/>
    <w:rsid w:val="006E4A95"/>
    <w:rsid w:val="006E4B7B"/>
    <w:rsid w:val="006E4D2E"/>
    <w:rsid w:val="006E4DCE"/>
    <w:rsid w:val="006E4EAF"/>
    <w:rsid w:val="006E5396"/>
    <w:rsid w:val="006E5471"/>
    <w:rsid w:val="006E5532"/>
    <w:rsid w:val="006E5732"/>
    <w:rsid w:val="006E5739"/>
    <w:rsid w:val="006E5C33"/>
    <w:rsid w:val="006E5D12"/>
    <w:rsid w:val="006E5E3D"/>
    <w:rsid w:val="006E5E40"/>
    <w:rsid w:val="006E5F94"/>
    <w:rsid w:val="006E5FFD"/>
    <w:rsid w:val="006E616D"/>
    <w:rsid w:val="006E632F"/>
    <w:rsid w:val="006E672A"/>
    <w:rsid w:val="006E6815"/>
    <w:rsid w:val="006E6914"/>
    <w:rsid w:val="006E6A6E"/>
    <w:rsid w:val="006E6C75"/>
    <w:rsid w:val="006E6D04"/>
    <w:rsid w:val="006E6D2C"/>
    <w:rsid w:val="006E6DFB"/>
    <w:rsid w:val="006E6E1E"/>
    <w:rsid w:val="006E6EB5"/>
    <w:rsid w:val="006E6F0A"/>
    <w:rsid w:val="006E75C1"/>
    <w:rsid w:val="006E7694"/>
    <w:rsid w:val="006E791C"/>
    <w:rsid w:val="006E7A01"/>
    <w:rsid w:val="006E7A03"/>
    <w:rsid w:val="006E7A5C"/>
    <w:rsid w:val="006E7F38"/>
    <w:rsid w:val="006E7F7F"/>
    <w:rsid w:val="006F0145"/>
    <w:rsid w:val="006F0211"/>
    <w:rsid w:val="006F0629"/>
    <w:rsid w:val="006F0646"/>
    <w:rsid w:val="006F085A"/>
    <w:rsid w:val="006F0ED4"/>
    <w:rsid w:val="006F0F25"/>
    <w:rsid w:val="006F0F69"/>
    <w:rsid w:val="006F1074"/>
    <w:rsid w:val="006F1162"/>
    <w:rsid w:val="006F11CD"/>
    <w:rsid w:val="006F11CE"/>
    <w:rsid w:val="006F1317"/>
    <w:rsid w:val="006F13BD"/>
    <w:rsid w:val="006F158D"/>
    <w:rsid w:val="006F1A90"/>
    <w:rsid w:val="006F1B1B"/>
    <w:rsid w:val="006F1BEC"/>
    <w:rsid w:val="006F1C76"/>
    <w:rsid w:val="006F1F06"/>
    <w:rsid w:val="006F1F90"/>
    <w:rsid w:val="006F204D"/>
    <w:rsid w:val="006F24CA"/>
    <w:rsid w:val="006F2781"/>
    <w:rsid w:val="006F27AB"/>
    <w:rsid w:val="006F2C39"/>
    <w:rsid w:val="006F2C57"/>
    <w:rsid w:val="006F2C9E"/>
    <w:rsid w:val="006F3005"/>
    <w:rsid w:val="006F314B"/>
    <w:rsid w:val="006F328D"/>
    <w:rsid w:val="006F32A7"/>
    <w:rsid w:val="006F3476"/>
    <w:rsid w:val="006F351A"/>
    <w:rsid w:val="006F3559"/>
    <w:rsid w:val="006F370D"/>
    <w:rsid w:val="006F38C2"/>
    <w:rsid w:val="006F3925"/>
    <w:rsid w:val="006F3A15"/>
    <w:rsid w:val="006F3C35"/>
    <w:rsid w:val="006F404E"/>
    <w:rsid w:val="006F416B"/>
    <w:rsid w:val="006F420C"/>
    <w:rsid w:val="006F443D"/>
    <w:rsid w:val="006F46E8"/>
    <w:rsid w:val="006F47B2"/>
    <w:rsid w:val="006F489C"/>
    <w:rsid w:val="006F48B9"/>
    <w:rsid w:val="006F4A62"/>
    <w:rsid w:val="006F4B47"/>
    <w:rsid w:val="006F4C67"/>
    <w:rsid w:val="006F4D83"/>
    <w:rsid w:val="006F4ED5"/>
    <w:rsid w:val="006F4FDF"/>
    <w:rsid w:val="006F4FF3"/>
    <w:rsid w:val="006F5142"/>
    <w:rsid w:val="006F51CB"/>
    <w:rsid w:val="006F5207"/>
    <w:rsid w:val="006F53C6"/>
    <w:rsid w:val="006F53C9"/>
    <w:rsid w:val="006F53F3"/>
    <w:rsid w:val="006F5438"/>
    <w:rsid w:val="006F54C8"/>
    <w:rsid w:val="006F54EF"/>
    <w:rsid w:val="006F567C"/>
    <w:rsid w:val="006F5691"/>
    <w:rsid w:val="006F56C8"/>
    <w:rsid w:val="006F58D0"/>
    <w:rsid w:val="006F58F6"/>
    <w:rsid w:val="006F5A10"/>
    <w:rsid w:val="006F5B66"/>
    <w:rsid w:val="006F5C77"/>
    <w:rsid w:val="006F60BE"/>
    <w:rsid w:val="006F61A6"/>
    <w:rsid w:val="006F61E3"/>
    <w:rsid w:val="006F6550"/>
    <w:rsid w:val="006F655A"/>
    <w:rsid w:val="006F66AB"/>
    <w:rsid w:val="006F6757"/>
    <w:rsid w:val="006F68C4"/>
    <w:rsid w:val="006F6AFC"/>
    <w:rsid w:val="006F6BB7"/>
    <w:rsid w:val="006F6C9B"/>
    <w:rsid w:val="006F6D0B"/>
    <w:rsid w:val="006F6D95"/>
    <w:rsid w:val="006F6E5B"/>
    <w:rsid w:val="006F6E73"/>
    <w:rsid w:val="006F71AD"/>
    <w:rsid w:val="006F72FB"/>
    <w:rsid w:val="006F7376"/>
    <w:rsid w:val="006F746A"/>
    <w:rsid w:val="006F7475"/>
    <w:rsid w:val="006F759C"/>
    <w:rsid w:val="006F7801"/>
    <w:rsid w:val="006F784C"/>
    <w:rsid w:val="006F7850"/>
    <w:rsid w:val="006F7884"/>
    <w:rsid w:val="006F794F"/>
    <w:rsid w:val="006F7CE1"/>
    <w:rsid w:val="006F7DC5"/>
    <w:rsid w:val="006F7DEF"/>
    <w:rsid w:val="006F7F19"/>
    <w:rsid w:val="006F7F74"/>
    <w:rsid w:val="007003A4"/>
    <w:rsid w:val="00700405"/>
    <w:rsid w:val="007006FA"/>
    <w:rsid w:val="007007C9"/>
    <w:rsid w:val="00700825"/>
    <w:rsid w:val="007008F2"/>
    <w:rsid w:val="0070098C"/>
    <w:rsid w:val="00700B2E"/>
    <w:rsid w:val="00700C17"/>
    <w:rsid w:val="00700C5C"/>
    <w:rsid w:val="00700E31"/>
    <w:rsid w:val="0070125B"/>
    <w:rsid w:val="00701303"/>
    <w:rsid w:val="00701385"/>
    <w:rsid w:val="007014F1"/>
    <w:rsid w:val="00701525"/>
    <w:rsid w:val="0070165E"/>
    <w:rsid w:val="007016B5"/>
    <w:rsid w:val="00701899"/>
    <w:rsid w:val="0070193D"/>
    <w:rsid w:val="007019C7"/>
    <w:rsid w:val="00701A88"/>
    <w:rsid w:val="00701ABA"/>
    <w:rsid w:val="00701B73"/>
    <w:rsid w:val="00701E0E"/>
    <w:rsid w:val="00701EA8"/>
    <w:rsid w:val="00701FBA"/>
    <w:rsid w:val="007022EA"/>
    <w:rsid w:val="0070244F"/>
    <w:rsid w:val="00702531"/>
    <w:rsid w:val="0070268D"/>
    <w:rsid w:val="00702815"/>
    <w:rsid w:val="00702BF9"/>
    <w:rsid w:val="00702D63"/>
    <w:rsid w:val="00702DA6"/>
    <w:rsid w:val="0070313F"/>
    <w:rsid w:val="0070323D"/>
    <w:rsid w:val="007032AA"/>
    <w:rsid w:val="0070342A"/>
    <w:rsid w:val="0070363B"/>
    <w:rsid w:val="007036DA"/>
    <w:rsid w:val="00703723"/>
    <w:rsid w:val="00703787"/>
    <w:rsid w:val="00703832"/>
    <w:rsid w:val="00703AE1"/>
    <w:rsid w:val="00703C13"/>
    <w:rsid w:val="00703FDF"/>
    <w:rsid w:val="007040D1"/>
    <w:rsid w:val="007040E2"/>
    <w:rsid w:val="00704144"/>
    <w:rsid w:val="0070427A"/>
    <w:rsid w:val="007042D7"/>
    <w:rsid w:val="00704316"/>
    <w:rsid w:val="007044C7"/>
    <w:rsid w:val="007046B5"/>
    <w:rsid w:val="007046CD"/>
    <w:rsid w:val="00704726"/>
    <w:rsid w:val="00704BCA"/>
    <w:rsid w:val="00705037"/>
    <w:rsid w:val="007050D0"/>
    <w:rsid w:val="0070514F"/>
    <w:rsid w:val="007051D2"/>
    <w:rsid w:val="007053A7"/>
    <w:rsid w:val="007059B5"/>
    <w:rsid w:val="00705A81"/>
    <w:rsid w:val="00705B19"/>
    <w:rsid w:val="00705BE1"/>
    <w:rsid w:val="00705C5D"/>
    <w:rsid w:val="00705CC2"/>
    <w:rsid w:val="00705F67"/>
    <w:rsid w:val="0070620D"/>
    <w:rsid w:val="00706277"/>
    <w:rsid w:val="007062BB"/>
    <w:rsid w:val="00706465"/>
    <w:rsid w:val="007064D9"/>
    <w:rsid w:val="00706557"/>
    <w:rsid w:val="0070663F"/>
    <w:rsid w:val="00706681"/>
    <w:rsid w:val="007066E9"/>
    <w:rsid w:val="0070683A"/>
    <w:rsid w:val="0070685E"/>
    <w:rsid w:val="00706A10"/>
    <w:rsid w:val="00706A6F"/>
    <w:rsid w:val="00706B79"/>
    <w:rsid w:val="00706F78"/>
    <w:rsid w:val="0070745B"/>
    <w:rsid w:val="00707683"/>
    <w:rsid w:val="007077E2"/>
    <w:rsid w:val="00707AF0"/>
    <w:rsid w:val="00707BCB"/>
    <w:rsid w:val="00707C5E"/>
    <w:rsid w:val="00707D44"/>
    <w:rsid w:val="00710201"/>
    <w:rsid w:val="00710209"/>
    <w:rsid w:val="007106CA"/>
    <w:rsid w:val="0071110B"/>
    <w:rsid w:val="0071118F"/>
    <w:rsid w:val="00711254"/>
    <w:rsid w:val="007112D5"/>
    <w:rsid w:val="0071155A"/>
    <w:rsid w:val="00711614"/>
    <w:rsid w:val="007118FD"/>
    <w:rsid w:val="007118FF"/>
    <w:rsid w:val="00711929"/>
    <w:rsid w:val="00711962"/>
    <w:rsid w:val="00711C58"/>
    <w:rsid w:val="00711CA0"/>
    <w:rsid w:val="00711CCE"/>
    <w:rsid w:val="00711D2E"/>
    <w:rsid w:val="00711F7C"/>
    <w:rsid w:val="00711FFA"/>
    <w:rsid w:val="00712072"/>
    <w:rsid w:val="00712340"/>
    <w:rsid w:val="0071242C"/>
    <w:rsid w:val="007127AC"/>
    <w:rsid w:val="007128CA"/>
    <w:rsid w:val="0071290C"/>
    <w:rsid w:val="00712A6E"/>
    <w:rsid w:val="00712C8E"/>
    <w:rsid w:val="00712CDB"/>
    <w:rsid w:val="00712CDF"/>
    <w:rsid w:val="00712DD0"/>
    <w:rsid w:val="00712E46"/>
    <w:rsid w:val="00712EA6"/>
    <w:rsid w:val="00712EA8"/>
    <w:rsid w:val="00712F6A"/>
    <w:rsid w:val="00712FDA"/>
    <w:rsid w:val="007133A6"/>
    <w:rsid w:val="007133D6"/>
    <w:rsid w:val="0071344D"/>
    <w:rsid w:val="0071344F"/>
    <w:rsid w:val="00713571"/>
    <w:rsid w:val="00713932"/>
    <w:rsid w:val="00713A3D"/>
    <w:rsid w:val="00713ABA"/>
    <w:rsid w:val="00713C1B"/>
    <w:rsid w:val="00713C98"/>
    <w:rsid w:val="00713D31"/>
    <w:rsid w:val="00713D90"/>
    <w:rsid w:val="00713FE9"/>
    <w:rsid w:val="007140AA"/>
    <w:rsid w:val="00714183"/>
    <w:rsid w:val="0071426F"/>
    <w:rsid w:val="00714334"/>
    <w:rsid w:val="007144DB"/>
    <w:rsid w:val="007144EF"/>
    <w:rsid w:val="00714756"/>
    <w:rsid w:val="00714780"/>
    <w:rsid w:val="007147DC"/>
    <w:rsid w:val="007148EE"/>
    <w:rsid w:val="007148F1"/>
    <w:rsid w:val="00714A2C"/>
    <w:rsid w:val="00714A7B"/>
    <w:rsid w:val="00714ADA"/>
    <w:rsid w:val="00714BBD"/>
    <w:rsid w:val="00714D49"/>
    <w:rsid w:val="00714EA0"/>
    <w:rsid w:val="00714F12"/>
    <w:rsid w:val="00714F3B"/>
    <w:rsid w:val="0071517D"/>
    <w:rsid w:val="00715203"/>
    <w:rsid w:val="0071520A"/>
    <w:rsid w:val="00715413"/>
    <w:rsid w:val="00715571"/>
    <w:rsid w:val="00715AEE"/>
    <w:rsid w:val="00715B3E"/>
    <w:rsid w:val="00715BAE"/>
    <w:rsid w:val="00715C39"/>
    <w:rsid w:val="00715D1B"/>
    <w:rsid w:val="00715D71"/>
    <w:rsid w:val="00715E05"/>
    <w:rsid w:val="00715EE0"/>
    <w:rsid w:val="00715FA8"/>
    <w:rsid w:val="00716069"/>
    <w:rsid w:val="00716080"/>
    <w:rsid w:val="007163DB"/>
    <w:rsid w:val="007164EF"/>
    <w:rsid w:val="00716727"/>
    <w:rsid w:val="00716809"/>
    <w:rsid w:val="00716810"/>
    <w:rsid w:val="0071688C"/>
    <w:rsid w:val="00716926"/>
    <w:rsid w:val="00716978"/>
    <w:rsid w:val="00716B5D"/>
    <w:rsid w:val="00716C58"/>
    <w:rsid w:val="00716CBA"/>
    <w:rsid w:val="00716D5F"/>
    <w:rsid w:val="00716DA3"/>
    <w:rsid w:val="00716DCA"/>
    <w:rsid w:val="00716DD0"/>
    <w:rsid w:val="00716DEF"/>
    <w:rsid w:val="00716E1A"/>
    <w:rsid w:val="00716E1C"/>
    <w:rsid w:val="00716E3F"/>
    <w:rsid w:val="00716E73"/>
    <w:rsid w:val="00716EF9"/>
    <w:rsid w:val="00717064"/>
    <w:rsid w:val="007170E5"/>
    <w:rsid w:val="00717179"/>
    <w:rsid w:val="007171D8"/>
    <w:rsid w:val="00717209"/>
    <w:rsid w:val="0071723C"/>
    <w:rsid w:val="0071742E"/>
    <w:rsid w:val="007177CE"/>
    <w:rsid w:val="007177E9"/>
    <w:rsid w:val="0071781D"/>
    <w:rsid w:val="00717820"/>
    <w:rsid w:val="00717873"/>
    <w:rsid w:val="007178C1"/>
    <w:rsid w:val="00717944"/>
    <w:rsid w:val="00717B90"/>
    <w:rsid w:val="00717C95"/>
    <w:rsid w:val="00717F9B"/>
    <w:rsid w:val="00720262"/>
    <w:rsid w:val="0072053B"/>
    <w:rsid w:val="007205B0"/>
    <w:rsid w:val="00720649"/>
    <w:rsid w:val="0072083F"/>
    <w:rsid w:val="007208DE"/>
    <w:rsid w:val="007208F7"/>
    <w:rsid w:val="007208F8"/>
    <w:rsid w:val="007209A5"/>
    <w:rsid w:val="00720B83"/>
    <w:rsid w:val="00720D00"/>
    <w:rsid w:val="00720D28"/>
    <w:rsid w:val="00720D67"/>
    <w:rsid w:val="00720DB1"/>
    <w:rsid w:val="00720E72"/>
    <w:rsid w:val="00720F2C"/>
    <w:rsid w:val="007210A6"/>
    <w:rsid w:val="00721105"/>
    <w:rsid w:val="007211E8"/>
    <w:rsid w:val="007212E3"/>
    <w:rsid w:val="007214DA"/>
    <w:rsid w:val="00721542"/>
    <w:rsid w:val="00721661"/>
    <w:rsid w:val="00721802"/>
    <w:rsid w:val="00721840"/>
    <w:rsid w:val="00721874"/>
    <w:rsid w:val="007218A7"/>
    <w:rsid w:val="00721A0A"/>
    <w:rsid w:val="00721C47"/>
    <w:rsid w:val="00721C71"/>
    <w:rsid w:val="00721FA8"/>
    <w:rsid w:val="0072208D"/>
    <w:rsid w:val="007220E6"/>
    <w:rsid w:val="00722131"/>
    <w:rsid w:val="007221A3"/>
    <w:rsid w:val="007221D6"/>
    <w:rsid w:val="00722222"/>
    <w:rsid w:val="007223D4"/>
    <w:rsid w:val="00722547"/>
    <w:rsid w:val="007225ED"/>
    <w:rsid w:val="00722919"/>
    <w:rsid w:val="007229CE"/>
    <w:rsid w:val="00722BC0"/>
    <w:rsid w:val="0072312D"/>
    <w:rsid w:val="0072318B"/>
    <w:rsid w:val="007231CA"/>
    <w:rsid w:val="00723302"/>
    <w:rsid w:val="00723464"/>
    <w:rsid w:val="00723470"/>
    <w:rsid w:val="007235A8"/>
    <w:rsid w:val="007235CB"/>
    <w:rsid w:val="0072365F"/>
    <w:rsid w:val="0072366D"/>
    <w:rsid w:val="00723732"/>
    <w:rsid w:val="00723AED"/>
    <w:rsid w:val="00723F26"/>
    <w:rsid w:val="00724009"/>
    <w:rsid w:val="00724230"/>
    <w:rsid w:val="007242DB"/>
    <w:rsid w:val="00724455"/>
    <w:rsid w:val="00724625"/>
    <w:rsid w:val="007246E7"/>
    <w:rsid w:val="00724784"/>
    <w:rsid w:val="00724863"/>
    <w:rsid w:val="00724BA7"/>
    <w:rsid w:val="00724E4F"/>
    <w:rsid w:val="00724EE5"/>
    <w:rsid w:val="007252C3"/>
    <w:rsid w:val="007254C8"/>
    <w:rsid w:val="00725A57"/>
    <w:rsid w:val="00725D02"/>
    <w:rsid w:val="00725DB5"/>
    <w:rsid w:val="00725DD6"/>
    <w:rsid w:val="00725EC4"/>
    <w:rsid w:val="00725F18"/>
    <w:rsid w:val="00725F7A"/>
    <w:rsid w:val="00725FD1"/>
    <w:rsid w:val="007260B4"/>
    <w:rsid w:val="007262D1"/>
    <w:rsid w:val="00726373"/>
    <w:rsid w:val="00726395"/>
    <w:rsid w:val="007263D0"/>
    <w:rsid w:val="00726415"/>
    <w:rsid w:val="0072661A"/>
    <w:rsid w:val="00726654"/>
    <w:rsid w:val="0072670B"/>
    <w:rsid w:val="00726734"/>
    <w:rsid w:val="007268B0"/>
    <w:rsid w:val="00726A5C"/>
    <w:rsid w:val="00726BB0"/>
    <w:rsid w:val="00726C44"/>
    <w:rsid w:val="00726CCD"/>
    <w:rsid w:val="00726E4C"/>
    <w:rsid w:val="00726E9F"/>
    <w:rsid w:val="00727036"/>
    <w:rsid w:val="0072703B"/>
    <w:rsid w:val="007270BC"/>
    <w:rsid w:val="00727110"/>
    <w:rsid w:val="0072711A"/>
    <w:rsid w:val="007271C8"/>
    <w:rsid w:val="0072723C"/>
    <w:rsid w:val="00727400"/>
    <w:rsid w:val="00727474"/>
    <w:rsid w:val="007275A2"/>
    <w:rsid w:val="00727851"/>
    <w:rsid w:val="0072790F"/>
    <w:rsid w:val="007279F5"/>
    <w:rsid w:val="00727BAA"/>
    <w:rsid w:val="00727F86"/>
    <w:rsid w:val="00727FB2"/>
    <w:rsid w:val="00730032"/>
    <w:rsid w:val="00730049"/>
    <w:rsid w:val="00730256"/>
    <w:rsid w:val="00730319"/>
    <w:rsid w:val="00730544"/>
    <w:rsid w:val="007305E8"/>
    <w:rsid w:val="00730674"/>
    <w:rsid w:val="0073096D"/>
    <w:rsid w:val="00730C2F"/>
    <w:rsid w:val="00730CD0"/>
    <w:rsid w:val="00730D57"/>
    <w:rsid w:val="00730D94"/>
    <w:rsid w:val="00730D9B"/>
    <w:rsid w:val="00730F01"/>
    <w:rsid w:val="00731048"/>
    <w:rsid w:val="0073106F"/>
    <w:rsid w:val="00731179"/>
    <w:rsid w:val="007312F6"/>
    <w:rsid w:val="00731327"/>
    <w:rsid w:val="00731397"/>
    <w:rsid w:val="00731432"/>
    <w:rsid w:val="0073145E"/>
    <w:rsid w:val="00731696"/>
    <w:rsid w:val="00731787"/>
    <w:rsid w:val="007317A4"/>
    <w:rsid w:val="007318BE"/>
    <w:rsid w:val="00731CA3"/>
    <w:rsid w:val="00731FD3"/>
    <w:rsid w:val="00732000"/>
    <w:rsid w:val="007323D5"/>
    <w:rsid w:val="007325FC"/>
    <w:rsid w:val="0073279D"/>
    <w:rsid w:val="00732A2C"/>
    <w:rsid w:val="00732A62"/>
    <w:rsid w:val="00732A7F"/>
    <w:rsid w:val="00732BFE"/>
    <w:rsid w:val="00732F18"/>
    <w:rsid w:val="00732F6C"/>
    <w:rsid w:val="00733185"/>
    <w:rsid w:val="007334B1"/>
    <w:rsid w:val="00733824"/>
    <w:rsid w:val="00733A9F"/>
    <w:rsid w:val="00733B96"/>
    <w:rsid w:val="00733C8A"/>
    <w:rsid w:val="00733CA8"/>
    <w:rsid w:val="00733FB8"/>
    <w:rsid w:val="007341A3"/>
    <w:rsid w:val="00734351"/>
    <w:rsid w:val="00734439"/>
    <w:rsid w:val="007345BD"/>
    <w:rsid w:val="00734807"/>
    <w:rsid w:val="0073482A"/>
    <w:rsid w:val="00734901"/>
    <w:rsid w:val="007349CD"/>
    <w:rsid w:val="00734A61"/>
    <w:rsid w:val="00734A94"/>
    <w:rsid w:val="00734BCB"/>
    <w:rsid w:val="00734F46"/>
    <w:rsid w:val="00734FDB"/>
    <w:rsid w:val="00735183"/>
    <w:rsid w:val="00735194"/>
    <w:rsid w:val="0073519F"/>
    <w:rsid w:val="007351DB"/>
    <w:rsid w:val="0073532A"/>
    <w:rsid w:val="0073532F"/>
    <w:rsid w:val="007354A6"/>
    <w:rsid w:val="0073552A"/>
    <w:rsid w:val="00735685"/>
    <w:rsid w:val="007357BA"/>
    <w:rsid w:val="00735802"/>
    <w:rsid w:val="00735866"/>
    <w:rsid w:val="007358B5"/>
    <w:rsid w:val="007358BC"/>
    <w:rsid w:val="00735929"/>
    <w:rsid w:val="0073595D"/>
    <w:rsid w:val="00735995"/>
    <w:rsid w:val="00735998"/>
    <w:rsid w:val="0073599A"/>
    <w:rsid w:val="00735C1A"/>
    <w:rsid w:val="00735CDD"/>
    <w:rsid w:val="00735DC8"/>
    <w:rsid w:val="00735DF3"/>
    <w:rsid w:val="00735EB1"/>
    <w:rsid w:val="00735EC5"/>
    <w:rsid w:val="00735FC1"/>
    <w:rsid w:val="0073601A"/>
    <w:rsid w:val="007361CD"/>
    <w:rsid w:val="007362E5"/>
    <w:rsid w:val="007366E5"/>
    <w:rsid w:val="007366EC"/>
    <w:rsid w:val="00736862"/>
    <w:rsid w:val="0073689D"/>
    <w:rsid w:val="00736A47"/>
    <w:rsid w:val="00736AD5"/>
    <w:rsid w:val="00736AE0"/>
    <w:rsid w:val="00736BC5"/>
    <w:rsid w:val="00736C75"/>
    <w:rsid w:val="00736CD6"/>
    <w:rsid w:val="00736E2D"/>
    <w:rsid w:val="00737150"/>
    <w:rsid w:val="007371EE"/>
    <w:rsid w:val="00737389"/>
    <w:rsid w:val="0073739E"/>
    <w:rsid w:val="00737667"/>
    <w:rsid w:val="00737898"/>
    <w:rsid w:val="007378BF"/>
    <w:rsid w:val="00737BAF"/>
    <w:rsid w:val="00737EC0"/>
    <w:rsid w:val="007400CF"/>
    <w:rsid w:val="00740446"/>
    <w:rsid w:val="007404E8"/>
    <w:rsid w:val="0074054E"/>
    <w:rsid w:val="00740581"/>
    <w:rsid w:val="007407D8"/>
    <w:rsid w:val="007409F4"/>
    <w:rsid w:val="00740A3C"/>
    <w:rsid w:val="00740A82"/>
    <w:rsid w:val="00740BAA"/>
    <w:rsid w:val="00740E0F"/>
    <w:rsid w:val="00740E38"/>
    <w:rsid w:val="00740E39"/>
    <w:rsid w:val="00740E55"/>
    <w:rsid w:val="00740E5E"/>
    <w:rsid w:val="00740F68"/>
    <w:rsid w:val="00740FEE"/>
    <w:rsid w:val="00741011"/>
    <w:rsid w:val="0074115A"/>
    <w:rsid w:val="007412D5"/>
    <w:rsid w:val="00741389"/>
    <w:rsid w:val="0074146B"/>
    <w:rsid w:val="007419F4"/>
    <w:rsid w:val="00741D81"/>
    <w:rsid w:val="00741DBE"/>
    <w:rsid w:val="00741F59"/>
    <w:rsid w:val="00741F7C"/>
    <w:rsid w:val="007420B9"/>
    <w:rsid w:val="007420FC"/>
    <w:rsid w:val="00742105"/>
    <w:rsid w:val="00742315"/>
    <w:rsid w:val="0074246B"/>
    <w:rsid w:val="00742767"/>
    <w:rsid w:val="007427BC"/>
    <w:rsid w:val="007427C9"/>
    <w:rsid w:val="00742891"/>
    <w:rsid w:val="00742901"/>
    <w:rsid w:val="00742AF8"/>
    <w:rsid w:val="00742B91"/>
    <w:rsid w:val="00742BE2"/>
    <w:rsid w:val="00742FAF"/>
    <w:rsid w:val="007430CD"/>
    <w:rsid w:val="00743334"/>
    <w:rsid w:val="0074353F"/>
    <w:rsid w:val="00743567"/>
    <w:rsid w:val="00743636"/>
    <w:rsid w:val="0074395B"/>
    <w:rsid w:val="00743B42"/>
    <w:rsid w:val="00743CE7"/>
    <w:rsid w:val="00743D43"/>
    <w:rsid w:val="00743E1E"/>
    <w:rsid w:val="00744002"/>
    <w:rsid w:val="0074408D"/>
    <w:rsid w:val="007441DA"/>
    <w:rsid w:val="007442B5"/>
    <w:rsid w:val="00744348"/>
    <w:rsid w:val="007443A3"/>
    <w:rsid w:val="0074453B"/>
    <w:rsid w:val="0074458B"/>
    <w:rsid w:val="007445E9"/>
    <w:rsid w:val="0074464A"/>
    <w:rsid w:val="00744665"/>
    <w:rsid w:val="007446F0"/>
    <w:rsid w:val="0074475B"/>
    <w:rsid w:val="00744A31"/>
    <w:rsid w:val="00744D1F"/>
    <w:rsid w:val="00744EC3"/>
    <w:rsid w:val="00744ED6"/>
    <w:rsid w:val="00744FBE"/>
    <w:rsid w:val="007452F6"/>
    <w:rsid w:val="00745ACB"/>
    <w:rsid w:val="00745BD9"/>
    <w:rsid w:val="00745C90"/>
    <w:rsid w:val="00745DE7"/>
    <w:rsid w:val="00745F7A"/>
    <w:rsid w:val="0074608A"/>
    <w:rsid w:val="0074634A"/>
    <w:rsid w:val="007464F2"/>
    <w:rsid w:val="00746683"/>
    <w:rsid w:val="007466E2"/>
    <w:rsid w:val="0074672E"/>
    <w:rsid w:val="00746901"/>
    <w:rsid w:val="0074699F"/>
    <w:rsid w:val="007469C7"/>
    <w:rsid w:val="00746D4C"/>
    <w:rsid w:val="00746E56"/>
    <w:rsid w:val="00746F37"/>
    <w:rsid w:val="0074703B"/>
    <w:rsid w:val="007470B1"/>
    <w:rsid w:val="00747282"/>
    <w:rsid w:val="00747291"/>
    <w:rsid w:val="0074730B"/>
    <w:rsid w:val="007473CC"/>
    <w:rsid w:val="007476D7"/>
    <w:rsid w:val="0074788B"/>
    <w:rsid w:val="007478D2"/>
    <w:rsid w:val="007478EC"/>
    <w:rsid w:val="00747D0F"/>
    <w:rsid w:val="00747E26"/>
    <w:rsid w:val="0075002C"/>
    <w:rsid w:val="00750220"/>
    <w:rsid w:val="00750274"/>
    <w:rsid w:val="0075035F"/>
    <w:rsid w:val="007504FB"/>
    <w:rsid w:val="00750735"/>
    <w:rsid w:val="00750781"/>
    <w:rsid w:val="007508C3"/>
    <w:rsid w:val="007508C9"/>
    <w:rsid w:val="007509DF"/>
    <w:rsid w:val="00750B3C"/>
    <w:rsid w:val="00750CF3"/>
    <w:rsid w:val="0075100C"/>
    <w:rsid w:val="00751248"/>
    <w:rsid w:val="0075127B"/>
    <w:rsid w:val="00751311"/>
    <w:rsid w:val="00751423"/>
    <w:rsid w:val="00751503"/>
    <w:rsid w:val="00751591"/>
    <w:rsid w:val="0075161B"/>
    <w:rsid w:val="00751689"/>
    <w:rsid w:val="007516C0"/>
    <w:rsid w:val="007517CA"/>
    <w:rsid w:val="00751932"/>
    <w:rsid w:val="007519A1"/>
    <w:rsid w:val="00751A70"/>
    <w:rsid w:val="00751D43"/>
    <w:rsid w:val="00751DA9"/>
    <w:rsid w:val="00751DE1"/>
    <w:rsid w:val="00751E26"/>
    <w:rsid w:val="00752134"/>
    <w:rsid w:val="00752184"/>
    <w:rsid w:val="007524C6"/>
    <w:rsid w:val="00752627"/>
    <w:rsid w:val="0075270D"/>
    <w:rsid w:val="00752930"/>
    <w:rsid w:val="007529C4"/>
    <w:rsid w:val="00752AA6"/>
    <w:rsid w:val="0075314D"/>
    <w:rsid w:val="007531F7"/>
    <w:rsid w:val="00753379"/>
    <w:rsid w:val="007534E7"/>
    <w:rsid w:val="00753514"/>
    <w:rsid w:val="0075359A"/>
    <w:rsid w:val="007535D5"/>
    <w:rsid w:val="00753851"/>
    <w:rsid w:val="00753858"/>
    <w:rsid w:val="007538CD"/>
    <w:rsid w:val="00753969"/>
    <w:rsid w:val="00753B6E"/>
    <w:rsid w:val="00753BDE"/>
    <w:rsid w:val="00753C62"/>
    <w:rsid w:val="007540D4"/>
    <w:rsid w:val="00754122"/>
    <w:rsid w:val="007542A2"/>
    <w:rsid w:val="007544FA"/>
    <w:rsid w:val="0075451A"/>
    <w:rsid w:val="0075457D"/>
    <w:rsid w:val="00754635"/>
    <w:rsid w:val="00754714"/>
    <w:rsid w:val="00754879"/>
    <w:rsid w:val="007548B1"/>
    <w:rsid w:val="007548FE"/>
    <w:rsid w:val="0075490D"/>
    <w:rsid w:val="00754915"/>
    <w:rsid w:val="00754981"/>
    <w:rsid w:val="00754ABE"/>
    <w:rsid w:val="00754B40"/>
    <w:rsid w:val="00754B83"/>
    <w:rsid w:val="00754C2C"/>
    <w:rsid w:val="00754C4D"/>
    <w:rsid w:val="00754C86"/>
    <w:rsid w:val="00754E39"/>
    <w:rsid w:val="00754EA5"/>
    <w:rsid w:val="00754F4C"/>
    <w:rsid w:val="00754FB5"/>
    <w:rsid w:val="007550CD"/>
    <w:rsid w:val="00755256"/>
    <w:rsid w:val="007554C0"/>
    <w:rsid w:val="00755509"/>
    <w:rsid w:val="00755683"/>
    <w:rsid w:val="00755692"/>
    <w:rsid w:val="007557E5"/>
    <w:rsid w:val="00755AB5"/>
    <w:rsid w:val="00755DAA"/>
    <w:rsid w:val="00755DF6"/>
    <w:rsid w:val="00755E3D"/>
    <w:rsid w:val="00755F3F"/>
    <w:rsid w:val="00756057"/>
    <w:rsid w:val="0075628C"/>
    <w:rsid w:val="007564DF"/>
    <w:rsid w:val="00756514"/>
    <w:rsid w:val="00756526"/>
    <w:rsid w:val="007566AA"/>
    <w:rsid w:val="00756B19"/>
    <w:rsid w:val="00756B62"/>
    <w:rsid w:val="00756B90"/>
    <w:rsid w:val="00756E11"/>
    <w:rsid w:val="0075700B"/>
    <w:rsid w:val="007570C4"/>
    <w:rsid w:val="0075731C"/>
    <w:rsid w:val="007573B6"/>
    <w:rsid w:val="00757559"/>
    <w:rsid w:val="007575D3"/>
    <w:rsid w:val="0075766A"/>
    <w:rsid w:val="00757B87"/>
    <w:rsid w:val="00757BEF"/>
    <w:rsid w:val="00757D25"/>
    <w:rsid w:val="00757E18"/>
    <w:rsid w:val="00760019"/>
    <w:rsid w:val="0076008A"/>
    <w:rsid w:val="007600D7"/>
    <w:rsid w:val="007600E4"/>
    <w:rsid w:val="0076015D"/>
    <w:rsid w:val="0076032D"/>
    <w:rsid w:val="00760404"/>
    <w:rsid w:val="00760523"/>
    <w:rsid w:val="0076061F"/>
    <w:rsid w:val="007606D4"/>
    <w:rsid w:val="0076077C"/>
    <w:rsid w:val="00760782"/>
    <w:rsid w:val="00760844"/>
    <w:rsid w:val="00760937"/>
    <w:rsid w:val="0076099C"/>
    <w:rsid w:val="00760A08"/>
    <w:rsid w:val="00760DA1"/>
    <w:rsid w:val="00760DEF"/>
    <w:rsid w:val="00760E92"/>
    <w:rsid w:val="007612C3"/>
    <w:rsid w:val="00761354"/>
    <w:rsid w:val="007615BC"/>
    <w:rsid w:val="00761647"/>
    <w:rsid w:val="0076164D"/>
    <w:rsid w:val="007616C6"/>
    <w:rsid w:val="007618EA"/>
    <w:rsid w:val="007619D8"/>
    <w:rsid w:val="00761C4D"/>
    <w:rsid w:val="00761D89"/>
    <w:rsid w:val="007620AE"/>
    <w:rsid w:val="007623B9"/>
    <w:rsid w:val="0076247B"/>
    <w:rsid w:val="007624D3"/>
    <w:rsid w:val="007626D9"/>
    <w:rsid w:val="00762885"/>
    <w:rsid w:val="007628FF"/>
    <w:rsid w:val="00762AAF"/>
    <w:rsid w:val="00762CEB"/>
    <w:rsid w:val="007630B9"/>
    <w:rsid w:val="00763122"/>
    <w:rsid w:val="0076315C"/>
    <w:rsid w:val="007631AF"/>
    <w:rsid w:val="007631C4"/>
    <w:rsid w:val="00763384"/>
    <w:rsid w:val="007634B3"/>
    <w:rsid w:val="0076352F"/>
    <w:rsid w:val="007636C1"/>
    <w:rsid w:val="007636EB"/>
    <w:rsid w:val="007637B6"/>
    <w:rsid w:val="0076389A"/>
    <w:rsid w:val="00763A2A"/>
    <w:rsid w:val="00763B0E"/>
    <w:rsid w:val="00763BB8"/>
    <w:rsid w:val="00763D20"/>
    <w:rsid w:val="00763DB8"/>
    <w:rsid w:val="00763E8F"/>
    <w:rsid w:val="00763FFC"/>
    <w:rsid w:val="0076407E"/>
    <w:rsid w:val="007642CB"/>
    <w:rsid w:val="007643A8"/>
    <w:rsid w:val="00764577"/>
    <w:rsid w:val="007645E0"/>
    <w:rsid w:val="0076467F"/>
    <w:rsid w:val="0076468B"/>
    <w:rsid w:val="00764737"/>
    <w:rsid w:val="00764886"/>
    <w:rsid w:val="0076494F"/>
    <w:rsid w:val="007649E1"/>
    <w:rsid w:val="00764A07"/>
    <w:rsid w:val="00764B11"/>
    <w:rsid w:val="00764B33"/>
    <w:rsid w:val="00764CFF"/>
    <w:rsid w:val="00764D1F"/>
    <w:rsid w:val="00764DD5"/>
    <w:rsid w:val="00764F65"/>
    <w:rsid w:val="00765056"/>
    <w:rsid w:val="00765094"/>
    <w:rsid w:val="00765097"/>
    <w:rsid w:val="00765104"/>
    <w:rsid w:val="007653F9"/>
    <w:rsid w:val="00765452"/>
    <w:rsid w:val="0076546F"/>
    <w:rsid w:val="007655C9"/>
    <w:rsid w:val="007655E3"/>
    <w:rsid w:val="00765681"/>
    <w:rsid w:val="007658A6"/>
    <w:rsid w:val="00765B1D"/>
    <w:rsid w:val="00765B55"/>
    <w:rsid w:val="00765BDB"/>
    <w:rsid w:val="00765BED"/>
    <w:rsid w:val="00765CD2"/>
    <w:rsid w:val="00765DB8"/>
    <w:rsid w:val="00765E67"/>
    <w:rsid w:val="00765E86"/>
    <w:rsid w:val="00765FBD"/>
    <w:rsid w:val="00765FE8"/>
    <w:rsid w:val="007662C5"/>
    <w:rsid w:val="00766345"/>
    <w:rsid w:val="00766377"/>
    <w:rsid w:val="007664EC"/>
    <w:rsid w:val="00766510"/>
    <w:rsid w:val="0076652B"/>
    <w:rsid w:val="007667EC"/>
    <w:rsid w:val="007667F4"/>
    <w:rsid w:val="00766A66"/>
    <w:rsid w:val="00766AA6"/>
    <w:rsid w:val="00766B79"/>
    <w:rsid w:val="00766C81"/>
    <w:rsid w:val="00766DD3"/>
    <w:rsid w:val="00766F5D"/>
    <w:rsid w:val="00766F65"/>
    <w:rsid w:val="007670BD"/>
    <w:rsid w:val="0076714E"/>
    <w:rsid w:val="00767172"/>
    <w:rsid w:val="007671E0"/>
    <w:rsid w:val="00767244"/>
    <w:rsid w:val="0076731A"/>
    <w:rsid w:val="00767477"/>
    <w:rsid w:val="0076747D"/>
    <w:rsid w:val="007674E6"/>
    <w:rsid w:val="00767623"/>
    <w:rsid w:val="00767887"/>
    <w:rsid w:val="007678D0"/>
    <w:rsid w:val="0076792B"/>
    <w:rsid w:val="00767956"/>
    <w:rsid w:val="007679EF"/>
    <w:rsid w:val="00767A53"/>
    <w:rsid w:val="00767A5A"/>
    <w:rsid w:val="00767D68"/>
    <w:rsid w:val="00767E2C"/>
    <w:rsid w:val="00767ED7"/>
    <w:rsid w:val="00770113"/>
    <w:rsid w:val="007703C8"/>
    <w:rsid w:val="007705FA"/>
    <w:rsid w:val="007708A3"/>
    <w:rsid w:val="00770A09"/>
    <w:rsid w:val="00770B4E"/>
    <w:rsid w:val="00770C27"/>
    <w:rsid w:val="00770C77"/>
    <w:rsid w:val="00770CFE"/>
    <w:rsid w:val="00771084"/>
    <w:rsid w:val="00771092"/>
    <w:rsid w:val="00771296"/>
    <w:rsid w:val="00771599"/>
    <w:rsid w:val="007715FE"/>
    <w:rsid w:val="00771712"/>
    <w:rsid w:val="007717DD"/>
    <w:rsid w:val="007718FC"/>
    <w:rsid w:val="00771AA8"/>
    <w:rsid w:val="00771B55"/>
    <w:rsid w:val="00771BA7"/>
    <w:rsid w:val="00772073"/>
    <w:rsid w:val="007721B1"/>
    <w:rsid w:val="007721E3"/>
    <w:rsid w:val="007723A3"/>
    <w:rsid w:val="00772B3B"/>
    <w:rsid w:val="00772CF9"/>
    <w:rsid w:val="00772EA0"/>
    <w:rsid w:val="00773108"/>
    <w:rsid w:val="00773161"/>
    <w:rsid w:val="00773229"/>
    <w:rsid w:val="0077333C"/>
    <w:rsid w:val="007735F2"/>
    <w:rsid w:val="0077361B"/>
    <w:rsid w:val="007737BE"/>
    <w:rsid w:val="0077391C"/>
    <w:rsid w:val="00773987"/>
    <w:rsid w:val="00773A59"/>
    <w:rsid w:val="00773BFF"/>
    <w:rsid w:val="00773CCF"/>
    <w:rsid w:val="00773DFF"/>
    <w:rsid w:val="00773F3B"/>
    <w:rsid w:val="007740BE"/>
    <w:rsid w:val="0077411A"/>
    <w:rsid w:val="00774253"/>
    <w:rsid w:val="007742F7"/>
    <w:rsid w:val="00774397"/>
    <w:rsid w:val="007745E5"/>
    <w:rsid w:val="0077465A"/>
    <w:rsid w:val="0077469C"/>
    <w:rsid w:val="007749AF"/>
    <w:rsid w:val="00774D4D"/>
    <w:rsid w:val="00774EDA"/>
    <w:rsid w:val="00774F00"/>
    <w:rsid w:val="00774F5C"/>
    <w:rsid w:val="00775020"/>
    <w:rsid w:val="0077510D"/>
    <w:rsid w:val="0077515D"/>
    <w:rsid w:val="0077530F"/>
    <w:rsid w:val="00775326"/>
    <w:rsid w:val="007756F8"/>
    <w:rsid w:val="007757E5"/>
    <w:rsid w:val="00775919"/>
    <w:rsid w:val="00775CEC"/>
    <w:rsid w:val="00775D31"/>
    <w:rsid w:val="00775E2F"/>
    <w:rsid w:val="00775E60"/>
    <w:rsid w:val="00776048"/>
    <w:rsid w:val="007761D2"/>
    <w:rsid w:val="0077636B"/>
    <w:rsid w:val="00776685"/>
    <w:rsid w:val="007766E3"/>
    <w:rsid w:val="007768AB"/>
    <w:rsid w:val="00776913"/>
    <w:rsid w:val="00776B8E"/>
    <w:rsid w:val="00776C5C"/>
    <w:rsid w:val="00776D4E"/>
    <w:rsid w:val="00776E11"/>
    <w:rsid w:val="00777203"/>
    <w:rsid w:val="00777808"/>
    <w:rsid w:val="0077799B"/>
    <w:rsid w:val="00777A0E"/>
    <w:rsid w:val="00777B26"/>
    <w:rsid w:val="00777B7F"/>
    <w:rsid w:val="00777DBC"/>
    <w:rsid w:val="00780054"/>
    <w:rsid w:val="00780088"/>
    <w:rsid w:val="00780104"/>
    <w:rsid w:val="007806B7"/>
    <w:rsid w:val="007808A2"/>
    <w:rsid w:val="00780A17"/>
    <w:rsid w:val="00780C11"/>
    <w:rsid w:val="00780C25"/>
    <w:rsid w:val="00780C5B"/>
    <w:rsid w:val="00780E3E"/>
    <w:rsid w:val="00780EF9"/>
    <w:rsid w:val="00780FF7"/>
    <w:rsid w:val="0078101A"/>
    <w:rsid w:val="007810FD"/>
    <w:rsid w:val="00781159"/>
    <w:rsid w:val="0078121B"/>
    <w:rsid w:val="0078140C"/>
    <w:rsid w:val="007817B0"/>
    <w:rsid w:val="007819BD"/>
    <w:rsid w:val="00781BF8"/>
    <w:rsid w:val="007820FD"/>
    <w:rsid w:val="0078238F"/>
    <w:rsid w:val="007823EF"/>
    <w:rsid w:val="00782734"/>
    <w:rsid w:val="0078286E"/>
    <w:rsid w:val="007828D4"/>
    <w:rsid w:val="0078291E"/>
    <w:rsid w:val="00782C03"/>
    <w:rsid w:val="00782C20"/>
    <w:rsid w:val="00782CE9"/>
    <w:rsid w:val="00782EFB"/>
    <w:rsid w:val="00782F10"/>
    <w:rsid w:val="00782F92"/>
    <w:rsid w:val="0078316B"/>
    <w:rsid w:val="0078326A"/>
    <w:rsid w:val="00783335"/>
    <w:rsid w:val="00783421"/>
    <w:rsid w:val="007834BD"/>
    <w:rsid w:val="007834D0"/>
    <w:rsid w:val="007837EA"/>
    <w:rsid w:val="0078380C"/>
    <w:rsid w:val="0078398E"/>
    <w:rsid w:val="007839E9"/>
    <w:rsid w:val="00783A26"/>
    <w:rsid w:val="00783AFD"/>
    <w:rsid w:val="00783C2B"/>
    <w:rsid w:val="00783F6D"/>
    <w:rsid w:val="0078403E"/>
    <w:rsid w:val="00784151"/>
    <w:rsid w:val="00784262"/>
    <w:rsid w:val="007842CA"/>
    <w:rsid w:val="007843B1"/>
    <w:rsid w:val="00784469"/>
    <w:rsid w:val="007844E3"/>
    <w:rsid w:val="007845C2"/>
    <w:rsid w:val="0078466C"/>
    <w:rsid w:val="0078486D"/>
    <w:rsid w:val="007848B8"/>
    <w:rsid w:val="00784931"/>
    <w:rsid w:val="00784ADD"/>
    <w:rsid w:val="00784AE6"/>
    <w:rsid w:val="00784AE7"/>
    <w:rsid w:val="00784D02"/>
    <w:rsid w:val="00784D50"/>
    <w:rsid w:val="00784ED9"/>
    <w:rsid w:val="007850BB"/>
    <w:rsid w:val="007850C3"/>
    <w:rsid w:val="00785103"/>
    <w:rsid w:val="00785317"/>
    <w:rsid w:val="00785394"/>
    <w:rsid w:val="00785563"/>
    <w:rsid w:val="0078578C"/>
    <w:rsid w:val="0078578D"/>
    <w:rsid w:val="00785903"/>
    <w:rsid w:val="007859E9"/>
    <w:rsid w:val="00785A3C"/>
    <w:rsid w:val="00785A64"/>
    <w:rsid w:val="00785BEE"/>
    <w:rsid w:val="00785FE1"/>
    <w:rsid w:val="00785FE2"/>
    <w:rsid w:val="0078601B"/>
    <w:rsid w:val="007860DD"/>
    <w:rsid w:val="007861B0"/>
    <w:rsid w:val="007862A3"/>
    <w:rsid w:val="0078632E"/>
    <w:rsid w:val="00786545"/>
    <w:rsid w:val="00786601"/>
    <w:rsid w:val="007866C8"/>
    <w:rsid w:val="007866D6"/>
    <w:rsid w:val="007867F5"/>
    <w:rsid w:val="0078697E"/>
    <w:rsid w:val="00786A47"/>
    <w:rsid w:val="00786D21"/>
    <w:rsid w:val="00786D85"/>
    <w:rsid w:val="00786EC8"/>
    <w:rsid w:val="00786FEB"/>
    <w:rsid w:val="0078720B"/>
    <w:rsid w:val="0078751E"/>
    <w:rsid w:val="00787555"/>
    <w:rsid w:val="007875AF"/>
    <w:rsid w:val="00787766"/>
    <w:rsid w:val="007879B0"/>
    <w:rsid w:val="007879E7"/>
    <w:rsid w:val="007879FF"/>
    <w:rsid w:val="00787A15"/>
    <w:rsid w:val="00787F99"/>
    <w:rsid w:val="00790339"/>
    <w:rsid w:val="00790346"/>
    <w:rsid w:val="0079054E"/>
    <w:rsid w:val="00790961"/>
    <w:rsid w:val="007909CB"/>
    <w:rsid w:val="00790A94"/>
    <w:rsid w:val="00790B1B"/>
    <w:rsid w:val="00790C20"/>
    <w:rsid w:val="00790D0F"/>
    <w:rsid w:val="00791105"/>
    <w:rsid w:val="00791303"/>
    <w:rsid w:val="007914B8"/>
    <w:rsid w:val="00791588"/>
    <w:rsid w:val="0079159E"/>
    <w:rsid w:val="007915EA"/>
    <w:rsid w:val="00791612"/>
    <w:rsid w:val="007918CE"/>
    <w:rsid w:val="00791C28"/>
    <w:rsid w:val="00791EFD"/>
    <w:rsid w:val="00791F31"/>
    <w:rsid w:val="00791F6D"/>
    <w:rsid w:val="00792139"/>
    <w:rsid w:val="00792192"/>
    <w:rsid w:val="0079256C"/>
    <w:rsid w:val="007925ED"/>
    <w:rsid w:val="00792722"/>
    <w:rsid w:val="00792DD1"/>
    <w:rsid w:val="00792F38"/>
    <w:rsid w:val="00792F72"/>
    <w:rsid w:val="00793116"/>
    <w:rsid w:val="00793164"/>
    <w:rsid w:val="007931DB"/>
    <w:rsid w:val="0079353E"/>
    <w:rsid w:val="00793575"/>
    <w:rsid w:val="00793728"/>
    <w:rsid w:val="00793956"/>
    <w:rsid w:val="007939AC"/>
    <w:rsid w:val="00793A2E"/>
    <w:rsid w:val="00793ACD"/>
    <w:rsid w:val="00793AFD"/>
    <w:rsid w:val="00793B74"/>
    <w:rsid w:val="00793BEB"/>
    <w:rsid w:val="00793C5D"/>
    <w:rsid w:val="00793E61"/>
    <w:rsid w:val="007940EB"/>
    <w:rsid w:val="007942F6"/>
    <w:rsid w:val="007943D2"/>
    <w:rsid w:val="00794479"/>
    <w:rsid w:val="0079466C"/>
    <w:rsid w:val="00794857"/>
    <w:rsid w:val="00794872"/>
    <w:rsid w:val="007948DE"/>
    <w:rsid w:val="007949E5"/>
    <w:rsid w:val="00794C12"/>
    <w:rsid w:val="00794E5A"/>
    <w:rsid w:val="00794E87"/>
    <w:rsid w:val="00795021"/>
    <w:rsid w:val="00795129"/>
    <w:rsid w:val="0079519A"/>
    <w:rsid w:val="007951F9"/>
    <w:rsid w:val="00795223"/>
    <w:rsid w:val="00795260"/>
    <w:rsid w:val="007953D7"/>
    <w:rsid w:val="007953F9"/>
    <w:rsid w:val="00795592"/>
    <w:rsid w:val="00795735"/>
    <w:rsid w:val="00795861"/>
    <w:rsid w:val="00795A4D"/>
    <w:rsid w:val="00795DA1"/>
    <w:rsid w:val="00795DDD"/>
    <w:rsid w:val="007960E1"/>
    <w:rsid w:val="00796140"/>
    <w:rsid w:val="007965D7"/>
    <w:rsid w:val="00796647"/>
    <w:rsid w:val="007966CE"/>
    <w:rsid w:val="0079672E"/>
    <w:rsid w:val="007968D0"/>
    <w:rsid w:val="007969DC"/>
    <w:rsid w:val="00796A55"/>
    <w:rsid w:val="00796A9A"/>
    <w:rsid w:val="00796AF0"/>
    <w:rsid w:val="00796C78"/>
    <w:rsid w:val="00796C91"/>
    <w:rsid w:val="00796CCF"/>
    <w:rsid w:val="00796DF1"/>
    <w:rsid w:val="00796E29"/>
    <w:rsid w:val="00796EE5"/>
    <w:rsid w:val="0079705A"/>
    <w:rsid w:val="0079709A"/>
    <w:rsid w:val="007971CB"/>
    <w:rsid w:val="007972A9"/>
    <w:rsid w:val="007972EC"/>
    <w:rsid w:val="00797395"/>
    <w:rsid w:val="007976C0"/>
    <w:rsid w:val="007976E4"/>
    <w:rsid w:val="007976E6"/>
    <w:rsid w:val="00797705"/>
    <w:rsid w:val="00797711"/>
    <w:rsid w:val="00797843"/>
    <w:rsid w:val="00797B22"/>
    <w:rsid w:val="00797ECC"/>
    <w:rsid w:val="007A0180"/>
    <w:rsid w:val="007A0237"/>
    <w:rsid w:val="007A02B8"/>
    <w:rsid w:val="007A02EA"/>
    <w:rsid w:val="007A0391"/>
    <w:rsid w:val="007A03AE"/>
    <w:rsid w:val="007A050F"/>
    <w:rsid w:val="007A06F8"/>
    <w:rsid w:val="007A075E"/>
    <w:rsid w:val="007A0928"/>
    <w:rsid w:val="007A0994"/>
    <w:rsid w:val="007A0A15"/>
    <w:rsid w:val="007A0C5B"/>
    <w:rsid w:val="007A0FAA"/>
    <w:rsid w:val="007A12DF"/>
    <w:rsid w:val="007A1510"/>
    <w:rsid w:val="007A1A6B"/>
    <w:rsid w:val="007A1C5F"/>
    <w:rsid w:val="007A1F45"/>
    <w:rsid w:val="007A1FE3"/>
    <w:rsid w:val="007A208D"/>
    <w:rsid w:val="007A21C7"/>
    <w:rsid w:val="007A2347"/>
    <w:rsid w:val="007A2412"/>
    <w:rsid w:val="007A25C9"/>
    <w:rsid w:val="007A26DC"/>
    <w:rsid w:val="007A2827"/>
    <w:rsid w:val="007A2AD0"/>
    <w:rsid w:val="007A2B3A"/>
    <w:rsid w:val="007A2E92"/>
    <w:rsid w:val="007A2FC9"/>
    <w:rsid w:val="007A2FDE"/>
    <w:rsid w:val="007A3007"/>
    <w:rsid w:val="007A322D"/>
    <w:rsid w:val="007A34B5"/>
    <w:rsid w:val="007A35FE"/>
    <w:rsid w:val="007A38FC"/>
    <w:rsid w:val="007A3AA9"/>
    <w:rsid w:val="007A3AC9"/>
    <w:rsid w:val="007A3B48"/>
    <w:rsid w:val="007A3B91"/>
    <w:rsid w:val="007A3CE1"/>
    <w:rsid w:val="007A404A"/>
    <w:rsid w:val="007A41FD"/>
    <w:rsid w:val="007A43CD"/>
    <w:rsid w:val="007A43D1"/>
    <w:rsid w:val="007A458F"/>
    <w:rsid w:val="007A4692"/>
    <w:rsid w:val="007A4695"/>
    <w:rsid w:val="007A4910"/>
    <w:rsid w:val="007A49E3"/>
    <w:rsid w:val="007A4A12"/>
    <w:rsid w:val="007A4B1F"/>
    <w:rsid w:val="007A4BD9"/>
    <w:rsid w:val="007A4C8F"/>
    <w:rsid w:val="007A4CDA"/>
    <w:rsid w:val="007A4E3E"/>
    <w:rsid w:val="007A4E7B"/>
    <w:rsid w:val="007A4EEE"/>
    <w:rsid w:val="007A4F9D"/>
    <w:rsid w:val="007A500D"/>
    <w:rsid w:val="007A54C9"/>
    <w:rsid w:val="007A553E"/>
    <w:rsid w:val="007A56A5"/>
    <w:rsid w:val="007A56FB"/>
    <w:rsid w:val="007A57DB"/>
    <w:rsid w:val="007A581F"/>
    <w:rsid w:val="007A590C"/>
    <w:rsid w:val="007A5A30"/>
    <w:rsid w:val="007A5AB8"/>
    <w:rsid w:val="007A5B0E"/>
    <w:rsid w:val="007A5BDE"/>
    <w:rsid w:val="007A5D1F"/>
    <w:rsid w:val="007A5D43"/>
    <w:rsid w:val="007A5DE2"/>
    <w:rsid w:val="007A5DE4"/>
    <w:rsid w:val="007A5F55"/>
    <w:rsid w:val="007A6073"/>
    <w:rsid w:val="007A618C"/>
    <w:rsid w:val="007A6542"/>
    <w:rsid w:val="007A65AF"/>
    <w:rsid w:val="007A663B"/>
    <w:rsid w:val="007A6741"/>
    <w:rsid w:val="007A6917"/>
    <w:rsid w:val="007A6C05"/>
    <w:rsid w:val="007A6DFF"/>
    <w:rsid w:val="007A6E3E"/>
    <w:rsid w:val="007A724B"/>
    <w:rsid w:val="007A7442"/>
    <w:rsid w:val="007A757A"/>
    <w:rsid w:val="007A76F4"/>
    <w:rsid w:val="007A781F"/>
    <w:rsid w:val="007A7BDF"/>
    <w:rsid w:val="007A7C4A"/>
    <w:rsid w:val="007A7C8D"/>
    <w:rsid w:val="007A7ECB"/>
    <w:rsid w:val="007B0139"/>
    <w:rsid w:val="007B0357"/>
    <w:rsid w:val="007B0378"/>
    <w:rsid w:val="007B0424"/>
    <w:rsid w:val="007B055B"/>
    <w:rsid w:val="007B06AE"/>
    <w:rsid w:val="007B07B9"/>
    <w:rsid w:val="007B08A3"/>
    <w:rsid w:val="007B0C7D"/>
    <w:rsid w:val="007B0CF3"/>
    <w:rsid w:val="007B0E60"/>
    <w:rsid w:val="007B0F63"/>
    <w:rsid w:val="007B0F89"/>
    <w:rsid w:val="007B0FF9"/>
    <w:rsid w:val="007B114F"/>
    <w:rsid w:val="007B116E"/>
    <w:rsid w:val="007B11A2"/>
    <w:rsid w:val="007B13BC"/>
    <w:rsid w:val="007B13C6"/>
    <w:rsid w:val="007B1758"/>
    <w:rsid w:val="007B17EB"/>
    <w:rsid w:val="007B1897"/>
    <w:rsid w:val="007B1E93"/>
    <w:rsid w:val="007B232A"/>
    <w:rsid w:val="007B2503"/>
    <w:rsid w:val="007B251D"/>
    <w:rsid w:val="007B25B7"/>
    <w:rsid w:val="007B2930"/>
    <w:rsid w:val="007B29C5"/>
    <w:rsid w:val="007B29F9"/>
    <w:rsid w:val="007B2B38"/>
    <w:rsid w:val="007B2CD5"/>
    <w:rsid w:val="007B2E07"/>
    <w:rsid w:val="007B2EC9"/>
    <w:rsid w:val="007B2FF0"/>
    <w:rsid w:val="007B3000"/>
    <w:rsid w:val="007B3435"/>
    <w:rsid w:val="007B345F"/>
    <w:rsid w:val="007B3477"/>
    <w:rsid w:val="007B34A4"/>
    <w:rsid w:val="007B3773"/>
    <w:rsid w:val="007B37CA"/>
    <w:rsid w:val="007B3806"/>
    <w:rsid w:val="007B3901"/>
    <w:rsid w:val="007B3B16"/>
    <w:rsid w:val="007B3B5D"/>
    <w:rsid w:val="007B4087"/>
    <w:rsid w:val="007B4129"/>
    <w:rsid w:val="007B4269"/>
    <w:rsid w:val="007B44DC"/>
    <w:rsid w:val="007B44E4"/>
    <w:rsid w:val="007B463A"/>
    <w:rsid w:val="007B469B"/>
    <w:rsid w:val="007B4935"/>
    <w:rsid w:val="007B49F9"/>
    <w:rsid w:val="007B4AEB"/>
    <w:rsid w:val="007B4BBA"/>
    <w:rsid w:val="007B4D28"/>
    <w:rsid w:val="007B4DE7"/>
    <w:rsid w:val="007B4DFD"/>
    <w:rsid w:val="007B508F"/>
    <w:rsid w:val="007B51BD"/>
    <w:rsid w:val="007B52AE"/>
    <w:rsid w:val="007B5435"/>
    <w:rsid w:val="007B569B"/>
    <w:rsid w:val="007B5701"/>
    <w:rsid w:val="007B5744"/>
    <w:rsid w:val="007B578B"/>
    <w:rsid w:val="007B57D2"/>
    <w:rsid w:val="007B591E"/>
    <w:rsid w:val="007B5CF1"/>
    <w:rsid w:val="007B5D38"/>
    <w:rsid w:val="007B5D43"/>
    <w:rsid w:val="007B5D87"/>
    <w:rsid w:val="007B5E65"/>
    <w:rsid w:val="007B5EA8"/>
    <w:rsid w:val="007B60F0"/>
    <w:rsid w:val="007B60F3"/>
    <w:rsid w:val="007B6800"/>
    <w:rsid w:val="007B6968"/>
    <w:rsid w:val="007B6B6E"/>
    <w:rsid w:val="007B6C66"/>
    <w:rsid w:val="007B6C79"/>
    <w:rsid w:val="007B6D5A"/>
    <w:rsid w:val="007B6ED8"/>
    <w:rsid w:val="007B71F0"/>
    <w:rsid w:val="007B7232"/>
    <w:rsid w:val="007B7264"/>
    <w:rsid w:val="007B731A"/>
    <w:rsid w:val="007B76E1"/>
    <w:rsid w:val="007B7709"/>
    <w:rsid w:val="007B797A"/>
    <w:rsid w:val="007B7AFC"/>
    <w:rsid w:val="007B7D24"/>
    <w:rsid w:val="007B7DE7"/>
    <w:rsid w:val="007B7E88"/>
    <w:rsid w:val="007B7FEA"/>
    <w:rsid w:val="007C004A"/>
    <w:rsid w:val="007C0076"/>
    <w:rsid w:val="007C0127"/>
    <w:rsid w:val="007C01DE"/>
    <w:rsid w:val="007C03A5"/>
    <w:rsid w:val="007C0740"/>
    <w:rsid w:val="007C079E"/>
    <w:rsid w:val="007C0897"/>
    <w:rsid w:val="007C0AEA"/>
    <w:rsid w:val="007C0B4F"/>
    <w:rsid w:val="007C0E0C"/>
    <w:rsid w:val="007C109E"/>
    <w:rsid w:val="007C10C8"/>
    <w:rsid w:val="007C10D0"/>
    <w:rsid w:val="007C1139"/>
    <w:rsid w:val="007C13FF"/>
    <w:rsid w:val="007C1555"/>
    <w:rsid w:val="007C15AB"/>
    <w:rsid w:val="007C1729"/>
    <w:rsid w:val="007C18EC"/>
    <w:rsid w:val="007C1A01"/>
    <w:rsid w:val="007C1DBB"/>
    <w:rsid w:val="007C1E59"/>
    <w:rsid w:val="007C1E7A"/>
    <w:rsid w:val="007C1EF7"/>
    <w:rsid w:val="007C1F24"/>
    <w:rsid w:val="007C1FF4"/>
    <w:rsid w:val="007C203B"/>
    <w:rsid w:val="007C214D"/>
    <w:rsid w:val="007C2153"/>
    <w:rsid w:val="007C22DC"/>
    <w:rsid w:val="007C250A"/>
    <w:rsid w:val="007C2972"/>
    <w:rsid w:val="007C299D"/>
    <w:rsid w:val="007C2A1B"/>
    <w:rsid w:val="007C2B44"/>
    <w:rsid w:val="007C2C66"/>
    <w:rsid w:val="007C2E5E"/>
    <w:rsid w:val="007C2EFF"/>
    <w:rsid w:val="007C30A7"/>
    <w:rsid w:val="007C30EC"/>
    <w:rsid w:val="007C3354"/>
    <w:rsid w:val="007C345D"/>
    <w:rsid w:val="007C35F0"/>
    <w:rsid w:val="007C3770"/>
    <w:rsid w:val="007C3772"/>
    <w:rsid w:val="007C3791"/>
    <w:rsid w:val="007C37B6"/>
    <w:rsid w:val="007C3802"/>
    <w:rsid w:val="007C38FA"/>
    <w:rsid w:val="007C3ABA"/>
    <w:rsid w:val="007C3CAD"/>
    <w:rsid w:val="007C3DC5"/>
    <w:rsid w:val="007C3E16"/>
    <w:rsid w:val="007C3EEC"/>
    <w:rsid w:val="007C4441"/>
    <w:rsid w:val="007C44AA"/>
    <w:rsid w:val="007C4787"/>
    <w:rsid w:val="007C4A09"/>
    <w:rsid w:val="007C4A42"/>
    <w:rsid w:val="007C4ACD"/>
    <w:rsid w:val="007C4C0F"/>
    <w:rsid w:val="007C4CA6"/>
    <w:rsid w:val="007C4D3E"/>
    <w:rsid w:val="007C4DC7"/>
    <w:rsid w:val="007C4EE3"/>
    <w:rsid w:val="007C4F74"/>
    <w:rsid w:val="007C4FB4"/>
    <w:rsid w:val="007C4FC8"/>
    <w:rsid w:val="007C5199"/>
    <w:rsid w:val="007C530D"/>
    <w:rsid w:val="007C5414"/>
    <w:rsid w:val="007C544B"/>
    <w:rsid w:val="007C54F2"/>
    <w:rsid w:val="007C5510"/>
    <w:rsid w:val="007C567D"/>
    <w:rsid w:val="007C57DC"/>
    <w:rsid w:val="007C57FC"/>
    <w:rsid w:val="007C5A87"/>
    <w:rsid w:val="007C5AF5"/>
    <w:rsid w:val="007C5D21"/>
    <w:rsid w:val="007C5DCE"/>
    <w:rsid w:val="007C5DE0"/>
    <w:rsid w:val="007C5ECE"/>
    <w:rsid w:val="007C5FF6"/>
    <w:rsid w:val="007C6064"/>
    <w:rsid w:val="007C60B5"/>
    <w:rsid w:val="007C61FB"/>
    <w:rsid w:val="007C623C"/>
    <w:rsid w:val="007C638D"/>
    <w:rsid w:val="007C63AC"/>
    <w:rsid w:val="007C644F"/>
    <w:rsid w:val="007C6475"/>
    <w:rsid w:val="007C6482"/>
    <w:rsid w:val="007C64B0"/>
    <w:rsid w:val="007C64CF"/>
    <w:rsid w:val="007C6701"/>
    <w:rsid w:val="007C6804"/>
    <w:rsid w:val="007C6CD9"/>
    <w:rsid w:val="007C6D0F"/>
    <w:rsid w:val="007C6DDA"/>
    <w:rsid w:val="007C6F06"/>
    <w:rsid w:val="007C7063"/>
    <w:rsid w:val="007C7175"/>
    <w:rsid w:val="007C71E3"/>
    <w:rsid w:val="007C7285"/>
    <w:rsid w:val="007C7391"/>
    <w:rsid w:val="007C74C4"/>
    <w:rsid w:val="007C75D1"/>
    <w:rsid w:val="007C7654"/>
    <w:rsid w:val="007C7876"/>
    <w:rsid w:val="007C79DC"/>
    <w:rsid w:val="007C7A2C"/>
    <w:rsid w:val="007C7B77"/>
    <w:rsid w:val="007C7F7F"/>
    <w:rsid w:val="007D0003"/>
    <w:rsid w:val="007D007D"/>
    <w:rsid w:val="007D0152"/>
    <w:rsid w:val="007D0172"/>
    <w:rsid w:val="007D0261"/>
    <w:rsid w:val="007D0385"/>
    <w:rsid w:val="007D0459"/>
    <w:rsid w:val="007D04D5"/>
    <w:rsid w:val="007D051C"/>
    <w:rsid w:val="007D062A"/>
    <w:rsid w:val="007D064E"/>
    <w:rsid w:val="007D0840"/>
    <w:rsid w:val="007D0863"/>
    <w:rsid w:val="007D089A"/>
    <w:rsid w:val="007D0B7E"/>
    <w:rsid w:val="007D0BE2"/>
    <w:rsid w:val="007D0CD0"/>
    <w:rsid w:val="007D0DA8"/>
    <w:rsid w:val="007D0E13"/>
    <w:rsid w:val="007D1012"/>
    <w:rsid w:val="007D1075"/>
    <w:rsid w:val="007D107F"/>
    <w:rsid w:val="007D10F2"/>
    <w:rsid w:val="007D12C0"/>
    <w:rsid w:val="007D1520"/>
    <w:rsid w:val="007D1556"/>
    <w:rsid w:val="007D1724"/>
    <w:rsid w:val="007D178F"/>
    <w:rsid w:val="007D179F"/>
    <w:rsid w:val="007D1B3F"/>
    <w:rsid w:val="007D1BF4"/>
    <w:rsid w:val="007D1C69"/>
    <w:rsid w:val="007D1F3E"/>
    <w:rsid w:val="007D207C"/>
    <w:rsid w:val="007D2665"/>
    <w:rsid w:val="007D2691"/>
    <w:rsid w:val="007D27C0"/>
    <w:rsid w:val="007D29FD"/>
    <w:rsid w:val="007D2B07"/>
    <w:rsid w:val="007D2B24"/>
    <w:rsid w:val="007D2CAE"/>
    <w:rsid w:val="007D2DA4"/>
    <w:rsid w:val="007D2DE7"/>
    <w:rsid w:val="007D2EAF"/>
    <w:rsid w:val="007D2EE1"/>
    <w:rsid w:val="007D3225"/>
    <w:rsid w:val="007D323B"/>
    <w:rsid w:val="007D3325"/>
    <w:rsid w:val="007D3529"/>
    <w:rsid w:val="007D3591"/>
    <w:rsid w:val="007D3925"/>
    <w:rsid w:val="007D3DF9"/>
    <w:rsid w:val="007D3E60"/>
    <w:rsid w:val="007D3EA3"/>
    <w:rsid w:val="007D4133"/>
    <w:rsid w:val="007D437C"/>
    <w:rsid w:val="007D43DA"/>
    <w:rsid w:val="007D44E7"/>
    <w:rsid w:val="007D4628"/>
    <w:rsid w:val="007D4914"/>
    <w:rsid w:val="007D4A44"/>
    <w:rsid w:val="007D4B11"/>
    <w:rsid w:val="007D4C8C"/>
    <w:rsid w:val="007D4CBC"/>
    <w:rsid w:val="007D4D43"/>
    <w:rsid w:val="007D5056"/>
    <w:rsid w:val="007D5265"/>
    <w:rsid w:val="007D52DA"/>
    <w:rsid w:val="007D5455"/>
    <w:rsid w:val="007D551C"/>
    <w:rsid w:val="007D5550"/>
    <w:rsid w:val="007D56A6"/>
    <w:rsid w:val="007D5823"/>
    <w:rsid w:val="007D58F4"/>
    <w:rsid w:val="007D5B2B"/>
    <w:rsid w:val="007D5BF5"/>
    <w:rsid w:val="007D5D15"/>
    <w:rsid w:val="007D5DB9"/>
    <w:rsid w:val="007D5E53"/>
    <w:rsid w:val="007D5F78"/>
    <w:rsid w:val="007D675B"/>
    <w:rsid w:val="007D6964"/>
    <w:rsid w:val="007D69A3"/>
    <w:rsid w:val="007D6AC6"/>
    <w:rsid w:val="007D6AD2"/>
    <w:rsid w:val="007D6B9F"/>
    <w:rsid w:val="007D6C59"/>
    <w:rsid w:val="007D6CA7"/>
    <w:rsid w:val="007D6E49"/>
    <w:rsid w:val="007D6E99"/>
    <w:rsid w:val="007D6ED8"/>
    <w:rsid w:val="007D7082"/>
    <w:rsid w:val="007D723D"/>
    <w:rsid w:val="007D742E"/>
    <w:rsid w:val="007D75F8"/>
    <w:rsid w:val="007D77A8"/>
    <w:rsid w:val="007D77E5"/>
    <w:rsid w:val="007D782E"/>
    <w:rsid w:val="007D783A"/>
    <w:rsid w:val="007D7887"/>
    <w:rsid w:val="007D7A9E"/>
    <w:rsid w:val="007D7B50"/>
    <w:rsid w:val="007D7BF9"/>
    <w:rsid w:val="007D7C9D"/>
    <w:rsid w:val="007D7CF4"/>
    <w:rsid w:val="007D7FBE"/>
    <w:rsid w:val="007E0056"/>
    <w:rsid w:val="007E008D"/>
    <w:rsid w:val="007E014B"/>
    <w:rsid w:val="007E018A"/>
    <w:rsid w:val="007E0282"/>
    <w:rsid w:val="007E0382"/>
    <w:rsid w:val="007E0557"/>
    <w:rsid w:val="007E06C0"/>
    <w:rsid w:val="007E0703"/>
    <w:rsid w:val="007E0918"/>
    <w:rsid w:val="007E0AE6"/>
    <w:rsid w:val="007E0F7E"/>
    <w:rsid w:val="007E0F8F"/>
    <w:rsid w:val="007E10FC"/>
    <w:rsid w:val="007E1257"/>
    <w:rsid w:val="007E146A"/>
    <w:rsid w:val="007E16F7"/>
    <w:rsid w:val="007E1897"/>
    <w:rsid w:val="007E19D2"/>
    <w:rsid w:val="007E1A22"/>
    <w:rsid w:val="007E1AE3"/>
    <w:rsid w:val="007E1B22"/>
    <w:rsid w:val="007E1C2B"/>
    <w:rsid w:val="007E1CDD"/>
    <w:rsid w:val="007E1D6D"/>
    <w:rsid w:val="007E1EBB"/>
    <w:rsid w:val="007E1F16"/>
    <w:rsid w:val="007E254A"/>
    <w:rsid w:val="007E254F"/>
    <w:rsid w:val="007E28D1"/>
    <w:rsid w:val="007E28F0"/>
    <w:rsid w:val="007E2904"/>
    <w:rsid w:val="007E299B"/>
    <w:rsid w:val="007E2A30"/>
    <w:rsid w:val="007E2AE8"/>
    <w:rsid w:val="007E2B0B"/>
    <w:rsid w:val="007E300B"/>
    <w:rsid w:val="007E3115"/>
    <w:rsid w:val="007E3195"/>
    <w:rsid w:val="007E31FD"/>
    <w:rsid w:val="007E3260"/>
    <w:rsid w:val="007E334F"/>
    <w:rsid w:val="007E3701"/>
    <w:rsid w:val="007E3727"/>
    <w:rsid w:val="007E375F"/>
    <w:rsid w:val="007E3794"/>
    <w:rsid w:val="007E39DF"/>
    <w:rsid w:val="007E3A47"/>
    <w:rsid w:val="007E3BD1"/>
    <w:rsid w:val="007E3BDB"/>
    <w:rsid w:val="007E3D6A"/>
    <w:rsid w:val="007E3DD5"/>
    <w:rsid w:val="007E3E1C"/>
    <w:rsid w:val="007E3F3C"/>
    <w:rsid w:val="007E402E"/>
    <w:rsid w:val="007E4070"/>
    <w:rsid w:val="007E4167"/>
    <w:rsid w:val="007E443E"/>
    <w:rsid w:val="007E4456"/>
    <w:rsid w:val="007E44CE"/>
    <w:rsid w:val="007E46F2"/>
    <w:rsid w:val="007E4759"/>
    <w:rsid w:val="007E4797"/>
    <w:rsid w:val="007E4826"/>
    <w:rsid w:val="007E482C"/>
    <w:rsid w:val="007E486B"/>
    <w:rsid w:val="007E4A9B"/>
    <w:rsid w:val="007E4B46"/>
    <w:rsid w:val="007E4BBE"/>
    <w:rsid w:val="007E4C5B"/>
    <w:rsid w:val="007E4D87"/>
    <w:rsid w:val="007E4DE1"/>
    <w:rsid w:val="007E4F3D"/>
    <w:rsid w:val="007E4F9B"/>
    <w:rsid w:val="007E5091"/>
    <w:rsid w:val="007E5156"/>
    <w:rsid w:val="007E5253"/>
    <w:rsid w:val="007E564E"/>
    <w:rsid w:val="007E572B"/>
    <w:rsid w:val="007E579B"/>
    <w:rsid w:val="007E57DE"/>
    <w:rsid w:val="007E59E3"/>
    <w:rsid w:val="007E5A45"/>
    <w:rsid w:val="007E5B07"/>
    <w:rsid w:val="007E5C07"/>
    <w:rsid w:val="007E5CBA"/>
    <w:rsid w:val="007E5D38"/>
    <w:rsid w:val="007E5D5E"/>
    <w:rsid w:val="007E5E2E"/>
    <w:rsid w:val="007E5E53"/>
    <w:rsid w:val="007E5F14"/>
    <w:rsid w:val="007E5F59"/>
    <w:rsid w:val="007E5FFD"/>
    <w:rsid w:val="007E60FD"/>
    <w:rsid w:val="007E61A7"/>
    <w:rsid w:val="007E628C"/>
    <w:rsid w:val="007E6317"/>
    <w:rsid w:val="007E6503"/>
    <w:rsid w:val="007E6660"/>
    <w:rsid w:val="007E66C8"/>
    <w:rsid w:val="007E673A"/>
    <w:rsid w:val="007E6795"/>
    <w:rsid w:val="007E6841"/>
    <w:rsid w:val="007E6859"/>
    <w:rsid w:val="007E68CE"/>
    <w:rsid w:val="007E68D8"/>
    <w:rsid w:val="007E6906"/>
    <w:rsid w:val="007E6BF6"/>
    <w:rsid w:val="007E6DD6"/>
    <w:rsid w:val="007E6E43"/>
    <w:rsid w:val="007E6ECB"/>
    <w:rsid w:val="007E6FB5"/>
    <w:rsid w:val="007E71B6"/>
    <w:rsid w:val="007E720A"/>
    <w:rsid w:val="007E7330"/>
    <w:rsid w:val="007E7393"/>
    <w:rsid w:val="007E73F8"/>
    <w:rsid w:val="007E741D"/>
    <w:rsid w:val="007E742E"/>
    <w:rsid w:val="007E7500"/>
    <w:rsid w:val="007E7562"/>
    <w:rsid w:val="007E779E"/>
    <w:rsid w:val="007E7855"/>
    <w:rsid w:val="007E79F1"/>
    <w:rsid w:val="007E7A38"/>
    <w:rsid w:val="007E7BCB"/>
    <w:rsid w:val="007E7FC7"/>
    <w:rsid w:val="007F0039"/>
    <w:rsid w:val="007F0365"/>
    <w:rsid w:val="007F07C7"/>
    <w:rsid w:val="007F07CF"/>
    <w:rsid w:val="007F083E"/>
    <w:rsid w:val="007F08E0"/>
    <w:rsid w:val="007F0A5D"/>
    <w:rsid w:val="007F0EA3"/>
    <w:rsid w:val="007F1452"/>
    <w:rsid w:val="007F1530"/>
    <w:rsid w:val="007F162E"/>
    <w:rsid w:val="007F164A"/>
    <w:rsid w:val="007F1740"/>
    <w:rsid w:val="007F17FF"/>
    <w:rsid w:val="007F1975"/>
    <w:rsid w:val="007F1B13"/>
    <w:rsid w:val="007F1B17"/>
    <w:rsid w:val="007F1B1C"/>
    <w:rsid w:val="007F1B4A"/>
    <w:rsid w:val="007F1B52"/>
    <w:rsid w:val="007F1BDD"/>
    <w:rsid w:val="007F1CD5"/>
    <w:rsid w:val="007F1CF2"/>
    <w:rsid w:val="007F22D7"/>
    <w:rsid w:val="007F258C"/>
    <w:rsid w:val="007F26E6"/>
    <w:rsid w:val="007F270A"/>
    <w:rsid w:val="007F2716"/>
    <w:rsid w:val="007F2941"/>
    <w:rsid w:val="007F2C1E"/>
    <w:rsid w:val="007F2F91"/>
    <w:rsid w:val="007F2FCE"/>
    <w:rsid w:val="007F30EF"/>
    <w:rsid w:val="007F3265"/>
    <w:rsid w:val="007F32B4"/>
    <w:rsid w:val="007F32D4"/>
    <w:rsid w:val="007F3300"/>
    <w:rsid w:val="007F338B"/>
    <w:rsid w:val="007F34A5"/>
    <w:rsid w:val="007F34E9"/>
    <w:rsid w:val="007F350C"/>
    <w:rsid w:val="007F39FD"/>
    <w:rsid w:val="007F3B72"/>
    <w:rsid w:val="007F3CCD"/>
    <w:rsid w:val="007F3D16"/>
    <w:rsid w:val="007F3F13"/>
    <w:rsid w:val="007F4020"/>
    <w:rsid w:val="007F40DA"/>
    <w:rsid w:val="007F4181"/>
    <w:rsid w:val="007F41E8"/>
    <w:rsid w:val="007F421E"/>
    <w:rsid w:val="007F43D7"/>
    <w:rsid w:val="007F4648"/>
    <w:rsid w:val="007F47C6"/>
    <w:rsid w:val="007F4888"/>
    <w:rsid w:val="007F4E1E"/>
    <w:rsid w:val="007F4E64"/>
    <w:rsid w:val="007F4EC4"/>
    <w:rsid w:val="007F4F0F"/>
    <w:rsid w:val="007F5118"/>
    <w:rsid w:val="007F51E2"/>
    <w:rsid w:val="007F5269"/>
    <w:rsid w:val="007F5284"/>
    <w:rsid w:val="007F5348"/>
    <w:rsid w:val="007F5445"/>
    <w:rsid w:val="007F5462"/>
    <w:rsid w:val="007F5492"/>
    <w:rsid w:val="007F54C3"/>
    <w:rsid w:val="007F553A"/>
    <w:rsid w:val="007F5669"/>
    <w:rsid w:val="007F56FB"/>
    <w:rsid w:val="007F5814"/>
    <w:rsid w:val="007F5B65"/>
    <w:rsid w:val="007F5EBF"/>
    <w:rsid w:val="007F5FA0"/>
    <w:rsid w:val="007F6139"/>
    <w:rsid w:val="007F61E8"/>
    <w:rsid w:val="007F6224"/>
    <w:rsid w:val="007F64C3"/>
    <w:rsid w:val="007F6574"/>
    <w:rsid w:val="007F66D3"/>
    <w:rsid w:val="007F6788"/>
    <w:rsid w:val="007F67BA"/>
    <w:rsid w:val="007F67EA"/>
    <w:rsid w:val="007F699F"/>
    <w:rsid w:val="007F6C35"/>
    <w:rsid w:val="007F7157"/>
    <w:rsid w:val="007F71E0"/>
    <w:rsid w:val="007F7650"/>
    <w:rsid w:val="007F767A"/>
    <w:rsid w:val="007F7848"/>
    <w:rsid w:val="007F787D"/>
    <w:rsid w:val="007F7897"/>
    <w:rsid w:val="007F7A41"/>
    <w:rsid w:val="007F7AD1"/>
    <w:rsid w:val="007F7CAD"/>
    <w:rsid w:val="007F7CBF"/>
    <w:rsid w:val="007F7D51"/>
    <w:rsid w:val="007F7E5F"/>
    <w:rsid w:val="008000DE"/>
    <w:rsid w:val="008003E2"/>
    <w:rsid w:val="0080053D"/>
    <w:rsid w:val="00800837"/>
    <w:rsid w:val="00800C0D"/>
    <w:rsid w:val="00800D34"/>
    <w:rsid w:val="00800EB9"/>
    <w:rsid w:val="00800EC5"/>
    <w:rsid w:val="00800EE3"/>
    <w:rsid w:val="00800FA6"/>
    <w:rsid w:val="00801070"/>
    <w:rsid w:val="0080112D"/>
    <w:rsid w:val="0080112E"/>
    <w:rsid w:val="00801171"/>
    <w:rsid w:val="00801402"/>
    <w:rsid w:val="0080159C"/>
    <w:rsid w:val="008015D2"/>
    <w:rsid w:val="00801669"/>
    <w:rsid w:val="00801695"/>
    <w:rsid w:val="008018EC"/>
    <w:rsid w:val="00801A35"/>
    <w:rsid w:val="00801B3F"/>
    <w:rsid w:val="00801B8D"/>
    <w:rsid w:val="00801C44"/>
    <w:rsid w:val="00801CE6"/>
    <w:rsid w:val="00801E33"/>
    <w:rsid w:val="00801F7C"/>
    <w:rsid w:val="00801FE9"/>
    <w:rsid w:val="008020AB"/>
    <w:rsid w:val="00802373"/>
    <w:rsid w:val="008023CC"/>
    <w:rsid w:val="008025AB"/>
    <w:rsid w:val="0080269F"/>
    <w:rsid w:val="00802754"/>
    <w:rsid w:val="008027C1"/>
    <w:rsid w:val="0080283D"/>
    <w:rsid w:val="0080294E"/>
    <w:rsid w:val="00802AD6"/>
    <w:rsid w:val="00802D7E"/>
    <w:rsid w:val="00802DA2"/>
    <w:rsid w:val="00802DB7"/>
    <w:rsid w:val="00802E74"/>
    <w:rsid w:val="00802EE9"/>
    <w:rsid w:val="00802FE4"/>
    <w:rsid w:val="008031EF"/>
    <w:rsid w:val="0080366D"/>
    <w:rsid w:val="0080376B"/>
    <w:rsid w:val="008037F6"/>
    <w:rsid w:val="0080389D"/>
    <w:rsid w:val="00803A3A"/>
    <w:rsid w:val="00803A3D"/>
    <w:rsid w:val="00803B36"/>
    <w:rsid w:val="00803D02"/>
    <w:rsid w:val="00803D95"/>
    <w:rsid w:val="00803E34"/>
    <w:rsid w:val="00803EAD"/>
    <w:rsid w:val="00803FC9"/>
    <w:rsid w:val="00804025"/>
    <w:rsid w:val="00804099"/>
    <w:rsid w:val="00804184"/>
    <w:rsid w:val="00804393"/>
    <w:rsid w:val="00804430"/>
    <w:rsid w:val="008044AF"/>
    <w:rsid w:val="008044B6"/>
    <w:rsid w:val="008044D1"/>
    <w:rsid w:val="00804838"/>
    <w:rsid w:val="00804841"/>
    <w:rsid w:val="00804869"/>
    <w:rsid w:val="00804AFF"/>
    <w:rsid w:val="00804BCD"/>
    <w:rsid w:val="00804BFA"/>
    <w:rsid w:val="00804CE3"/>
    <w:rsid w:val="00804ECB"/>
    <w:rsid w:val="00804FFF"/>
    <w:rsid w:val="0080500B"/>
    <w:rsid w:val="0080506B"/>
    <w:rsid w:val="00805108"/>
    <w:rsid w:val="00805139"/>
    <w:rsid w:val="00805208"/>
    <w:rsid w:val="0080536C"/>
    <w:rsid w:val="0080563D"/>
    <w:rsid w:val="0080578E"/>
    <w:rsid w:val="008057BE"/>
    <w:rsid w:val="00805810"/>
    <w:rsid w:val="008058C6"/>
    <w:rsid w:val="00805B74"/>
    <w:rsid w:val="00805EBE"/>
    <w:rsid w:val="008061F7"/>
    <w:rsid w:val="0080637A"/>
    <w:rsid w:val="00806635"/>
    <w:rsid w:val="00806841"/>
    <w:rsid w:val="00806E4F"/>
    <w:rsid w:val="00806E80"/>
    <w:rsid w:val="00806F53"/>
    <w:rsid w:val="00807132"/>
    <w:rsid w:val="00807215"/>
    <w:rsid w:val="008073BC"/>
    <w:rsid w:val="0080741D"/>
    <w:rsid w:val="008074CD"/>
    <w:rsid w:val="00807611"/>
    <w:rsid w:val="008076B2"/>
    <w:rsid w:val="00807BA4"/>
    <w:rsid w:val="00807C39"/>
    <w:rsid w:val="00807DFB"/>
    <w:rsid w:val="00807FF8"/>
    <w:rsid w:val="00810052"/>
    <w:rsid w:val="0081037E"/>
    <w:rsid w:val="008104CA"/>
    <w:rsid w:val="00810616"/>
    <w:rsid w:val="0081071B"/>
    <w:rsid w:val="00810809"/>
    <w:rsid w:val="0081080A"/>
    <w:rsid w:val="00810916"/>
    <w:rsid w:val="00810A88"/>
    <w:rsid w:val="00810EA8"/>
    <w:rsid w:val="00811109"/>
    <w:rsid w:val="00811267"/>
    <w:rsid w:val="0081142E"/>
    <w:rsid w:val="008118D4"/>
    <w:rsid w:val="00811B26"/>
    <w:rsid w:val="00811B47"/>
    <w:rsid w:val="00811C1B"/>
    <w:rsid w:val="00811C54"/>
    <w:rsid w:val="00811E89"/>
    <w:rsid w:val="008120BD"/>
    <w:rsid w:val="008121A4"/>
    <w:rsid w:val="008121F3"/>
    <w:rsid w:val="0081255D"/>
    <w:rsid w:val="00812622"/>
    <w:rsid w:val="0081284C"/>
    <w:rsid w:val="00812CCA"/>
    <w:rsid w:val="008130EC"/>
    <w:rsid w:val="008132E5"/>
    <w:rsid w:val="00813327"/>
    <w:rsid w:val="00813655"/>
    <w:rsid w:val="008138A5"/>
    <w:rsid w:val="00813A20"/>
    <w:rsid w:val="00813CFD"/>
    <w:rsid w:val="00813F5C"/>
    <w:rsid w:val="00813FA4"/>
    <w:rsid w:val="00813FE5"/>
    <w:rsid w:val="00814153"/>
    <w:rsid w:val="008142CA"/>
    <w:rsid w:val="00814698"/>
    <w:rsid w:val="008146C6"/>
    <w:rsid w:val="00814908"/>
    <w:rsid w:val="0081491E"/>
    <w:rsid w:val="00814BD6"/>
    <w:rsid w:val="00814C94"/>
    <w:rsid w:val="00814D0E"/>
    <w:rsid w:val="00814EB1"/>
    <w:rsid w:val="00814F5B"/>
    <w:rsid w:val="00815094"/>
    <w:rsid w:val="00815150"/>
    <w:rsid w:val="00815200"/>
    <w:rsid w:val="0081525B"/>
    <w:rsid w:val="0081549A"/>
    <w:rsid w:val="008154E9"/>
    <w:rsid w:val="0081566D"/>
    <w:rsid w:val="008157BD"/>
    <w:rsid w:val="008158BC"/>
    <w:rsid w:val="00815966"/>
    <w:rsid w:val="008159B9"/>
    <w:rsid w:val="00815A9C"/>
    <w:rsid w:val="00815C77"/>
    <w:rsid w:val="00815D23"/>
    <w:rsid w:val="008162A1"/>
    <w:rsid w:val="008162B1"/>
    <w:rsid w:val="00816336"/>
    <w:rsid w:val="0081644E"/>
    <w:rsid w:val="0081657A"/>
    <w:rsid w:val="008166AA"/>
    <w:rsid w:val="00816919"/>
    <w:rsid w:val="00816B42"/>
    <w:rsid w:val="00816C06"/>
    <w:rsid w:val="00817034"/>
    <w:rsid w:val="008171F9"/>
    <w:rsid w:val="0081728C"/>
    <w:rsid w:val="008173CE"/>
    <w:rsid w:val="008177E3"/>
    <w:rsid w:val="00817ABD"/>
    <w:rsid w:val="00817B49"/>
    <w:rsid w:val="00817BB1"/>
    <w:rsid w:val="00817D86"/>
    <w:rsid w:val="00817E06"/>
    <w:rsid w:val="00817E0F"/>
    <w:rsid w:val="008200A9"/>
    <w:rsid w:val="008200E5"/>
    <w:rsid w:val="00820252"/>
    <w:rsid w:val="0082045C"/>
    <w:rsid w:val="0082046F"/>
    <w:rsid w:val="0082049E"/>
    <w:rsid w:val="008204DA"/>
    <w:rsid w:val="0082053D"/>
    <w:rsid w:val="0082059F"/>
    <w:rsid w:val="00820618"/>
    <w:rsid w:val="00820662"/>
    <w:rsid w:val="008206FD"/>
    <w:rsid w:val="0082070E"/>
    <w:rsid w:val="0082087E"/>
    <w:rsid w:val="00820973"/>
    <w:rsid w:val="00820C7E"/>
    <w:rsid w:val="00820EE0"/>
    <w:rsid w:val="0082114E"/>
    <w:rsid w:val="008211FA"/>
    <w:rsid w:val="008212B1"/>
    <w:rsid w:val="008213A2"/>
    <w:rsid w:val="00821442"/>
    <w:rsid w:val="0082144B"/>
    <w:rsid w:val="0082153E"/>
    <w:rsid w:val="00821682"/>
    <w:rsid w:val="00821704"/>
    <w:rsid w:val="00821773"/>
    <w:rsid w:val="00821897"/>
    <w:rsid w:val="008219D5"/>
    <w:rsid w:val="00821BBB"/>
    <w:rsid w:val="00821BFD"/>
    <w:rsid w:val="00821CDB"/>
    <w:rsid w:val="00821CE4"/>
    <w:rsid w:val="00821ECD"/>
    <w:rsid w:val="00821F59"/>
    <w:rsid w:val="00821F66"/>
    <w:rsid w:val="00822159"/>
    <w:rsid w:val="00822215"/>
    <w:rsid w:val="00822265"/>
    <w:rsid w:val="0082229A"/>
    <w:rsid w:val="0082249E"/>
    <w:rsid w:val="00822571"/>
    <w:rsid w:val="008226F6"/>
    <w:rsid w:val="00822734"/>
    <w:rsid w:val="0082283A"/>
    <w:rsid w:val="008228EE"/>
    <w:rsid w:val="008229AE"/>
    <w:rsid w:val="00822A22"/>
    <w:rsid w:val="00822AC7"/>
    <w:rsid w:val="00822B14"/>
    <w:rsid w:val="00822B88"/>
    <w:rsid w:val="00822BC5"/>
    <w:rsid w:val="00822C0B"/>
    <w:rsid w:val="00822CB6"/>
    <w:rsid w:val="00822CE7"/>
    <w:rsid w:val="00822DB4"/>
    <w:rsid w:val="00822EF6"/>
    <w:rsid w:val="00822F4F"/>
    <w:rsid w:val="008230C5"/>
    <w:rsid w:val="0082316D"/>
    <w:rsid w:val="008231ED"/>
    <w:rsid w:val="008232EC"/>
    <w:rsid w:val="008234A4"/>
    <w:rsid w:val="0082358E"/>
    <w:rsid w:val="008235D8"/>
    <w:rsid w:val="00823843"/>
    <w:rsid w:val="0082388B"/>
    <w:rsid w:val="00823AB6"/>
    <w:rsid w:val="00823C16"/>
    <w:rsid w:val="00823C55"/>
    <w:rsid w:val="00823C80"/>
    <w:rsid w:val="00823DFE"/>
    <w:rsid w:val="00823E27"/>
    <w:rsid w:val="00823EC3"/>
    <w:rsid w:val="00824006"/>
    <w:rsid w:val="00824093"/>
    <w:rsid w:val="00824330"/>
    <w:rsid w:val="00824413"/>
    <w:rsid w:val="00824652"/>
    <w:rsid w:val="00824766"/>
    <w:rsid w:val="00824A37"/>
    <w:rsid w:val="00824A50"/>
    <w:rsid w:val="00824A5A"/>
    <w:rsid w:val="00824A60"/>
    <w:rsid w:val="00824B88"/>
    <w:rsid w:val="0082500B"/>
    <w:rsid w:val="0082512F"/>
    <w:rsid w:val="00825373"/>
    <w:rsid w:val="00825431"/>
    <w:rsid w:val="008254A1"/>
    <w:rsid w:val="00825516"/>
    <w:rsid w:val="00825697"/>
    <w:rsid w:val="0082579B"/>
    <w:rsid w:val="00825E29"/>
    <w:rsid w:val="00825F66"/>
    <w:rsid w:val="00825F7D"/>
    <w:rsid w:val="0082602E"/>
    <w:rsid w:val="008260B7"/>
    <w:rsid w:val="008260D7"/>
    <w:rsid w:val="0082641E"/>
    <w:rsid w:val="0082643F"/>
    <w:rsid w:val="008264C0"/>
    <w:rsid w:val="008264EF"/>
    <w:rsid w:val="0082670C"/>
    <w:rsid w:val="008268FD"/>
    <w:rsid w:val="0082694B"/>
    <w:rsid w:val="00826BE7"/>
    <w:rsid w:val="00826CB0"/>
    <w:rsid w:val="00826CBE"/>
    <w:rsid w:val="00826D2D"/>
    <w:rsid w:val="00826F6A"/>
    <w:rsid w:val="008270BF"/>
    <w:rsid w:val="00827256"/>
    <w:rsid w:val="008272BD"/>
    <w:rsid w:val="00827368"/>
    <w:rsid w:val="008273D3"/>
    <w:rsid w:val="008274D6"/>
    <w:rsid w:val="00827641"/>
    <w:rsid w:val="00827701"/>
    <w:rsid w:val="008277EA"/>
    <w:rsid w:val="00827A27"/>
    <w:rsid w:val="00827A37"/>
    <w:rsid w:val="00827DFF"/>
    <w:rsid w:val="00827E52"/>
    <w:rsid w:val="00827FBE"/>
    <w:rsid w:val="0083039E"/>
    <w:rsid w:val="008303C2"/>
    <w:rsid w:val="008303FC"/>
    <w:rsid w:val="0083044D"/>
    <w:rsid w:val="008304A5"/>
    <w:rsid w:val="008306BC"/>
    <w:rsid w:val="008308EA"/>
    <w:rsid w:val="0083096D"/>
    <w:rsid w:val="00830AC9"/>
    <w:rsid w:val="00830ADB"/>
    <w:rsid w:val="00830AF3"/>
    <w:rsid w:val="00830B96"/>
    <w:rsid w:val="00830D66"/>
    <w:rsid w:val="00830D69"/>
    <w:rsid w:val="00830DBA"/>
    <w:rsid w:val="00830E64"/>
    <w:rsid w:val="00830EC2"/>
    <w:rsid w:val="00831012"/>
    <w:rsid w:val="00831054"/>
    <w:rsid w:val="0083112D"/>
    <w:rsid w:val="0083156F"/>
    <w:rsid w:val="008315CD"/>
    <w:rsid w:val="0083188D"/>
    <w:rsid w:val="00831920"/>
    <w:rsid w:val="00831A23"/>
    <w:rsid w:val="00831AE6"/>
    <w:rsid w:val="00831B91"/>
    <w:rsid w:val="00831C08"/>
    <w:rsid w:val="00831CEF"/>
    <w:rsid w:val="00831D7D"/>
    <w:rsid w:val="00831DBF"/>
    <w:rsid w:val="00831DCC"/>
    <w:rsid w:val="00831E34"/>
    <w:rsid w:val="00831F82"/>
    <w:rsid w:val="00831F92"/>
    <w:rsid w:val="0083218C"/>
    <w:rsid w:val="008324FB"/>
    <w:rsid w:val="008327EB"/>
    <w:rsid w:val="008329AC"/>
    <w:rsid w:val="00832A0F"/>
    <w:rsid w:val="00832AEA"/>
    <w:rsid w:val="00832B91"/>
    <w:rsid w:val="00832BBE"/>
    <w:rsid w:val="00832C66"/>
    <w:rsid w:val="00832D0D"/>
    <w:rsid w:val="00832D51"/>
    <w:rsid w:val="00832D59"/>
    <w:rsid w:val="00832D6A"/>
    <w:rsid w:val="00832E35"/>
    <w:rsid w:val="00832E85"/>
    <w:rsid w:val="00832F9F"/>
    <w:rsid w:val="0083308F"/>
    <w:rsid w:val="00833139"/>
    <w:rsid w:val="0083320E"/>
    <w:rsid w:val="008334BD"/>
    <w:rsid w:val="0083350A"/>
    <w:rsid w:val="0083353B"/>
    <w:rsid w:val="008336B7"/>
    <w:rsid w:val="0083399D"/>
    <w:rsid w:val="00833A00"/>
    <w:rsid w:val="00833A08"/>
    <w:rsid w:val="00833AB3"/>
    <w:rsid w:val="00833CAF"/>
    <w:rsid w:val="00833E68"/>
    <w:rsid w:val="00833FB8"/>
    <w:rsid w:val="00833FC4"/>
    <w:rsid w:val="00834172"/>
    <w:rsid w:val="0083418E"/>
    <w:rsid w:val="0083441A"/>
    <w:rsid w:val="0083447F"/>
    <w:rsid w:val="00834578"/>
    <w:rsid w:val="008346AE"/>
    <w:rsid w:val="00834701"/>
    <w:rsid w:val="008347CD"/>
    <w:rsid w:val="00834815"/>
    <w:rsid w:val="008348E0"/>
    <w:rsid w:val="008349AE"/>
    <w:rsid w:val="00834CC7"/>
    <w:rsid w:val="00834D65"/>
    <w:rsid w:val="00834E2A"/>
    <w:rsid w:val="00834E81"/>
    <w:rsid w:val="00835056"/>
    <w:rsid w:val="008350A8"/>
    <w:rsid w:val="00835505"/>
    <w:rsid w:val="008356E5"/>
    <w:rsid w:val="00835A40"/>
    <w:rsid w:val="00835F33"/>
    <w:rsid w:val="00835FF8"/>
    <w:rsid w:val="00836081"/>
    <w:rsid w:val="00836418"/>
    <w:rsid w:val="008365F6"/>
    <w:rsid w:val="008366D3"/>
    <w:rsid w:val="008367D6"/>
    <w:rsid w:val="008368B7"/>
    <w:rsid w:val="008368F8"/>
    <w:rsid w:val="00836DF6"/>
    <w:rsid w:val="00836E20"/>
    <w:rsid w:val="00836EC9"/>
    <w:rsid w:val="00837316"/>
    <w:rsid w:val="00837524"/>
    <w:rsid w:val="008375FD"/>
    <w:rsid w:val="0083767B"/>
    <w:rsid w:val="0083770C"/>
    <w:rsid w:val="0083774A"/>
    <w:rsid w:val="008378A3"/>
    <w:rsid w:val="00837A5B"/>
    <w:rsid w:val="00837CEC"/>
    <w:rsid w:val="00837D45"/>
    <w:rsid w:val="00837D79"/>
    <w:rsid w:val="00837E21"/>
    <w:rsid w:val="00837EB1"/>
    <w:rsid w:val="008400C5"/>
    <w:rsid w:val="00840170"/>
    <w:rsid w:val="00840266"/>
    <w:rsid w:val="008402CC"/>
    <w:rsid w:val="00840484"/>
    <w:rsid w:val="008404C2"/>
    <w:rsid w:val="008404C8"/>
    <w:rsid w:val="008408E4"/>
    <w:rsid w:val="008409ED"/>
    <w:rsid w:val="00840AC3"/>
    <w:rsid w:val="00840B22"/>
    <w:rsid w:val="00840F7A"/>
    <w:rsid w:val="00841220"/>
    <w:rsid w:val="008413BC"/>
    <w:rsid w:val="0084145F"/>
    <w:rsid w:val="0084160A"/>
    <w:rsid w:val="008417DE"/>
    <w:rsid w:val="008418A8"/>
    <w:rsid w:val="008419FD"/>
    <w:rsid w:val="00841C6E"/>
    <w:rsid w:val="00841D3A"/>
    <w:rsid w:val="00841D6D"/>
    <w:rsid w:val="00841E20"/>
    <w:rsid w:val="00841FBC"/>
    <w:rsid w:val="008423C1"/>
    <w:rsid w:val="00842564"/>
    <w:rsid w:val="0084268C"/>
    <w:rsid w:val="008426E3"/>
    <w:rsid w:val="008426EB"/>
    <w:rsid w:val="00842812"/>
    <w:rsid w:val="00842965"/>
    <w:rsid w:val="00842E5C"/>
    <w:rsid w:val="00842FB3"/>
    <w:rsid w:val="0084305A"/>
    <w:rsid w:val="008430B2"/>
    <w:rsid w:val="008430BD"/>
    <w:rsid w:val="00843136"/>
    <w:rsid w:val="00843387"/>
    <w:rsid w:val="00843536"/>
    <w:rsid w:val="00843557"/>
    <w:rsid w:val="008438A0"/>
    <w:rsid w:val="00843964"/>
    <w:rsid w:val="00843AD8"/>
    <w:rsid w:val="00843B50"/>
    <w:rsid w:val="00843C11"/>
    <w:rsid w:val="00843CA3"/>
    <w:rsid w:val="00843F9F"/>
    <w:rsid w:val="008440DB"/>
    <w:rsid w:val="008440E9"/>
    <w:rsid w:val="00844235"/>
    <w:rsid w:val="00844334"/>
    <w:rsid w:val="00844501"/>
    <w:rsid w:val="00844670"/>
    <w:rsid w:val="008446EF"/>
    <w:rsid w:val="008449F5"/>
    <w:rsid w:val="00844A26"/>
    <w:rsid w:val="00844C31"/>
    <w:rsid w:val="00844CCD"/>
    <w:rsid w:val="00844D63"/>
    <w:rsid w:val="00844DD4"/>
    <w:rsid w:val="00844EF4"/>
    <w:rsid w:val="00844F17"/>
    <w:rsid w:val="00844F44"/>
    <w:rsid w:val="00845017"/>
    <w:rsid w:val="00845351"/>
    <w:rsid w:val="00845585"/>
    <w:rsid w:val="00845695"/>
    <w:rsid w:val="008457E9"/>
    <w:rsid w:val="00845BAE"/>
    <w:rsid w:val="00845D49"/>
    <w:rsid w:val="00845F05"/>
    <w:rsid w:val="00845FDB"/>
    <w:rsid w:val="00845FF9"/>
    <w:rsid w:val="00846109"/>
    <w:rsid w:val="0084611A"/>
    <w:rsid w:val="00846335"/>
    <w:rsid w:val="0084646D"/>
    <w:rsid w:val="0084647C"/>
    <w:rsid w:val="0084653F"/>
    <w:rsid w:val="008465AF"/>
    <w:rsid w:val="008465DB"/>
    <w:rsid w:val="00846654"/>
    <w:rsid w:val="0084666B"/>
    <w:rsid w:val="0084675E"/>
    <w:rsid w:val="008468FF"/>
    <w:rsid w:val="00846900"/>
    <w:rsid w:val="00846B25"/>
    <w:rsid w:val="00846BE4"/>
    <w:rsid w:val="00846D3F"/>
    <w:rsid w:val="00846E82"/>
    <w:rsid w:val="00846EFF"/>
    <w:rsid w:val="00846F1C"/>
    <w:rsid w:val="00846FA2"/>
    <w:rsid w:val="00847158"/>
    <w:rsid w:val="00847208"/>
    <w:rsid w:val="00847209"/>
    <w:rsid w:val="00847398"/>
    <w:rsid w:val="008473B2"/>
    <w:rsid w:val="008473FF"/>
    <w:rsid w:val="0084742B"/>
    <w:rsid w:val="00847665"/>
    <w:rsid w:val="00847698"/>
    <w:rsid w:val="00847728"/>
    <w:rsid w:val="008477F2"/>
    <w:rsid w:val="00847850"/>
    <w:rsid w:val="00847AFB"/>
    <w:rsid w:val="00847CEE"/>
    <w:rsid w:val="00847D13"/>
    <w:rsid w:val="00847D32"/>
    <w:rsid w:val="00847D8D"/>
    <w:rsid w:val="00847DA9"/>
    <w:rsid w:val="00847E86"/>
    <w:rsid w:val="00847F60"/>
    <w:rsid w:val="008507E3"/>
    <w:rsid w:val="008507E6"/>
    <w:rsid w:val="008507EB"/>
    <w:rsid w:val="00850948"/>
    <w:rsid w:val="008509AE"/>
    <w:rsid w:val="00850CC8"/>
    <w:rsid w:val="00850E5F"/>
    <w:rsid w:val="00850FD2"/>
    <w:rsid w:val="0085182D"/>
    <w:rsid w:val="00851A1E"/>
    <w:rsid w:val="00851BF1"/>
    <w:rsid w:val="00851CB1"/>
    <w:rsid w:val="00851E0F"/>
    <w:rsid w:val="00851E55"/>
    <w:rsid w:val="00851EDA"/>
    <w:rsid w:val="00851F28"/>
    <w:rsid w:val="00851FCB"/>
    <w:rsid w:val="0085218E"/>
    <w:rsid w:val="008523AB"/>
    <w:rsid w:val="0085247C"/>
    <w:rsid w:val="00852517"/>
    <w:rsid w:val="0085255D"/>
    <w:rsid w:val="008526DC"/>
    <w:rsid w:val="008527C8"/>
    <w:rsid w:val="00852820"/>
    <w:rsid w:val="00852963"/>
    <w:rsid w:val="00852C37"/>
    <w:rsid w:val="00852E06"/>
    <w:rsid w:val="008530F1"/>
    <w:rsid w:val="00853175"/>
    <w:rsid w:val="00853212"/>
    <w:rsid w:val="00853308"/>
    <w:rsid w:val="00853325"/>
    <w:rsid w:val="0085332C"/>
    <w:rsid w:val="00853567"/>
    <w:rsid w:val="0085369D"/>
    <w:rsid w:val="00853779"/>
    <w:rsid w:val="008537A5"/>
    <w:rsid w:val="008537EA"/>
    <w:rsid w:val="008538A4"/>
    <w:rsid w:val="008539E5"/>
    <w:rsid w:val="00853B98"/>
    <w:rsid w:val="00853BCE"/>
    <w:rsid w:val="00853C10"/>
    <w:rsid w:val="00853C16"/>
    <w:rsid w:val="00853F0E"/>
    <w:rsid w:val="00853F79"/>
    <w:rsid w:val="00854028"/>
    <w:rsid w:val="00854075"/>
    <w:rsid w:val="0085409D"/>
    <w:rsid w:val="0085428F"/>
    <w:rsid w:val="008543B5"/>
    <w:rsid w:val="00854563"/>
    <w:rsid w:val="008547C2"/>
    <w:rsid w:val="008547F2"/>
    <w:rsid w:val="0085488D"/>
    <w:rsid w:val="00854B98"/>
    <w:rsid w:val="00855184"/>
    <w:rsid w:val="008551FD"/>
    <w:rsid w:val="008552A1"/>
    <w:rsid w:val="00855594"/>
    <w:rsid w:val="008557D8"/>
    <w:rsid w:val="008558BB"/>
    <w:rsid w:val="00855955"/>
    <w:rsid w:val="00855D14"/>
    <w:rsid w:val="00855D1B"/>
    <w:rsid w:val="00855D94"/>
    <w:rsid w:val="00855E40"/>
    <w:rsid w:val="00856061"/>
    <w:rsid w:val="0085612A"/>
    <w:rsid w:val="008561DD"/>
    <w:rsid w:val="008562A7"/>
    <w:rsid w:val="008563DF"/>
    <w:rsid w:val="008564D3"/>
    <w:rsid w:val="00856549"/>
    <w:rsid w:val="008565A1"/>
    <w:rsid w:val="00856756"/>
    <w:rsid w:val="00856831"/>
    <w:rsid w:val="00856972"/>
    <w:rsid w:val="00856A72"/>
    <w:rsid w:val="00856C13"/>
    <w:rsid w:val="00856D3D"/>
    <w:rsid w:val="00856E1B"/>
    <w:rsid w:val="00856FC7"/>
    <w:rsid w:val="00857051"/>
    <w:rsid w:val="0085729A"/>
    <w:rsid w:val="008572E1"/>
    <w:rsid w:val="00857459"/>
    <w:rsid w:val="008576DF"/>
    <w:rsid w:val="008579D3"/>
    <w:rsid w:val="00857A59"/>
    <w:rsid w:val="00857B08"/>
    <w:rsid w:val="00857B9A"/>
    <w:rsid w:val="00857D4C"/>
    <w:rsid w:val="00857E56"/>
    <w:rsid w:val="008601CE"/>
    <w:rsid w:val="00860336"/>
    <w:rsid w:val="00860385"/>
    <w:rsid w:val="008603A8"/>
    <w:rsid w:val="0086041E"/>
    <w:rsid w:val="008604F8"/>
    <w:rsid w:val="008608B6"/>
    <w:rsid w:val="00860B20"/>
    <w:rsid w:val="00860E5D"/>
    <w:rsid w:val="00860E6A"/>
    <w:rsid w:val="00860F94"/>
    <w:rsid w:val="00860FA4"/>
    <w:rsid w:val="00861161"/>
    <w:rsid w:val="008611B1"/>
    <w:rsid w:val="00861242"/>
    <w:rsid w:val="00861408"/>
    <w:rsid w:val="008614A3"/>
    <w:rsid w:val="00861582"/>
    <w:rsid w:val="008615BA"/>
    <w:rsid w:val="008615D3"/>
    <w:rsid w:val="0086181B"/>
    <w:rsid w:val="008618FA"/>
    <w:rsid w:val="0086190D"/>
    <w:rsid w:val="00861AEE"/>
    <w:rsid w:val="00861B86"/>
    <w:rsid w:val="00861B97"/>
    <w:rsid w:val="00861C31"/>
    <w:rsid w:val="00861C5E"/>
    <w:rsid w:val="00861D1E"/>
    <w:rsid w:val="00861D76"/>
    <w:rsid w:val="00861E2D"/>
    <w:rsid w:val="00861E5F"/>
    <w:rsid w:val="00861EEC"/>
    <w:rsid w:val="00861F7F"/>
    <w:rsid w:val="00862142"/>
    <w:rsid w:val="00862159"/>
    <w:rsid w:val="00862182"/>
    <w:rsid w:val="008621A8"/>
    <w:rsid w:val="008623AC"/>
    <w:rsid w:val="00862478"/>
    <w:rsid w:val="00862609"/>
    <w:rsid w:val="0086282E"/>
    <w:rsid w:val="00862958"/>
    <w:rsid w:val="00862AFD"/>
    <w:rsid w:val="00862B1B"/>
    <w:rsid w:val="00862C19"/>
    <w:rsid w:val="00862DE8"/>
    <w:rsid w:val="00862EE1"/>
    <w:rsid w:val="00862EF8"/>
    <w:rsid w:val="00862F94"/>
    <w:rsid w:val="008630D0"/>
    <w:rsid w:val="008633F9"/>
    <w:rsid w:val="00863865"/>
    <w:rsid w:val="00863966"/>
    <w:rsid w:val="00863A89"/>
    <w:rsid w:val="00863AB4"/>
    <w:rsid w:val="00863B1C"/>
    <w:rsid w:val="00863C8D"/>
    <w:rsid w:val="00863CFB"/>
    <w:rsid w:val="00864045"/>
    <w:rsid w:val="00864069"/>
    <w:rsid w:val="0086406A"/>
    <w:rsid w:val="008640EE"/>
    <w:rsid w:val="008643FC"/>
    <w:rsid w:val="0086495F"/>
    <w:rsid w:val="00864A3D"/>
    <w:rsid w:val="00864BD0"/>
    <w:rsid w:val="00864D14"/>
    <w:rsid w:val="00864D50"/>
    <w:rsid w:val="00864DD9"/>
    <w:rsid w:val="00864ECF"/>
    <w:rsid w:val="0086501E"/>
    <w:rsid w:val="0086512E"/>
    <w:rsid w:val="008653FA"/>
    <w:rsid w:val="008653FC"/>
    <w:rsid w:val="008655A2"/>
    <w:rsid w:val="0086563E"/>
    <w:rsid w:val="0086564F"/>
    <w:rsid w:val="008658C1"/>
    <w:rsid w:val="00865AEA"/>
    <w:rsid w:val="00865B29"/>
    <w:rsid w:val="00865BF8"/>
    <w:rsid w:val="00865C0D"/>
    <w:rsid w:val="00865F38"/>
    <w:rsid w:val="00865FAC"/>
    <w:rsid w:val="0086646E"/>
    <w:rsid w:val="008664A9"/>
    <w:rsid w:val="00866516"/>
    <w:rsid w:val="0086655D"/>
    <w:rsid w:val="00866747"/>
    <w:rsid w:val="008668AF"/>
    <w:rsid w:val="00866B6E"/>
    <w:rsid w:val="00866BED"/>
    <w:rsid w:val="00866C93"/>
    <w:rsid w:val="00867090"/>
    <w:rsid w:val="0086718F"/>
    <w:rsid w:val="008672D9"/>
    <w:rsid w:val="008672EB"/>
    <w:rsid w:val="008673B0"/>
    <w:rsid w:val="008674EC"/>
    <w:rsid w:val="00867778"/>
    <w:rsid w:val="008677DD"/>
    <w:rsid w:val="00867848"/>
    <w:rsid w:val="00867990"/>
    <w:rsid w:val="00867BFF"/>
    <w:rsid w:val="00867DAD"/>
    <w:rsid w:val="00867EF6"/>
    <w:rsid w:val="00867FF3"/>
    <w:rsid w:val="00870354"/>
    <w:rsid w:val="00870539"/>
    <w:rsid w:val="008706CD"/>
    <w:rsid w:val="008708F1"/>
    <w:rsid w:val="00870A3F"/>
    <w:rsid w:val="00870D3F"/>
    <w:rsid w:val="00870DD4"/>
    <w:rsid w:val="00871241"/>
    <w:rsid w:val="008712E7"/>
    <w:rsid w:val="0087141E"/>
    <w:rsid w:val="0087146C"/>
    <w:rsid w:val="008714C4"/>
    <w:rsid w:val="00871819"/>
    <w:rsid w:val="008719EE"/>
    <w:rsid w:val="00871A26"/>
    <w:rsid w:val="00871AFA"/>
    <w:rsid w:val="00871DF3"/>
    <w:rsid w:val="0087210B"/>
    <w:rsid w:val="00872245"/>
    <w:rsid w:val="00872412"/>
    <w:rsid w:val="0087242F"/>
    <w:rsid w:val="008724F0"/>
    <w:rsid w:val="00872534"/>
    <w:rsid w:val="00872544"/>
    <w:rsid w:val="0087285E"/>
    <w:rsid w:val="00872874"/>
    <w:rsid w:val="00872B65"/>
    <w:rsid w:val="00872B79"/>
    <w:rsid w:val="00872CAF"/>
    <w:rsid w:val="00872FCF"/>
    <w:rsid w:val="008730FC"/>
    <w:rsid w:val="0087313E"/>
    <w:rsid w:val="00873143"/>
    <w:rsid w:val="00873328"/>
    <w:rsid w:val="00873563"/>
    <w:rsid w:val="008735B0"/>
    <w:rsid w:val="008735F5"/>
    <w:rsid w:val="008737B1"/>
    <w:rsid w:val="008738C2"/>
    <w:rsid w:val="00873934"/>
    <w:rsid w:val="00873939"/>
    <w:rsid w:val="008739AC"/>
    <w:rsid w:val="008739F2"/>
    <w:rsid w:val="00873A3D"/>
    <w:rsid w:val="00873AE8"/>
    <w:rsid w:val="00873B64"/>
    <w:rsid w:val="00873BAB"/>
    <w:rsid w:val="00873C2E"/>
    <w:rsid w:val="00873CA1"/>
    <w:rsid w:val="00873DA2"/>
    <w:rsid w:val="00873EA0"/>
    <w:rsid w:val="008742BA"/>
    <w:rsid w:val="00874589"/>
    <w:rsid w:val="0087461E"/>
    <w:rsid w:val="00874648"/>
    <w:rsid w:val="00874939"/>
    <w:rsid w:val="00874B54"/>
    <w:rsid w:val="00874BB1"/>
    <w:rsid w:val="00874E05"/>
    <w:rsid w:val="008750A8"/>
    <w:rsid w:val="00875119"/>
    <w:rsid w:val="0087516C"/>
    <w:rsid w:val="008751CA"/>
    <w:rsid w:val="008754D7"/>
    <w:rsid w:val="008755D2"/>
    <w:rsid w:val="0087566B"/>
    <w:rsid w:val="0087572C"/>
    <w:rsid w:val="008757F0"/>
    <w:rsid w:val="00875839"/>
    <w:rsid w:val="008759A0"/>
    <w:rsid w:val="00875A75"/>
    <w:rsid w:val="00875DF2"/>
    <w:rsid w:val="00875E37"/>
    <w:rsid w:val="00875E62"/>
    <w:rsid w:val="00875F70"/>
    <w:rsid w:val="00875F9F"/>
    <w:rsid w:val="00876093"/>
    <w:rsid w:val="008764D3"/>
    <w:rsid w:val="008766A1"/>
    <w:rsid w:val="008767DA"/>
    <w:rsid w:val="00876958"/>
    <w:rsid w:val="00876991"/>
    <w:rsid w:val="008769D3"/>
    <w:rsid w:val="00876BE5"/>
    <w:rsid w:val="00876CB9"/>
    <w:rsid w:val="00876E8A"/>
    <w:rsid w:val="0087707C"/>
    <w:rsid w:val="008771C4"/>
    <w:rsid w:val="008773DC"/>
    <w:rsid w:val="00877450"/>
    <w:rsid w:val="0087745F"/>
    <w:rsid w:val="008775DF"/>
    <w:rsid w:val="008775F5"/>
    <w:rsid w:val="008777D2"/>
    <w:rsid w:val="008777E3"/>
    <w:rsid w:val="00877929"/>
    <w:rsid w:val="008779D6"/>
    <w:rsid w:val="00877B38"/>
    <w:rsid w:val="00877D5E"/>
    <w:rsid w:val="00877F7D"/>
    <w:rsid w:val="008800D3"/>
    <w:rsid w:val="0088032C"/>
    <w:rsid w:val="008803CB"/>
    <w:rsid w:val="008803EB"/>
    <w:rsid w:val="008805C3"/>
    <w:rsid w:val="008806EB"/>
    <w:rsid w:val="008808C1"/>
    <w:rsid w:val="008809A9"/>
    <w:rsid w:val="00880D12"/>
    <w:rsid w:val="00880DE5"/>
    <w:rsid w:val="00880E60"/>
    <w:rsid w:val="00880EFD"/>
    <w:rsid w:val="00880F52"/>
    <w:rsid w:val="00880F8C"/>
    <w:rsid w:val="0088148A"/>
    <w:rsid w:val="008815DC"/>
    <w:rsid w:val="008816F4"/>
    <w:rsid w:val="00881909"/>
    <w:rsid w:val="0088190D"/>
    <w:rsid w:val="00881947"/>
    <w:rsid w:val="00881997"/>
    <w:rsid w:val="00881A02"/>
    <w:rsid w:val="00881A78"/>
    <w:rsid w:val="00881A94"/>
    <w:rsid w:val="00881B39"/>
    <w:rsid w:val="00881CD1"/>
    <w:rsid w:val="00881D57"/>
    <w:rsid w:val="00881E22"/>
    <w:rsid w:val="00881FD5"/>
    <w:rsid w:val="008820A3"/>
    <w:rsid w:val="008820E0"/>
    <w:rsid w:val="00882187"/>
    <w:rsid w:val="008821DF"/>
    <w:rsid w:val="00882241"/>
    <w:rsid w:val="00882242"/>
    <w:rsid w:val="00882274"/>
    <w:rsid w:val="008822BE"/>
    <w:rsid w:val="0088243B"/>
    <w:rsid w:val="008824DA"/>
    <w:rsid w:val="0088252B"/>
    <w:rsid w:val="008827F5"/>
    <w:rsid w:val="008828CB"/>
    <w:rsid w:val="0088296D"/>
    <w:rsid w:val="008829B5"/>
    <w:rsid w:val="00882AD4"/>
    <w:rsid w:val="00882BD1"/>
    <w:rsid w:val="00882CE4"/>
    <w:rsid w:val="00882E3E"/>
    <w:rsid w:val="00882F7E"/>
    <w:rsid w:val="00882FA7"/>
    <w:rsid w:val="008830D9"/>
    <w:rsid w:val="0088313B"/>
    <w:rsid w:val="0088314E"/>
    <w:rsid w:val="008831CA"/>
    <w:rsid w:val="00883288"/>
    <w:rsid w:val="008832B1"/>
    <w:rsid w:val="00883324"/>
    <w:rsid w:val="00883703"/>
    <w:rsid w:val="008838B3"/>
    <w:rsid w:val="00883993"/>
    <w:rsid w:val="00883B7D"/>
    <w:rsid w:val="00883BE7"/>
    <w:rsid w:val="00883E60"/>
    <w:rsid w:val="00883EEC"/>
    <w:rsid w:val="0088431F"/>
    <w:rsid w:val="0088446E"/>
    <w:rsid w:val="0088468C"/>
    <w:rsid w:val="008846D8"/>
    <w:rsid w:val="0088477E"/>
    <w:rsid w:val="00884982"/>
    <w:rsid w:val="008849AA"/>
    <w:rsid w:val="00884A83"/>
    <w:rsid w:val="00884E9E"/>
    <w:rsid w:val="008850A9"/>
    <w:rsid w:val="008850CA"/>
    <w:rsid w:val="00885221"/>
    <w:rsid w:val="00885260"/>
    <w:rsid w:val="008854BD"/>
    <w:rsid w:val="008855CC"/>
    <w:rsid w:val="008855DB"/>
    <w:rsid w:val="00885624"/>
    <w:rsid w:val="0088582F"/>
    <w:rsid w:val="008858DF"/>
    <w:rsid w:val="00885910"/>
    <w:rsid w:val="00885A37"/>
    <w:rsid w:val="00885CB6"/>
    <w:rsid w:val="00885D46"/>
    <w:rsid w:val="008860C1"/>
    <w:rsid w:val="00886282"/>
    <w:rsid w:val="00886467"/>
    <w:rsid w:val="00886484"/>
    <w:rsid w:val="0088664E"/>
    <w:rsid w:val="008866E1"/>
    <w:rsid w:val="00886A4E"/>
    <w:rsid w:val="00886AE6"/>
    <w:rsid w:val="00886BB6"/>
    <w:rsid w:val="00886C23"/>
    <w:rsid w:val="00886EED"/>
    <w:rsid w:val="00887094"/>
    <w:rsid w:val="008872F4"/>
    <w:rsid w:val="008873DE"/>
    <w:rsid w:val="0088752D"/>
    <w:rsid w:val="00887589"/>
    <w:rsid w:val="008875C7"/>
    <w:rsid w:val="00887628"/>
    <w:rsid w:val="0088780C"/>
    <w:rsid w:val="00887962"/>
    <w:rsid w:val="0089003F"/>
    <w:rsid w:val="00890114"/>
    <w:rsid w:val="0089058B"/>
    <w:rsid w:val="0089063C"/>
    <w:rsid w:val="00890676"/>
    <w:rsid w:val="00890737"/>
    <w:rsid w:val="00890757"/>
    <w:rsid w:val="0089096D"/>
    <w:rsid w:val="00890C0F"/>
    <w:rsid w:val="00890DD3"/>
    <w:rsid w:val="00890F56"/>
    <w:rsid w:val="0089102A"/>
    <w:rsid w:val="00891279"/>
    <w:rsid w:val="00891365"/>
    <w:rsid w:val="008913A4"/>
    <w:rsid w:val="008913F7"/>
    <w:rsid w:val="008913FE"/>
    <w:rsid w:val="0089141A"/>
    <w:rsid w:val="008914F0"/>
    <w:rsid w:val="008915F2"/>
    <w:rsid w:val="0089162C"/>
    <w:rsid w:val="0089173B"/>
    <w:rsid w:val="00891745"/>
    <w:rsid w:val="00891777"/>
    <w:rsid w:val="008917B4"/>
    <w:rsid w:val="008917E2"/>
    <w:rsid w:val="008918F7"/>
    <w:rsid w:val="00891995"/>
    <w:rsid w:val="00891A50"/>
    <w:rsid w:val="00891AED"/>
    <w:rsid w:val="00891BC9"/>
    <w:rsid w:val="00891F02"/>
    <w:rsid w:val="008920ED"/>
    <w:rsid w:val="0089232F"/>
    <w:rsid w:val="008923D8"/>
    <w:rsid w:val="00892545"/>
    <w:rsid w:val="00892596"/>
    <w:rsid w:val="008925CC"/>
    <w:rsid w:val="008926B4"/>
    <w:rsid w:val="0089278E"/>
    <w:rsid w:val="008927C9"/>
    <w:rsid w:val="008927EB"/>
    <w:rsid w:val="008929A9"/>
    <w:rsid w:val="00892A1E"/>
    <w:rsid w:val="00892B19"/>
    <w:rsid w:val="00892D33"/>
    <w:rsid w:val="00892EB0"/>
    <w:rsid w:val="00892ECD"/>
    <w:rsid w:val="00892F8D"/>
    <w:rsid w:val="00893136"/>
    <w:rsid w:val="008932D3"/>
    <w:rsid w:val="00893414"/>
    <w:rsid w:val="008934A4"/>
    <w:rsid w:val="00893629"/>
    <w:rsid w:val="008936AE"/>
    <w:rsid w:val="00893749"/>
    <w:rsid w:val="00893819"/>
    <w:rsid w:val="00893A0B"/>
    <w:rsid w:val="00893AF0"/>
    <w:rsid w:val="00893CCF"/>
    <w:rsid w:val="00893FAB"/>
    <w:rsid w:val="00894095"/>
    <w:rsid w:val="00894100"/>
    <w:rsid w:val="00894253"/>
    <w:rsid w:val="0089429C"/>
    <w:rsid w:val="008943D5"/>
    <w:rsid w:val="00894616"/>
    <w:rsid w:val="00894A04"/>
    <w:rsid w:val="00894BD1"/>
    <w:rsid w:val="00894CA1"/>
    <w:rsid w:val="00894CBC"/>
    <w:rsid w:val="00894CC2"/>
    <w:rsid w:val="00894EE6"/>
    <w:rsid w:val="00894FBF"/>
    <w:rsid w:val="008950CA"/>
    <w:rsid w:val="008950F0"/>
    <w:rsid w:val="008953A2"/>
    <w:rsid w:val="00895536"/>
    <w:rsid w:val="008955F8"/>
    <w:rsid w:val="00895B4E"/>
    <w:rsid w:val="00895BF5"/>
    <w:rsid w:val="00895CFA"/>
    <w:rsid w:val="00895DAD"/>
    <w:rsid w:val="00895DBC"/>
    <w:rsid w:val="00895F23"/>
    <w:rsid w:val="00895FA9"/>
    <w:rsid w:val="00895FEF"/>
    <w:rsid w:val="008960BC"/>
    <w:rsid w:val="008960E8"/>
    <w:rsid w:val="00896149"/>
    <w:rsid w:val="00896301"/>
    <w:rsid w:val="00896406"/>
    <w:rsid w:val="00896484"/>
    <w:rsid w:val="008966FE"/>
    <w:rsid w:val="00896870"/>
    <w:rsid w:val="00896D48"/>
    <w:rsid w:val="0089700B"/>
    <w:rsid w:val="008974F3"/>
    <w:rsid w:val="008977E5"/>
    <w:rsid w:val="00897A87"/>
    <w:rsid w:val="00897CE9"/>
    <w:rsid w:val="008A0023"/>
    <w:rsid w:val="008A00E7"/>
    <w:rsid w:val="008A024F"/>
    <w:rsid w:val="008A025A"/>
    <w:rsid w:val="008A0770"/>
    <w:rsid w:val="008A099A"/>
    <w:rsid w:val="008A0E7E"/>
    <w:rsid w:val="008A1291"/>
    <w:rsid w:val="008A1322"/>
    <w:rsid w:val="008A1381"/>
    <w:rsid w:val="008A13B9"/>
    <w:rsid w:val="008A155B"/>
    <w:rsid w:val="008A1671"/>
    <w:rsid w:val="008A177A"/>
    <w:rsid w:val="008A17E3"/>
    <w:rsid w:val="008A17F6"/>
    <w:rsid w:val="008A1A1C"/>
    <w:rsid w:val="008A1BD5"/>
    <w:rsid w:val="008A1C07"/>
    <w:rsid w:val="008A2157"/>
    <w:rsid w:val="008A24B4"/>
    <w:rsid w:val="008A2559"/>
    <w:rsid w:val="008A25C2"/>
    <w:rsid w:val="008A273A"/>
    <w:rsid w:val="008A27B3"/>
    <w:rsid w:val="008A287B"/>
    <w:rsid w:val="008A28E0"/>
    <w:rsid w:val="008A2A01"/>
    <w:rsid w:val="008A2A12"/>
    <w:rsid w:val="008A2A22"/>
    <w:rsid w:val="008A2B59"/>
    <w:rsid w:val="008A2B8C"/>
    <w:rsid w:val="008A2BC0"/>
    <w:rsid w:val="008A2BE6"/>
    <w:rsid w:val="008A2CB7"/>
    <w:rsid w:val="008A2ED7"/>
    <w:rsid w:val="008A30CD"/>
    <w:rsid w:val="008A3146"/>
    <w:rsid w:val="008A319D"/>
    <w:rsid w:val="008A339C"/>
    <w:rsid w:val="008A362D"/>
    <w:rsid w:val="008A3759"/>
    <w:rsid w:val="008A3A1A"/>
    <w:rsid w:val="008A3C9A"/>
    <w:rsid w:val="008A3CA8"/>
    <w:rsid w:val="008A404A"/>
    <w:rsid w:val="008A404C"/>
    <w:rsid w:val="008A4129"/>
    <w:rsid w:val="008A4165"/>
    <w:rsid w:val="008A4418"/>
    <w:rsid w:val="008A4455"/>
    <w:rsid w:val="008A4510"/>
    <w:rsid w:val="008A4717"/>
    <w:rsid w:val="008A4807"/>
    <w:rsid w:val="008A4927"/>
    <w:rsid w:val="008A495A"/>
    <w:rsid w:val="008A4A09"/>
    <w:rsid w:val="008A4C0D"/>
    <w:rsid w:val="008A4C63"/>
    <w:rsid w:val="008A4C84"/>
    <w:rsid w:val="008A4CBD"/>
    <w:rsid w:val="008A4D78"/>
    <w:rsid w:val="008A4DF5"/>
    <w:rsid w:val="008A4FD0"/>
    <w:rsid w:val="008A5031"/>
    <w:rsid w:val="008A5034"/>
    <w:rsid w:val="008A521F"/>
    <w:rsid w:val="008A5329"/>
    <w:rsid w:val="008A5331"/>
    <w:rsid w:val="008A5373"/>
    <w:rsid w:val="008A555C"/>
    <w:rsid w:val="008A563B"/>
    <w:rsid w:val="008A570A"/>
    <w:rsid w:val="008A59BD"/>
    <w:rsid w:val="008A5B5C"/>
    <w:rsid w:val="008A5BFE"/>
    <w:rsid w:val="008A5C13"/>
    <w:rsid w:val="008A5D56"/>
    <w:rsid w:val="008A5E39"/>
    <w:rsid w:val="008A5E55"/>
    <w:rsid w:val="008A60AE"/>
    <w:rsid w:val="008A6192"/>
    <w:rsid w:val="008A6225"/>
    <w:rsid w:val="008A624C"/>
    <w:rsid w:val="008A640C"/>
    <w:rsid w:val="008A6419"/>
    <w:rsid w:val="008A64C9"/>
    <w:rsid w:val="008A64F5"/>
    <w:rsid w:val="008A64FF"/>
    <w:rsid w:val="008A6687"/>
    <w:rsid w:val="008A66EE"/>
    <w:rsid w:val="008A686C"/>
    <w:rsid w:val="008A6887"/>
    <w:rsid w:val="008A68B9"/>
    <w:rsid w:val="008A6984"/>
    <w:rsid w:val="008A69A1"/>
    <w:rsid w:val="008A69A9"/>
    <w:rsid w:val="008A6AB8"/>
    <w:rsid w:val="008A6B97"/>
    <w:rsid w:val="008A7066"/>
    <w:rsid w:val="008A70FF"/>
    <w:rsid w:val="008A72B1"/>
    <w:rsid w:val="008A7349"/>
    <w:rsid w:val="008A7429"/>
    <w:rsid w:val="008A765D"/>
    <w:rsid w:val="008A7781"/>
    <w:rsid w:val="008A7936"/>
    <w:rsid w:val="008A7A78"/>
    <w:rsid w:val="008A7B87"/>
    <w:rsid w:val="008A7BA1"/>
    <w:rsid w:val="008A7C00"/>
    <w:rsid w:val="008A7DAA"/>
    <w:rsid w:val="008B0084"/>
    <w:rsid w:val="008B0124"/>
    <w:rsid w:val="008B01E8"/>
    <w:rsid w:val="008B03D5"/>
    <w:rsid w:val="008B0566"/>
    <w:rsid w:val="008B057D"/>
    <w:rsid w:val="008B0646"/>
    <w:rsid w:val="008B06F1"/>
    <w:rsid w:val="008B084C"/>
    <w:rsid w:val="008B0CBA"/>
    <w:rsid w:val="008B0D9C"/>
    <w:rsid w:val="008B0EB5"/>
    <w:rsid w:val="008B0F30"/>
    <w:rsid w:val="008B0FA8"/>
    <w:rsid w:val="008B100E"/>
    <w:rsid w:val="008B109E"/>
    <w:rsid w:val="008B110B"/>
    <w:rsid w:val="008B1176"/>
    <w:rsid w:val="008B156A"/>
    <w:rsid w:val="008B1724"/>
    <w:rsid w:val="008B17F6"/>
    <w:rsid w:val="008B1C87"/>
    <w:rsid w:val="008B1CF2"/>
    <w:rsid w:val="008B1DBD"/>
    <w:rsid w:val="008B1FA6"/>
    <w:rsid w:val="008B2191"/>
    <w:rsid w:val="008B23BB"/>
    <w:rsid w:val="008B240F"/>
    <w:rsid w:val="008B2587"/>
    <w:rsid w:val="008B25D3"/>
    <w:rsid w:val="008B25DE"/>
    <w:rsid w:val="008B264C"/>
    <w:rsid w:val="008B292E"/>
    <w:rsid w:val="008B29EC"/>
    <w:rsid w:val="008B2AD8"/>
    <w:rsid w:val="008B2B6B"/>
    <w:rsid w:val="008B2DB0"/>
    <w:rsid w:val="008B2DEC"/>
    <w:rsid w:val="008B2E92"/>
    <w:rsid w:val="008B2F62"/>
    <w:rsid w:val="008B2FDF"/>
    <w:rsid w:val="008B3203"/>
    <w:rsid w:val="008B32D9"/>
    <w:rsid w:val="008B3430"/>
    <w:rsid w:val="008B3492"/>
    <w:rsid w:val="008B34DE"/>
    <w:rsid w:val="008B3B10"/>
    <w:rsid w:val="008B3BE3"/>
    <w:rsid w:val="008B3EC6"/>
    <w:rsid w:val="008B402B"/>
    <w:rsid w:val="008B408C"/>
    <w:rsid w:val="008B40BA"/>
    <w:rsid w:val="008B4189"/>
    <w:rsid w:val="008B44F2"/>
    <w:rsid w:val="008B4519"/>
    <w:rsid w:val="008B476A"/>
    <w:rsid w:val="008B47F5"/>
    <w:rsid w:val="008B485B"/>
    <w:rsid w:val="008B4875"/>
    <w:rsid w:val="008B494A"/>
    <w:rsid w:val="008B4A1C"/>
    <w:rsid w:val="008B4F04"/>
    <w:rsid w:val="008B4F0A"/>
    <w:rsid w:val="008B54AD"/>
    <w:rsid w:val="008B5530"/>
    <w:rsid w:val="008B5605"/>
    <w:rsid w:val="008B5668"/>
    <w:rsid w:val="008B57A9"/>
    <w:rsid w:val="008B57EA"/>
    <w:rsid w:val="008B595B"/>
    <w:rsid w:val="008B5B38"/>
    <w:rsid w:val="008B5EEF"/>
    <w:rsid w:val="008B655B"/>
    <w:rsid w:val="008B6679"/>
    <w:rsid w:val="008B6C66"/>
    <w:rsid w:val="008B6D8E"/>
    <w:rsid w:val="008B6E21"/>
    <w:rsid w:val="008B6F4D"/>
    <w:rsid w:val="008B710C"/>
    <w:rsid w:val="008B71BB"/>
    <w:rsid w:val="008B721F"/>
    <w:rsid w:val="008B7299"/>
    <w:rsid w:val="008B7308"/>
    <w:rsid w:val="008B7584"/>
    <w:rsid w:val="008B75D1"/>
    <w:rsid w:val="008B75F6"/>
    <w:rsid w:val="008B7741"/>
    <w:rsid w:val="008B7841"/>
    <w:rsid w:val="008B784F"/>
    <w:rsid w:val="008B796C"/>
    <w:rsid w:val="008B79B2"/>
    <w:rsid w:val="008B7BE2"/>
    <w:rsid w:val="008B7CEC"/>
    <w:rsid w:val="008BFA10"/>
    <w:rsid w:val="008C00C5"/>
    <w:rsid w:val="008C01F7"/>
    <w:rsid w:val="008C024D"/>
    <w:rsid w:val="008C02BF"/>
    <w:rsid w:val="008C05B0"/>
    <w:rsid w:val="008C05D9"/>
    <w:rsid w:val="008C06BD"/>
    <w:rsid w:val="008C07C4"/>
    <w:rsid w:val="008C07E3"/>
    <w:rsid w:val="008C08D6"/>
    <w:rsid w:val="008C090D"/>
    <w:rsid w:val="008C0D4D"/>
    <w:rsid w:val="008C0E09"/>
    <w:rsid w:val="008C10A2"/>
    <w:rsid w:val="008C11B5"/>
    <w:rsid w:val="008C1381"/>
    <w:rsid w:val="008C13D1"/>
    <w:rsid w:val="008C13EF"/>
    <w:rsid w:val="008C13FC"/>
    <w:rsid w:val="008C147F"/>
    <w:rsid w:val="008C14B6"/>
    <w:rsid w:val="008C162D"/>
    <w:rsid w:val="008C1660"/>
    <w:rsid w:val="008C1794"/>
    <w:rsid w:val="008C1B4E"/>
    <w:rsid w:val="008C1C96"/>
    <w:rsid w:val="008C1CA4"/>
    <w:rsid w:val="008C1CBE"/>
    <w:rsid w:val="008C1CCD"/>
    <w:rsid w:val="008C1CDF"/>
    <w:rsid w:val="008C1E9B"/>
    <w:rsid w:val="008C1F3D"/>
    <w:rsid w:val="008C1F5B"/>
    <w:rsid w:val="008C206A"/>
    <w:rsid w:val="008C2142"/>
    <w:rsid w:val="008C248A"/>
    <w:rsid w:val="008C26F6"/>
    <w:rsid w:val="008C27DA"/>
    <w:rsid w:val="008C2820"/>
    <w:rsid w:val="008C28AC"/>
    <w:rsid w:val="008C28FE"/>
    <w:rsid w:val="008C2AED"/>
    <w:rsid w:val="008C2C0C"/>
    <w:rsid w:val="008C2EEC"/>
    <w:rsid w:val="008C2FE9"/>
    <w:rsid w:val="008C3130"/>
    <w:rsid w:val="008C31D0"/>
    <w:rsid w:val="008C35DC"/>
    <w:rsid w:val="008C362C"/>
    <w:rsid w:val="008C36F6"/>
    <w:rsid w:val="008C3B9E"/>
    <w:rsid w:val="008C3FA8"/>
    <w:rsid w:val="008C4169"/>
    <w:rsid w:val="008C424F"/>
    <w:rsid w:val="008C428C"/>
    <w:rsid w:val="008C4698"/>
    <w:rsid w:val="008C47A7"/>
    <w:rsid w:val="008C4828"/>
    <w:rsid w:val="008C4A2D"/>
    <w:rsid w:val="008C4AC3"/>
    <w:rsid w:val="008C4D17"/>
    <w:rsid w:val="008C4E6F"/>
    <w:rsid w:val="008C4ED2"/>
    <w:rsid w:val="008C4F55"/>
    <w:rsid w:val="008C504A"/>
    <w:rsid w:val="008C5068"/>
    <w:rsid w:val="008C515B"/>
    <w:rsid w:val="008C519E"/>
    <w:rsid w:val="008C5200"/>
    <w:rsid w:val="008C5302"/>
    <w:rsid w:val="008C5411"/>
    <w:rsid w:val="008C542E"/>
    <w:rsid w:val="008C54E3"/>
    <w:rsid w:val="008C56EE"/>
    <w:rsid w:val="008C58E1"/>
    <w:rsid w:val="008C5A06"/>
    <w:rsid w:val="008C5B7F"/>
    <w:rsid w:val="008C5C85"/>
    <w:rsid w:val="008C5E23"/>
    <w:rsid w:val="008C5E28"/>
    <w:rsid w:val="008C5F98"/>
    <w:rsid w:val="008C5FE1"/>
    <w:rsid w:val="008C6116"/>
    <w:rsid w:val="008C6154"/>
    <w:rsid w:val="008C63BC"/>
    <w:rsid w:val="008C6574"/>
    <w:rsid w:val="008C677E"/>
    <w:rsid w:val="008C67C4"/>
    <w:rsid w:val="008C69DD"/>
    <w:rsid w:val="008C6A8F"/>
    <w:rsid w:val="008C6B39"/>
    <w:rsid w:val="008C6DA5"/>
    <w:rsid w:val="008C6E01"/>
    <w:rsid w:val="008C6E42"/>
    <w:rsid w:val="008C6ECC"/>
    <w:rsid w:val="008C6F99"/>
    <w:rsid w:val="008C6FAB"/>
    <w:rsid w:val="008C7176"/>
    <w:rsid w:val="008C7240"/>
    <w:rsid w:val="008C729F"/>
    <w:rsid w:val="008C73C5"/>
    <w:rsid w:val="008C7449"/>
    <w:rsid w:val="008C7472"/>
    <w:rsid w:val="008C7557"/>
    <w:rsid w:val="008C7638"/>
    <w:rsid w:val="008C7660"/>
    <w:rsid w:val="008C766E"/>
    <w:rsid w:val="008C7703"/>
    <w:rsid w:val="008C7716"/>
    <w:rsid w:val="008C7A4A"/>
    <w:rsid w:val="008C7ECA"/>
    <w:rsid w:val="008C7FD3"/>
    <w:rsid w:val="008D0143"/>
    <w:rsid w:val="008D02DB"/>
    <w:rsid w:val="008D052F"/>
    <w:rsid w:val="008D0550"/>
    <w:rsid w:val="008D05FB"/>
    <w:rsid w:val="008D0AFF"/>
    <w:rsid w:val="008D0C37"/>
    <w:rsid w:val="008D0CD5"/>
    <w:rsid w:val="008D0FC6"/>
    <w:rsid w:val="008D11AF"/>
    <w:rsid w:val="008D126C"/>
    <w:rsid w:val="008D1497"/>
    <w:rsid w:val="008D1891"/>
    <w:rsid w:val="008D18E2"/>
    <w:rsid w:val="008D1A28"/>
    <w:rsid w:val="008D1D80"/>
    <w:rsid w:val="008D1E34"/>
    <w:rsid w:val="008D1E76"/>
    <w:rsid w:val="008D1EE5"/>
    <w:rsid w:val="008D2059"/>
    <w:rsid w:val="008D2163"/>
    <w:rsid w:val="008D22BD"/>
    <w:rsid w:val="008D25DF"/>
    <w:rsid w:val="008D2728"/>
    <w:rsid w:val="008D2889"/>
    <w:rsid w:val="008D2B3B"/>
    <w:rsid w:val="008D2B88"/>
    <w:rsid w:val="008D2CEC"/>
    <w:rsid w:val="008D2D47"/>
    <w:rsid w:val="008D35CB"/>
    <w:rsid w:val="008D3669"/>
    <w:rsid w:val="008D374F"/>
    <w:rsid w:val="008D3967"/>
    <w:rsid w:val="008D3A36"/>
    <w:rsid w:val="008D3B39"/>
    <w:rsid w:val="008D3CE2"/>
    <w:rsid w:val="008D3D13"/>
    <w:rsid w:val="008D3D4A"/>
    <w:rsid w:val="008D3D52"/>
    <w:rsid w:val="008D3DB0"/>
    <w:rsid w:val="008D3DF3"/>
    <w:rsid w:val="008D4029"/>
    <w:rsid w:val="008D4032"/>
    <w:rsid w:val="008D4112"/>
    <w:rsid w:val="008D41C7"/>
    <w:rsid w:val="008D4202"/>
    <w:rsid w:val="008D445A"/>
    <w:rsid w:val="008D44BE"/>
    <w:rsid w:val="008D4687"/>
    <w:rsid w:val="008D46C4"/>
    <w:rsid w:val="008D47A6"/>
    <w:rsid w:val="008D490B"/>
    <w:rsid w:val="008D493F"/>
    <w:rsid w:val="008D4949"/>
    <w:rsid w:val="008D4950"/>
    <w:rsid w:val="008D4967"/>
    <w:rsid w:val="008D4AFE"/>
    <w:rsid w:val="008D4B7C"/>
    <w:rsid w:val="008D4BDE"/>
    <w:rsid w:val="008D4C95"/>
    <w:rsid w:val="008D4CA1"/>
    <w:rsid w:val="008D4CFD"/>
    <w:rsid w:val="008D4D9E"/>
    <w:rsid w:val="008D4DE3"/>
    <w:rsid w:val="008D50D4"/>
    <w:rsid w:val="008D51E0"/>
    <w:rsid w:val="008D532F"/>
    <w:rsid w:val="008D5557"/>
    <w:rsid w:val="008D55C9"/>
    <w:rsid w:val="008D5681"/>
    <w:rsid w:val="008D5849"/>
    <w:rsid w:val="008D58B6"/>
    <w:rsid w:val="008D594C"/>
    <w:rsid w:val="008D5AC3"/>
    <w:rsid w:val="008D5E22"/>
    <w:rsid w:val="008D5E62"/>
    <w:rsid w:val="008D5F2C"/>
    <w:rsid w:val="008D6103"/>
    <w:rsid w:val="008D6105"/>
    <w:rsid w:val="008D6594"/>
    <w:rsid w:val="008D6681"/>
    <w:rsid w:val="008D677A"/>
    <w:rsid w:val="008D6847"/>
    <w:rsid w:val="008D6913"/>
    <w:rsid w:val="008D6B8D"/>
    <w:rsid w:val="008D6CD8"/>
    <w:rsid w:val="008D6DF2"/>
    <w:rsid w:val="008D6EA4"/>
    <w:rsid w:val="008D7402"/>
    <w:rsid w:val="008D74E2"/>
    <w:rsid w:val="008D74E9"/>
    <w:rsid w:val="008D75B0"/>
    <w:rsid w:val="008D77C5"/>
    <w:rsid w:val="008D78F8"/>
    <w:rsid w:val="008D79EE"/>
    <w:rsid w:val="008D7C4F"/>
    <w:rsid w:val="008D7C92"/>
    <w:rsid w:val="008E00C8"/>
    <w:rsid w:val="008E0637"/>
    <w:rsid w:val="008E06FE"/>
    <w:rsid w:val="008E0721"/>
    <w:rsid w:val="008E0752"/>
    <w:rsid w:val="008E090B"/>
    <w:rsid w:val="008E0BE3"/>
    <w:rsid w:val="008E0C5E"/>
    <w:rsid w:val="008E0D30"/>
    <w:rsid w:val="008E0E40"/>
    <w:rsid w:val="008E0F9D"/>
    <w:rsid w:val="008E163E"/>
    <w:rsid w:val="008E1728"/>
    <w:rsid w:val="008E1B32"/>
    <w:rsid w:val="008E1B56"/>
    <w:rsid w:val="008E1E35"/>
    <w:rsid w:val="008E1FE7"/>
    <w:rsid w:val="008E215A"/>
    <w:rsid w:val="008E2194"/>
    <w:rsid w:val="008E22BA"/>
    <w:rsid w:val="008E2398"/>
    <w:rsid w:val="008E23BF"/>
    <w:rsid w:val="008E2A86"/>
    <w:rsid w:val="008E2A93"/>
    <w:rsid w:val="008E2AFE"/>
    <w:rsid w:val="008E2B78"/>
    <w:rsid w:val="008E2BE0"/>
    <w:rsid w:val="008E2D09"/>
    <w:rsid w:val="008E2F30"/>
    <w:rsid w:val="008E2F49"/>
    <w:rsid w:val="008E2F7C"/>
    <w:rsid w:val="008E3198"/>
    <w:rsid w:val="008E3459"/>
    <w:rsid w:val="008E3703"/>
    <w:rsid w:val="008E3815"/>
    <w:rsid w:val="008E3890"/>
    <w:rsid w:val="008E3A47"/>
    <w:rsid w:val="008E3CC2"/>
    <w:rsid w:val="008E40C9"/>
    <w:rsid w:val="008E4306"/>
    <w:rsid w:val="008E446D"/>
    <w:rsid w:val="008E4482"/>
    <w:rsid w:val="008E4551"/>
    <w:rsid w:val="008E45A9"/>
    <w:rsid w:val="008E47C4"/>
    <w:rsid w:val="008E4A67"/>
    <w:rsid w:val="008E4AC2"/>
    <w:rsid w:val="008E50F0"/>
    <w:rsid w:val="008E51C2"/>
    <w:rsid w:val="008E535F"/>
    <w:rsid w:val="008E53CB"/>
    <w:rsid w:val="008E5410"/>
    <w:rsid w:val="008E54BD"/>
    <w:rsid w:val="008E54E5"/>
    <w:rsid w:val="008E5606"/>
    <w:rsid w:val="008E57D6"/>
    <w:rsid w:val="008E5B1F"/>
    <w:rsid w:val="008E5B8A"/>
    <w:rsid w:val="008E5C73"/>
    <w:rsid w:val="008E5E70"/>
    <w:rsid w:val="008E6019"/>
    <w:rsid w:val="008E6022"/>
    <w:rsid w:val="008E62EE"/>
    <w:rsid w:val="008E637A"/>
    <w:rsid w:val="008E63FE"/>
    <w:rsid w:val="008E6668"/>
    <w:rsid w:val="008E6681"/>
    <w:rsid w:val="008E66F2"/>
    <w:rsid w:val="008E66F5"/>
    <w:rsid w:val="008E6794"/>
    <w:rsid w:val="008E6937"/>
    <w:rsid w:val="008E6BC4"/>
    <w:rsid w:val="008E6CD0"/>
    <w:rsid w:val="008E7095"/>
    <w:rsid w:val="008E7185"/>
    <w:rsid w:val="008E71E1"/>
    <w:rsid w:val="008E727F"/>
    <w:rsid w:val="008E7557"/>
    <w:rsid w:val="008E7A5E"/>
    <w:rsid w:val="008E7C1A"/>
    <w:rsid w:val="008E7D6B"/>
    <w:rsid w:val="008E7DF2"/>
    <w:rsid w:val="008E7EC4"/>
    <w:rsid w:val="008E7ECD"/>
    <w:rsid w:val="008F01E4"/>
    <w:rsid w:val="008F0292"/>
    <w:rsid w:val="008F0348"/>
    <w:rsid w:val="008F0472"/>
    <w:rsid w:val="008F0513"/>
    <w:rsid w:val="008F0595"/>
    <w:rsid w:val="008F0665"/>
    <w:rsid w:val="008F0672"/>
    <w:rsid w:val="008F070F"/>
    <w:rsid w:val="008F092D"/>
    <w:rsid w:val="008F093C"/>
    <w:rsid w:val="008F0A0F"/>
    <w:rsid w:val="008F0AE5"/>
    <w:rsid w:val="008F0BC7"/>
    <w:rsid w:val="008F0D51"/>
    <w:rsid w:val="008F0F65"/>
    <w:rsid w:val="008F1253"/>
    <w:rsid w:val="008F1265"/>
    <w:rsid w:val="008F1292"/>
    <w:rsid w:val="008F12AC"/>
    <w:rsid w:val="008F1314"/>
    <w:rsid w:val="008F1362"/>
    <w:rsid w:val="008F1379"/>
    <w:rsid w:val="008F13F6"/>
    <w:rsid w:val="008F145B"/>
    <w:rsid w:val="008F16A4"/>
    <w:rsid w:val="008F185A"/>
    <w:rsid w:val="008F1891"/>
    <w:rsid w:val="008F18B7"/>
    <w:rsid w:val="008F1BF3"/>
    <w:rsid w:val="008F1D85"/>
    <w:rsid w:val="008F1DF9"/>
    <w:rsid w:val="008F1E09"/>
    <w:rsid w:val="008F21F3"/>
    <w:rsid w:val="008F233B"/>
    <w:rsid w:val="008F2360"/>
    <w:rsid w:val="008F245F"/>
    <w:rsid w:val="008F2486"/>
    <w:rsid w:val="008F24B6"/>
    <w:rsid w:val="008F283F"/>
    <w:rsid w:val="008F2898"/>
    <w:rsid w:val="008F2C3A"/>
    <w:rsid w:val="008F2C97"/>
    <w:rsid w:val="008F2CA5"/>
    <w:rsid w:val="008F2FB1"/>
    <w:rsid w:val="008F3063"/>
    <w:rsid w:val="008F3212"/>
    <w:rsid w:val="008F325F"/>
    <w:rsid w:val="008F3357"/>
    <w:rsid w:val="008F33A6"/>
    <w:rsid w:val="008F3453"/>
    <w:rsid w:val="008F3498"/>
    <w:rsid w:val="008F34B0"/>
    <w:rsid w:val="008F359E"/>
    <w:rsid w:val="008F35CE"/>
    <w:rsid w:val="008F3677"/>
    <w:rsid w:val="008F3BE4"/>
    <w:rsid w:val="008F3C97"/>
    <w:rsid w:val="008F3D1E"/>
    <w:rsid w:val="008F4016"/>
    <w:rsid w:val="008F405D"/>
    <w:rsid w:val="008F41A5"/>
    <w:rsid w:val="008F448F"/>
    <w:rsid w:val="008F45A8"/>
    <w:rsid w:val="008F46B6"/>
    <w:rsid w:val="008F46D7"/>
    <w:rsid w:val="008F4A3F"/>
    <w:rsid w:val="008F4A48"/>
    <w:rsid w:val="008F4AF4"/>
    <w:rsid w:val="008F4F3E"/>
    <w:rsid w:val="008F5110"/>
    <w:rsid w:val="008F5653"/>
    <w:rsid w:val="008F5821"/>
    <w:rsid w:val="008F5900"/>
    <w:rsid w:val="008F5A2C"/>
    <w:rsid w:val="008F5B17"/>
    <w:rsid w:val="008F5C9B"/>
    <w:rsid w:val="008F5D15"/>
    <w:rsid w:val="008F5EE8"/>
    <w:rsid w:val="008F5F30"/>
    <w:rsid w:val="008F607F"/>
    <w:rsid w:val="008F61D3"/>
    <w:rsid w:val="008F64CC"/>
    <w:rsid w:val="008F6601"/>
    <w:rsid w:val="008F67AC"/>
    <w:rsid w:val="008F68DE"/>
    <w:rsid w:val="008F68E2"/>
    <w:rsid w:val="008F69D5"/>
    <w:rsid w:val="008F69EA"/>
    <w:rsid w:val="008F6BDD"/>
    <w:rsid w:val="008F72E5"/>
    <w:rsid w:val="008F7380"/>
    <w:rsid w:val="008F74C5"/>
    <w:rsid w:val="008F74EA"/>
    <w:rsid w:val="008F7585"/>
    <w:rsid w:val="008F75B3"/>
    <w:rsid w:val="008F7786"/>
    <w:rsid w:val="008F7892"/>
    <w:rsid w:val="008F78DB"/>
    <w:rsid w:val="008F7A30"/>
    <w:rsid w:val="008F7B03"/>
    <w:rsid w:val="008F7BE4"/>
    <w:rsid w:val="008F7BEC"/>
    <w:rsid w:val="008F7CAE"/>
    <w:rsid w:val="008F7D4E"/>
    <w:rsid w:val="008F7E4A"/>
    <w:rsid w:val="008F7E98"/>
    <w:rsid w:val="008F7F21"/>
    <w:rsid w:val="008F7F86"/>
    <w:rsid w:val="0090002D"/>
    <w:rsid w:val="00900249"/>
    <w:rsid w:val="00900356"/>
    <w:rsid w:val="009006B7"/>
    <w:rsid w:val="009009AF"/>
    <w:rsid w:val="00900B95"/>
    <w:rsid w:val="00900D6B"/>
    <w:rsid w:val="00900D8A"/>
    <w:rsid w:val="00900D98"/>
    <w:rsid w:val="00900E09"/>
    <w:rsid w:val="00900E21"/>
    <w:rsid w:val="00900EB2"/>
    <w:rsid w:val="00900ECC"/>
    <w:rsid w:val="00900F60"/>
    <w:rsid w:val="00900FB1"/>
    <w:rsid w:val="00901595"/>
    <w:rsid w:val="00901658"/>
    <w:rsid w:val="009016F2"/>
    <w:rsid w:val="009017B0"/>
    <w:rsid w:val="00901B56"/>
    <w:rsid w:val="00901BA9"/>
    <w:rsid w:val="00901DEE"/>
    <w:rsid w:val="00901DF1"/>
    <w:rsid w:val="00901EF6"/>
    <w:rsid w:val="00901F12"/>
    <w:rsid w:val="00901F64"/>
    <w:rsid w:val="0090207A"/>
    <w:rsid w:val="009021C5"/>
    <w:rsid w:val="009023D8"/>
    <w:rsid w:val="0090244D"/>
    <w:rsid w:val="00902674"/>
    <w:rsid w:val="00902731"/>
    <w:rsid w:val="00902745"/>
    <w:rsid w:val="009027C2"/>
    <w:rsid w:val="009027E9"/>
    <w:rsid w:val="00902917"/>
    <w:rsid w:val="009029AF"/>
    <w:rsid w:val="00902C4D"/>
    <w:rsid w:val="00902C84"/>
    <w:rsid w:val="00902FC2"/>
    <w:rsid w:val="0090315F"/>
    <w:rsid w:val="009031FA"/>
    <w:rsid w:val="00903208"/>
    <w:rsid w:val="0090330D"/>
    <w:rsid w:val="009033DC"/>
    <w:rsid w:val="009034C6"/>
    <w:rsid w:val="009037EB"/>
    <w:rsid w:val="0090396D"/>
    <w:rsid w:val="009039F3"/>
    <w:rsid w:val="00903A38"/>
    <w:rsid w:val="00903BFB"/>
    <w:rsid w:val="00903EFF"/>
    <w:rsid w:val="00903F7F"/>
    <w:rsid w:val="0090408D"/>
    <w:rsid w:val="00904208"/>
    <w:rsid w:val="00904259"/>
    <w:rsid w:val="0090428A"/>
    <w:rsid w:val="00904467"/>
    <w:rsid w:val="00904485"/>
    <w:rsid w:val="00904608"/>
    <w:rsid w:val="00904808"/>
    <w:rsid w:val="00904A43"/>
    <w:rsid w:val="00904A6B"/>
    <w:rsid w:val="00904AA1"/>
    <w:rsid w:val="00904BC3"/>
    <w:rsid w:val="00904C2E"/>
    <w:rsid w:val="00904D8D"/>
    <w:rsid w:val="00904E7C"/>
    <w:rsid w:val="00904FB7"/>
    <w:rsid w:val="009051AC"/>
    <w:rsid w:val="00905206"/>
    <w:rsid w:val="009052C6"/>
    <w:rsid w:val="00905486"/>
    <w:rsid w:val="009054F5"/>
    <w:rsid w:val="0090553E"/>
    <w:rsid w:val="00905A4F"/>
    <w:rsid w:val="00905D09"/>
    <w:rsid w:val="00905E61"/>
    <w:rsid w:val="00905E63"/>
    <w:rsid w:val="00905F60"/>
    <w:rsid w:val="00906418"/>
    <w:rsid w:val="0090651C"/>
    <w:rsid w:val="00906665"/>
    <w:rsid w:val="00906724"/>
    <w:rsid w:val="00906850"/>
    <w:rsid w:val="00906908"/>
    <w:rsid w:val="00906939"/>
    <w:rsid w:val="00906A19"/>
    <w:rsid w:val="00906B93"/>
    <w:rsid w:val="00906BA1"/>
    <w:rsid w:val="00906C20"/>
    <w:rsid w:val="00906EA8"/>
    <w:rsid w:val="00906F7B"/>
    <w:rsid w:val="00906FCC"/>
    <w:rsid w:val="0090736E"/>
    <w:rsid w:val="0090740F"/>
    <w:rsid w:val="0090752B"/>
    <w:rsid w:val="0090765A"/>
    <w:rsid w:val="00907875"/>
    <w:rsid w:val="009079D8"/>
    <w:rsid w:val="00907A42"/>
    <w:rsid w:val="00907A96"/>
    <w:rsid w:val="00907A9E"/>
    <w:rsid w:val="00907B08"/>
    <w:rsid w:val="00907B3E"/>
    <w:rsid w:val="00907B43"/>
    <w:rsid w:val="00907C39"/>
    <w:rsid w:val="00907CFA"/>
    <w:rsid w:val="00907D31"/>
    <w:rsid w:val="00907E75"/>
    <w:rsid w:val="00907EE7"/>
    <w:rsid w:val="00910125"/>
    <w:rsid w:val="009102A0"/>
    <w:rsid w:val="009102DB"/>
    <w:rsid w:val="0091054B"/>
    <w:rsid w:val="0091054C"/>
    <w:rsid w:val="009105FE"/>
    <w:rsid w:val="009108A8"/>
    <w:rsid w:val="009108BA"/>
    <w:rsid w:val="00910925"/>
    <w:rsid w:val="00910A90"/>
    <w:rsid w:val="009110E4"/>
    <w:rsid w:val="009111A6"/>
    <w:rsid w:val="00911210"/>
    <w:rsid w:val="009112F7"/>
    <w:rsid w:val="00911361"/>
    <w:rsid w:val="00911373"/>
    <w:rsid w:val="0091143C"/>
    <w:rsid w:val="0091161F"/>
    <w:rsid w:val="00911696"/>
    <w:rsid w:val="0091196B"/>
    <w:rsid w:val="009119D4"/>
    <w:rsid w:val="00911CA0"/>
    <w:rsid w:val="00911CCB"/>
    <w:rsid w:val="00911D5C"/>
    <w:rsid w:val="00911DD1"/>
    <w:rsid w:val="00911EC7"/>
    <w:rsid w:val="0091204F"/>
    <w:rsid w:val="009120A4"/>
    <w:rsid w:val="009120BD"/>
    <w:rsid w:val="009121C2"/>
    <w:rsid w:val="00912373"/>
    <w:rsid w:val="009123F3"/>
    <w:rsid w:val="00912487"/>
    <w:rsid w:val="00912592"/>
    <w:rsid w:val="009125E9"/>
    <w:rsid w:val="00912748"/>
    <w:rsid w:val="009128EE"/>
    <w:rsid w:val="00912A49"/>
    <w:rsid w:val="00912B33"/>
    <w:rsid w:val="00912B56"/>
    <w:rsid w:val="00912B87"/>
    <w:rsid w:val="00912BD1"/>
    <w:rsid w:val="00913096"/>
    <w:rsid w:val="00913122"/>
    <w:rsid w:val="009132AB"/>
    <w:rsid w:val="0091336D"/>
    <w:rsid w:val="00913421"/>
    <w:rsid w:val="00913427"/>
    <w:rsid w:val="009134CD"/>
    <w:rsid w:val="009134D6"/>
    <w:rsid w:val="00913711"/>
    <w:rsid w:val="009137AE"/>
    <w:rsid w:val="009139F8"/>
    <w:rsid w:val="00913B7B"/>
    <w:rsid w:val="00913BE3"/>
    <w:rsid w:val="00913C05"/>
    <w:rsid w:val="00913CC4"/>
    <w:rsid w:val="00913CEE"/>
    <w:rsid w:val="00914043"/>
    <w:rsid w:val="009144C3"/>
    <w:rsid w:val="0091488B"/>
    <w:rsid w:val="009148B5"/>
    <w:rsid w:val="00914A41"/>
    <w:rsid w:val="00914AED"/>
    <w:rsid w:val="00914BBB"/>
    <w:rsid w:val="00914C5C"/>
    <w:rsid w:val="00914C6C"/>
    <w:rsid w:val="00914C7A"/>
    <w:rsid w:val="00914E80"/>
    <w:rsid w:val="009150B8"/>
    <w:rsid w:val="009150DA"/>
    <w:rsid w:val="009152F3"/>
    <w:rsid w:val="009153EB"/>
    <w:rsid w:val="00915519"/>
    <w:rsid w:val="00915607"/>
    <w:rsid w:val="0091562A"/>
    <w:rsid w:val="009156AE"/>
    <w:rsid w:val="009157EC"/>
    <w:rsid w:val="0091592B"/>
    <w:rsid w:val="00915980"/>
    <w:rsid w:val="00915A34"/>
    <w:rsid w:val="00915D87"/>
    <w:rsid w:val="00915EC3"/>
    <w:rsid w:val="00915F68"/>
    <w:rsid w:val="00916197"/>
    <w:rsid w:val="0091620A"/>
    <w:rsid w:val="00916240"/>
    <w:rsid w:val="009164E3"/>
    <w:rsid w:val="00916519"/>
    <w:rsid w:val="00916862"/>
    <w:rsid w:val="009169D0"/>
    <w:rsid w:val="00916BF4"/>
    <w:rsid w:val="00916C4A"/>
    <w:rsid w:val="00916FDD"/>
    <w:rsid w:val="00917044"/>
    <w:rsid w:val="009172C3"/>
    <w:rsid w:val="00917491"/>
    <w:rsid w:val="009175EB"/>
    <w:rsid w:val="009177DA"/>
    <w:rsid w:val="0091781F"/>
    <w:rsid w:val="00917845"/>
    <w:rsid w:val="00917899"/>
    <w:rsid w:val="00917915"/>
    <w:rsid w:val="0091795F"/>
    <w:rsid w:val="00917996"/>
    <w:rsid w:val="00917A3B"/>
    <w:rsid w:val="00917B69"/>
    <w:rsid w:val="00917F39"/>
    <w:rsid w:val="009201DD"/>
    <w:rsid w:val="00920378"/>
    <w:rsid w:val="009205B7"/>
    <w:rsid w:val="009205BA"/>
    <w:rsid w:val="009206C8"/>
    <w:rsid w:val="0092084F"/>
    <w:rsid w:val="00920895"/>
    <w:rsid w:val="0092096B"/>
    <w:rsid w:val="00920AB4"/>
    <w:rsid w:val="00920AB5"/>
    <w:rsid w:val="00920D7C"/>
    <w:rsid w:val="00920F82"/>
    <w:rsid w:val="0092101F"/>
    <w:rsid w:val="009210C4"/>
    <w:rsid w:val="009211EF"/>
    <w:rsid w:val="00921586"/>
    <w:rsid w:val="009215AC"/>
    <w:rsid w:val="00921624"/>
    <w:rsid w:val="00921924"/>
    <w:rsid w:val="00921A3D"/>
    <w:rsid w:val="00921CB8"/>
    <w:rsid w:val="00921DAA"/>
    <w:rsid w:val="00921E5E"/>
    <w:rsid w:val="00921E8B"/>
    <w:rsid w:val="00921E9E"/>
    <w:rsid w:val="009223A3"/>
    <w:rsid w:val="009223EB"/>
    <w:rsid w:val="009224FB"/>
    <w:rsid w:val="00922725"/>
    <w:rsid w:val="00922771"/>
    <w:rsid w:val="00922845"/>
    <w:rsid w:val="009228C0"/>
    <w:rsid w:val="00922972"/>
    <w:rsid w:val="00922985"/>
    <w:rsid w:val="00922BA0"/>
    <w:rsid w:val="00922D1C"/>
    <w:rsid w:val="00922D9C"/>
    <w:rsid w:val="00922E6D"/>
    <w:rsid w:val="00922F3F"/>
    <w:rsid w:val="00922F49"/>
    <w:rsid w:val="00922F9A"/>
    <w:rsid w:val="009230CD"/>
    <w:rsid w:val="00923250"/>
    <w:rsid w:val="0092327A"/>
    <w:rsid w:val="0092340F"/>
    <w:rsid w:val="00923441"/>
    <w:rsid w:val="00923442"/>
    <w:rsid w:val="0092346C"/>
    <w:rsid w:val="00923479"/>
    <w:rsid w:val="00923661"/>
    <w:rsid w:val="00923710"/>
    <w:rsid w:val="00923715"/>
    <w:rsid w:val="009238BD"/>
    <w:rsid w:val="009238CD"/>
    <w:rsid w:val="00923DD8"/>
    <w:rsid w:val="00923F63"/>
    <w:rsid w:val="00923FC2"/>
    <w:rsid w:val="009240EC"/>
    <w:rsid w:val="00924113"/>
    <w:rsid w:val="009243BE"/>
    <w:rsid w:val="0092456A"/>
    <w:rsid w:val="009245D7"/>
    <w:rsid w:val="00924898"/>
    <w:rsid w:val="009249C5"/>
    <w:rsid w:val="009249D1"/>
    <w:rsid w:val="009249DC"/>
    <w:rsid w:val="009249EA"/>
    <w:rsid w:val="009249FF"/>
    <w:rsid w:val="00924A12"/>
    <w:rsid w:val="0092501A"/>
    <w:rsid w:val="0092508D"/>
    <w:rsid w:val="009251DE"/>
    <w:rsid w:val="009251ED"/>
    <w:rsid w:val="00925564"/>
    <w:rsid w:val="009255C0"/>
    <w:rsid w:val="009256E3"/>
    <w:rsid w:val="00925A5E"/>
    <w:rsid w:val="00925BC2"/>
    <w:rsid w:val="00925D28"/>
    <w:rsid w:val="00925E6A"/>
    <w:rsid w:val="00925F4E"/>
    <w:rsid w:val="00926077"/>
    <w:rsid w:val="0092607D"/>
    <w:rsid w:val="00926139"/>
    <w:rsid w:val="00926160"/>
    <w:rsid w:val="009262C3"/>
    <w:rsid w:val="0092646F"/>
    <w:rsid w:val="009265AC"/>
    <w:rsid w:val="009266C9"/>
    <w:rsid w:val="009268DB"/>
    <w:rsid w:val="00926AD6"/>
    <w:rsid w:val="00926ADF"/>
    <w:rsid w:val="00926C55"/>
    <w:rsid w:val="00926DFC"/>
    <w:rsid w:val="00926E54"/>
    <w:rsid w:val="00926F14"/>
    <w:rsid w:val="009270B3"/>
    <w:rsid w:val="009270BB"/>
    <w:rsid w:val="009271D4"/>
    <w:rsid w:val="00927287"/>
    <w:rsid w:val="009272AA"/>
    <w:rsid w:val="00927322"/>
    <w:rsid w:val="00927611"/>
    <w:rsid w:val="0092782C"/>
    <w:rsid w:val="0092788E"/>
    <w:rsid w:val="009279D0"/>
    <w:rsid w:val="00927C3C"/>
    <w:rsid w:val="00927EFE"/>
    <w:rsid w:val="00927F01"/>
    <w:rsid w:val="009300C5"/>
    <w:rsid w:val="00930298"/>
    <w:rsid w:val="00930528"/>
    <w:rsid w:val="009305DF"/>
    <w:rsid w:val="00930697"/>
    <w:rsid w:val="0093096E"/>
    <w:rsid w:val="00930A01"/>
    <w:rsid w:val="00930A05"/>
    <w:rsid w:val="00930B01"/>
    <w:rsid w:val="00930CE9"/>
    <w:rsid w:val="00930DDA"/>
    <w:rsid w:val="00930E90"/>
    <w:rsid w:val="00930EEC"/>
    <w:rsid w:val="00931152"/>
    <w:rsid w:val="00931216"/>
    <w:rsid w:val="00931252"/>
    <w:rsid w:val="009312B9"/>
    <w:rsid w:val="00931356"/>
    <w:rsid w:val="00931385"/>
    <w:rsid w:val="00931509"/>
    <w:rsid w:val="00931938"/>
    <w:rsid w:val="00931A21"/>
    <w:rsid w:val="00931AB7"/>
    <w:rsid w:val="00931B65"/>
    <w:rsid w:val="00931BB2"/>
    <w:rsid w:val="00931C38"/>
    <w:rsid w:val="00931CA8"/>
    <w:rsid w:val="00931D20"/>
    <w:rsid w:val="00931FE9"/>
    <w:rsid w:val="00932032"/>
    <w:rsid w:val="0093206E"/>
    <w:rsid w:val="009320D9"/>
    <w:rsid w:val="00932209"/>
    <w:rsid w:val="00932626"/>
    <w:rsid w:val="00932654"/>
    <w:rsid w:val="00932828"/>
    <w:rsid w:val="00932BC7"/>
    <w:rsid w:val="00932C01"/>
    <w:rsid w:val="00932C09"/>
    <w:rsid w:val="00932C0C"/>
    <w:rsid w:val="00932C67"/>
    <w:rsid w:val="00932CAF"/>
    <w:rsid w:val="00932D75"/>
    <w:rsid w:val="009333CF"/>
    <w:rsid w:val="0093348F"/>
    <w:rsid w:val="009334A5"/>
    <w:rsid w:val="009334E4"/>
    <w:rsid w:val="00933629"/>
    <w:rsid w:val="009336C0"/>
    <w:rsid w:val="009336EB"/>
    <w:rsid w:val="009336FD"/>
    <w:rsid w:val="00933734"/>
    <w:rsid w:val="009337C0"/>
    <w:rsid w:val="009339AE"/>
    <w:rsid w:val="00933BC8"/>
    <w:rsid w:val="00933C19"/>
    <w:rsid w:val="00933CF1"/>
    <w:rsid w:val="00933D9B"/>
    <w:rsid w:val="00934155"/>
    <w:rsid w:val="00934164"/>
    <w:rsid w:val="00934225"/>
    <w:rsid w:val="00934227"/>
    <w:rsid w:val="00934488"/>
    <w:rsid w:val="00934597"/>
    <w:rsid w:val="009345E9"/>
    <w:rsid w:val="009347F6"/>
    <w:rsid w:val="00934FA2"/>
    <w:rsid w:val="00935092"/>
    <w:rsid w:val="0093516A"/>
    <w:rsid w:val="0093517D"/>
    <w:rsid w:val="009351B3"/>
    <w:rsid w:val="009351D2"/>
    <w:rsid w:val="009352D8"/>
    <w:rsid w:val="00935323"/>
    <w:rsid w:val="00935379"/>
    <w:rsid w:val="00935670"/>
    <w:rsid w:val="0093576F"/>
    <w:rsid w:val="00935965"/>
    <w:rsid w:val="009359E9"/>
    <w:rsid w:val="00935ABA"/>
    <w:rsid w:val="00935B9A"/>
    <w:rsid w:val="00935BD6"/>
    <w:rsid w:val="00935C48"/>
    <w:rsid w:val="00935ECE"/>
    <w:rsid w:val="00935FD0"/>
    <w:rsid w:val="0093607A"/>
    <w:rsid w:val="00936099"/>
    <w:rsid w:val="0093618C"/>
    <w:rsid w:val="009361EB"/>
    <w:rsid w:val="0093620C"/>
    <w:rsid w:val="00936217"/>
    <w:rsid w:val="00936256"/>
    <w:rsid w:val="009365BD"/>
    <w:rsid w:val="0093663E"/>
    <w:rsid w:val="00936751"/>
    <w:rsid w:val="0093678B"/>
    <w:rsid w:val="00936A03"/>
    <w:rsid w:val="00936A8B"/>
    <w:rsid w:val="00936B71"/>
    <w:rsid w:val="00936BF4"/>
    <w:rsid w:val="00936C62"/>
    <w:rsid w:val="00936D37"/>
    <w:rsid w:val="00936DD3"/>
    <w:rsid w:val="00936F0D"/>
    <w:rsid w:val="00936F98"/>
    <w:rsid w:val="00936FBB"/>
    <w:rsid w:val="0093719E"/>
    <w:rsid w:val="009372C0"/>
    <w:rsid w:val="00937474"/>
    <w:rsid w:val="00937517"/>
    <w:rsid w:val="00937535"/>
    <w:rsid w:val="0093781D"/>
    <w:rsid w:val="00937A80"/>
    <w:rsid w:val="00937CC2"/>
    <w:rsid w:val="00937D2A"/>
    <w:rsid w:val="00937D52"/>
    <w:rsid w:val="00937D94"/>
    <w:rsid w:val="0093E59D"/>
    <w:rsid w:val="0094007B"/>
    <w:rsid w:val="0094039E"/>
    <w:rsid w:val="009403D8"/>
    <w:rsid w:val="00940493"/>
    <w:rsid w:val="0094053A"/>
    <w:rsid w:val="009406C7"/>
    <w:rsid w:val="009406DE"/>
    <w:rsid w:val="00940705"/>
    <w:rsid w:val="00940716"/>
    <w:rsid w:val="009407FC"/>
    <w:rsid w:val="00940935"/>
    <w:rsid w:val="00940972"/>
    <w:rsid w:val="00940BBE"/>
    <w:rsid w:val="00940C24"/>
    <w:rsid w:val="00940E62"/>
    <w:rsid w:val="00940ED3"/>
    <w:rsid w:val="009411C9"/>
    <w:rsid w:val="009412BB"/>
    <w:rsid w:val="00941320"/>
    <w:rsid w:val="009416A1"/>
    <w:rsid w:val="009418E1"/>
    <w:rsid w:val="00941907"/>
    <w:rsid w:val="0094196E"/>
    <w:rsid w:val="009419CE"/>
    <w:rsid w:val="009419D3"/>
    <w:rsid w:val="00941A31"/>
    <w:rsid w:val="00941AF5"/>
    <w:rsid w:val="00941B0E"/>
    <w:rsid w:val="00941CD0"/>
    <w:rsid w:val="00941D6B"/>
    <w:rsid w:val="00941E83"/>
    <w:rsid w:val="0094222B"/>
    <w:rsid w:val="009422B9"/>
    <w:rsid w:val="009422DA"/>
    <w:rsid w:val="009424E8"/>
    <w:rsid w:val="009424F8"/>
    <w:rsid w:val="009424F9"/>
    <w:rsid w:val="0094266C"/>
    <w:rsid w:val="009427BA"/>
    <w:rsid w:val="00942A15"/>
    <w:rsid w:val="00942B04"/>
    <w:rsid w:val="00942E50"/>
    <w:rsid w:val="00942E92"/>
    <w:rsid w:val="00942F53"/>
    <w:rsid w:val="00942F8B"/>
    <w:rsid w:val="00942FB1"/>
    <w:rsid w:val="00942FBF"/>
    <w:rsid w:val="009430EA"/>
    <w:rsid w:val="0094348E"/>
    <w:rsid w:val="009436D4"/>
    <w:rsid w:val="009438F7"/>
    <w:rsid w:val="00943942"/>
    <w:rsid w:val="00943949"/>
    <w:rsid w:val="00943A54"/>
    <w:rsid w:val="00943B8F"/>
    <w:rsid w:val="00943BB3"/>
    <w:rsid w:val="00943C59"/>
    <w:rsid w:val="00943D35"/>
    <w:rsid w:val="00943DD1"/>
    <w:rsid w:val="0094425D"/>
    <w:rsid w:val="00944382"/>
    <w:rsid w:val="0094439E"/>
    <w:rsid w:val="009444EE"/>
    <w:rsid w:val="00944751"/>
    <w:rsid w:val="009447A3"/>
    <w:rsid w:val="009447D7"/>
    <w:rsid w:val="00944966"/>
    <w:rsid w:val="00944D70"/>
    <w:rsid w:val="00944E3B"/>
    <w:rsid w:val="00944F24"/>
    <w:rsid w:val="00944F46"/>
    <w:rsid w:val="009450E5"/>
    <w:rsid w:val="00945243"/>
    <w:rsid w:val="0094542D"/>
    <w:rsid w:val="00945621"/>
    <w:rsid w:val="00945761"/>
    <w:rsid w:val="0094591D"/>
    <w:rsid w:val="009459B3"/>
    <w:rsid w:val="00945A56"/>
    <w:rsid w:val="00945C9F"/>
    <w:rsid w:val="00945D3C"/>
    <w:rsid w:val="00945D81"/>
    <w:rsid w:val="00945F10"/>
    <w:rsid w:val="00945F23"/>
    <w:rsid w:val="00945F2D"/>
    <w:rsid w:val="00945FE5"/>
    <w:rsid w:val="009460C5"/>
    <w:rsid w:val="00946220"/>
    <w:rsid w:val="0094629D"/>
    <w:rsid w:val="0094649C"/>
    <w:rsid w:val="009467D7"/>
    <w:rsid w:val="009468FD"/>
    <w:rsid w:val="0094695F"/>
    <w:rsid w:val="009469BE"/>
    <w:rsid w:val="00946B5C"/>
    <w:rsid w:val="00946F1B"/>
    <w:rsid w:val="00946FFC"/>
    <w:rsid w:val="00947033"/>
    <w:rsid w:val="009470B9"/>
    <w:rsid w:val="0094741A"/>
    <w:rsid w:val="00947656"/>
    <w:rsid w:val="00947690"/>
    <w:rsid w:val="009476BC"/>
    <w:rsid w:val="00947AD9"/>
    <w:rsid w:val="00947B08"/>
    <w:rsid w:val="00947EEE"/>
    <w:rsid w:val="009500E3"/>
    <w:rsid w:val="00950185"/>
    <w:rsid w:val="0095050E"/>
    <w:rsid w:val="0095062A"/>
    <w:rsid w:val="00950642"/>
    <w:rsid w:val="00950746"/>
    <w:rsid w:val="00950A7E"/>
    <w:rsid w:val="00950ACC"/>
    <w:rsid w:val="00950B7E"/>
    <w:rsid w:val="00950BA6"/>
    <w:rsid w:val="00950C5D"/>
    <w:rsid w:val="00950D5B"/>
    <w:rsid w:val="00950DF0"/>
    <w:rsid w:val="00950FC0"/>
    <w:rsid w:val="0095109A"/>
    <w:rsid w:val="009511A2"/>
    <w:rsid w:val="009511A9"/>
    <w:rsid w:val="009513B9"/>
    <w:rsid w:val="009513F0"/>
    <w:rsid w:val="0095162E"/>
    <w:rsid w:val="00951744"/>
    <w:rsid w:val="00951A52"/>
    <w:rsid w:val="00951AF8"/>
    <w:rsid w:val="00951B47"/>
    <w:rsid w:val="00951C82"/>
    <w:rsid w:val="00951D42"/>
    <w:rsid w:val="00951D5A"/>
    <w:rsid w:val="00951EED"/>
    <w:rsid w:val="00951F76"/>
    <w:rsid w:val="0095201E"/>
    <w:rsid w:val="00952169"/>
    <w:rsid w:val="009522E7"/>
    <w:rsid w:val="0095254A"/>
    <w:rsid w:val="00952BA3"/>
    <w:rsid w:val="00952CAB"/>
    <w:rsid w:val="00952E04"/>
    <w:rsid w:val="009530F7"/>
    <w:rsid w:val="00953169"/>
    <w:rsid w:val="009531CA"/>
    <w:rsid w:val="009532AD"/>
    <w:rsid w:val="0095369B"/>
    <w:rsid w:val="00953B23"/>
    <w:rsid w:val="00953BC3"/>
    <w:rsid w:val="00953E42"/>
    <w:rsid w:val="00953F5C"/>
    <w:rsid w:val="00953F75"/>
    <w:rsid w:val="009541E3"/>
    <w:rsid w:val="00954550"/>
    <w:rsid w:val="0095485E"/>
    <w:rsid w:val="009549AD"/>
    <w:rsid w:val="00954DAD"/>
    <w:rsid w:val="00954E75"/>
    <w:rsid w:val="00954F9D"/>
    <w:rsid w:val="00955095"/>
    <w:rsid w:val="00955195"/>
    <w:rsid w:val="00955248"/>
    <w:rsid w:val="0095524A"/>
    <w:rsid w:val="009552D7"/>
    <w:rsid w:val="009554F9"/>
    <w:rsid w:val="00955503"/>
    <w:rsid w:val="00955526"/>
    <w:rsid w:val="00955549"/>
    <w:rsid w:val="00955664"/>
    <w:rsid w:val="0095570D"/>
    <w:rsid w:val="00955795"/>
    <w:rsid w:val="00955946"/>
    <w:rsid w:val="00955CAE"/>
    <w:rsid w:val="00955D50"/>
    <w:rsid w:val="00955F0C"/>
    <w:rsid w:val="00955FD2"/>
    <w:rsid w:val="00956061"/>
    <w:rsid w:val="009561EC"/>
    <w:rsid w:val="0095624F"/>
    <w:rsid w:val="0095633C"/>
    <w:rsid w:val="00956350"/>
    <w:rsid w:val="00956378"/>
    <w:rsid w:val="0095643C"/>
    <w:rsid w:val="009566F1"/>
    <w:rsid w:val="009567F4"/>
    <w:rsid w:val="00956A09"/>
    <w:rsid w:val="00956C62"/>
    <w:rsid w:val="00956C64"/>
    <w:rsid w:val="00956F7D"/>
    <w:rsid w:val="00957120"/>
    <w:rsid w:val="009571D8"/>
    <w:rsid w:val="009572C9"/>
    <w:rsid w:val="009572E0"/>
    <w:rsid w:val="0095746A"/>
    <w:rsid w:val="009575B9"/>
    <w:rsid w:val="0095767C"/>
    <w:rsid w:val="009577A9"/>
    <w:rsid w:val="0095784B"/>
    <w:rsid w:val="0095786E"/>
    <w:rsid w:val="00957886"/>
    <w:rsid w:val="0095790E"/>
    <w:rsid w:val="009579AC"/>
    <w:rsid w:val="009579B7"/>
    <w:rsid w:val="00957C7F"/>
    <w:rsid w:val="00957CA9"/>
    <w:rsid w:val="00957CC0"/>
    <w:rsid w:val="00957D95"/>
    <w:rsid w:val="00957DBE"/>
    <w:rsid w:val="00957EF6"/>
    <w:rsid w:val="009600C6"/>
    <w:rsid w:val="00960293"/>
    <w:rsid w:val="009603A4"/>
    <w:rsid w:val="00960451"/>
    <w:rsid w:val="00960604"/>
    <w:rsid w:val="00960609"/>
    <w:rsid w:val="00960625"/>
    <w:rsid w:val="00960631"/>
    <w:rsid w:val="0096064E"/>
    <w:rsid w:val="00960715"/>
    <w:rsid w:val="00960763"/>
    <w:rsid w:val="00960823"/>
    <w:rsid w:val="00960865"/>
    <w:rsid w:val="00960929"/>
    <w:rsid w:val="00960A61"/>
    <w:rsid w:val="00960ADE"/>
    <w:rsid w:val="00960BD1"/>
    <w:rsid w:val="00960C04"/>
    <w:rsid w:val="00960C28"/>
    <w:rsid w:val="00960C76"/>
    <w:rsid w:val="00960D53"/>
    <w:rsid w:val="00960EAC"/>
    <w:rsid w:val="00961029"/>
    <w:rsid w:val="009611CA"/>
    <w:rsid w:val="009613B3"/>
    <w:rsid w:val="00961433"/>
    <w:rsid w:val="009615F4"/>
    <w:rsid w:val="00961833"/>
    <w:rsid w:val="0096188A"/>
    <w:rsid w:val="009619FF"/>
    <w:rsid w:val="00961B9A"/>
    <w:rsid w:val="00961CF4"/>
    <w:rsid w:val="00961E23"/>
    <w:rsid w:val="00961F30"/>
    <w:rsid w:val="00961FC3"/>
    <w:rsid w:val="009621AA"/>
    <w:rsid w:val="0096237F"/>
    <w:rsid w:val="0096247A"/>
    <w:rsid w:val="00962485"/>
    <w:rsid w:val="00962533"/>
    <w:rsid w:val="00962697"/>
    <w:rsid w:val="009626D1"/>
    <w:rsid w:val="00962966"/>
    <w:rsid w:val="00962F04"/>
    <w:rsid w:val="00963134"/>
    <w:rsid w:val="0096322E"/>
    <w:rsid w:val="00963414"/>
    <w:rsid w:val="00963462"/>
    <w:rsid w:val="009634F8"/>
    <w:rsid w:val="00963504"/>
    <w:rsid w:val="0096355A"/>
    <w:rsid w:val="00963618"/>
    <w:rsid w:val="00963624"/>
    <w:rsid w:val="009638B4"/>
    <w:rsid w:val="00963ABC"/>
    <w:rsid w:val="00963EBA"/>
    <w:rsid w:val="00964129"/>
    <w:rsid w:val="0096413B"/>
    <w:rsid w:val="009642D7"/>
    <w:rsid w:val="0096497B"/>
    <w:rsid w:val="0096497C"/>
    <w:rsid w:val="00964B62"/>
    <w:rsid w:val="00964C1D"/>
    <w:rsid w:val="00964DF2"/>
    <w:rsid w:val="00964EDD"/>
    <w:rsid w:val="0096506F"/>
    <w:rsid w:val="0096522C"/>
    <w:rsid w:val="00965277"/>
    <w:rsid w:val="00965449"/>
    <w:rsid w:val="009654B1"/>
    <w:rsid w:val="009656B9"/>
    <w:rsid w:val="00965899"/>
    <w:rsid w:val="009658EA"/>
    <w:rsid w:val="00965998"/>
    <w:rsid w:val="009659CD"/>
    <w:rsid w:val="00965A36"/>
    <w:rsid w:val="00965A69"/>
    <w:rsid w:val="00965A6D"/>
    <w:rsid w:val="00965B49"/>
    <w:rsid w:val="00965BE3"/>
    <w:rsid w:val="00965C31"/>
    <w:rsid w:val="00965DA5"/>
    <w:rsid w:val="00965EB8"/>
    <w:rsid w:val="00965F14"/>
    <w:rsid w:val="00965FB2"/>
    <w:rsid w:val="00966281"/>
    <w:rsid w:val="00966400"/>
    <w:rsid w:val="0096643F"/>
    <w:rsid w:val="009664D0"/>
    <w:rsid w:val="00966504"/>
    <w:rsid w:val="009666B9"/>
    <w:rsid w:val="009666E0"/>
    <w:rsid w:val="009668EB"/>
    <w:rsid w:val="009668F2"/>
    <w:rsid w:val="00966900"/>
    <w:rsid w:val="00966ABE"/>
    <w:rsid w:val="00966BCC"/>
    <w:rsid w:val="00966C70"/>
    <w:rsid w:val="00966DF6"/>
    <w:rsid w:val="00966E53"/>
    <w:rsid w:val="00966FF2"/>
    <w:rsid w:val="009671AB"/>
    <w:rsid w:val="00967484"/>
    <w:rsid w:val="00967520"/>
    <w:rsid w:val="00967527"/>
    <w:rsid w:val="00967681"/>
    <w:rsid w:val="0096773B"/>
    <w:rsid w:val="009677BA"/>
    <w:rsid w:val="009677C8"/>
    <w:rsid w:val="009678A7"/>
    <w:rsid w:val="0096795B"/>
    <w:rsid w:val="009679A5"/>
    <w:rsid w:val="00967DC9"/>
    <w:rsid w:val="00967E5E"/>
    <w:rsid w:val="00967F57"/>
    <w:rsid w:val="0097006C"/>
    <w:rsid w:val="0097007E"/>
    <w:rsid w:val="009700F0"/>
    <w:rsid w:val="009701CC"/>
    <w:rsid w:val="00970222"/>
    <w:rsid w:val="00970392"/>
    <w:rsid w:val="00970476"/>
    <w:rsid w:val="0097050A"/>
    <w:rsid w:val="00970531"/>
    <w:rsid w:val="0097069F"/>
    <w:rsid w:val="00970770"/>
    <w:rsid w:val="009709E3"/>
    <w:rsid w:val="00970A7D"/>
    <w:rsid w:val="00970BAD"/>
    <w:rsid w:val="00970CFD"/>
    <w:rsid w:val="00970F04"/>
    <w:rsid w:val="009712A8"/>
    <w:rsid w:val="009712C4"/>
    <w:rsid w:val="009714F8"/>
    <w:rsid w:val="00971881"/>
    <w:rsid w:val="00971AAD"/>
    <w:rsid w:val="00971B76"/>
    <w:rsid w:val="00971CF5"/>
    <w:rsid w:val="0097232F"/>
    <w:rsid w:val="0097259B"/>
    <w:rsid w:val="009728DF"/>
    <w:rsid w:val="00972A01"/>
    <w:rsid w:val="00972B9B"/>
    <w:rsid w:val="00972BBA"/>
    <w:rsid w:val="00972D65"/>
    <w:rsid w:val="00972D7D"/>
    <w:rsid w:val="00972DD2"/>
    <w:rsid w:val="0097343C"/>
    <w:rsid w:val="00973468"/>
    <w:rsid w:val="00973725"/>
    <w:rsid w:val="00973764"/>
    <w:rsid w:val="00973B41"/>
    <w:rsid w:val="00973B74"/>
    <w:rsid w:val="00973DB3"/>
    <w:rsid w:val="00973E5C"/>
    <w:rsid w:val="00973E90"/>
    <w:rsid w:val="00973F02"/>
    <w:rsid w:val="00973F71"/>
    <w:rsid w:val="00973F91"/>
    <w:rsid w:val="0097424B"/>
    <w:rsid w:val="00974284"/>
    <w:rsid w:val="0097441A"/>
    <w:rsid w:val="0097443F"/>
    <w:rsid w:val="0097454E"/>
    <w:rsid w:val="00974554"/>
    <w:rsid w:val="00974A8D"/>
    <w:rsid w:val="00974B79"/>
    <w:rsid w:val="00974BCC"/>
    <w:rsid w:val="00974BEB"/>
    <w:rsid w:val="00974E34"/>
    <w:rsid w:val="00974FB8"/>
    <w:rsid w:val="00975188"/>
    <w:rsid w:val="009754E9"/>
    <w:rsid w:val="00975603"/>
    <w:rsid w:val="009759E1"/>
    <w:rsid w:val="00975A73"/>
    <w:rsid w:val="00975AE2"/>
    <w:rsid w:val="00975F31"/>
    <w:rsid w:val="00975FCE"/>
    <w:rsid w:val="00976017"/>
    <w:rsid w:val="00976172"/>
    <w:rsid w:val="009761A0"/>
    <w:rsid w:val="0097620F"/>
    <w:rsid w:val="0097624B"/>
    <w:rsid w:val="00976254"/>
    <w:rsid w:val="009762E1"/>
    <w:rsid w:val="0097630E"/>
    <w:rsid w:val="0097634C"/>
    <w:rsid w:val="0097661C"/>
    <w:rsid w:val="0097672A"/>
    <w:rsid w:val="00976903"/>
    <w:rsid w:val="00976952"/>
    <w:rsid w:val="0097695D"/>
    <w:rsid w:val="00976A3A"/>
    <w:rsid w:val="00976AA7"/>
    <w:rsid w:val="00976B93"/>
    <w:rsid w:val="00976F23"/>
    <w:rsid w:val="00977063"/>
    <w:rsid w:val="009771F7"/>
    <w:rsid w:val="00977361"/>
    <w:rsid w:val="009774D3"/>
    <w:rsid w:val="0097782F"/>
    <w:rsid w:val="00977904"/>
    <w:rsid w:val="00977AB4"/>
    <w:rsid w:val="00977F35"/>
    <w:rsid w:val="00977FA9"/>
    <w:rsid w:val="00977FE8"/>
    <w:rsid w:val="00980015"/>
    <w:rsid w:val="00980109"/>
    <w:rsid w:val="009801E0"/>
    <w:rsid w:val="00980259"/>
    <w:rsid w:val="009802BA"/>
    <w:rsid w:val="0098030F"/>
    <w:rsid w:val="0098052A"/>
    <w:rsid w:val="0098062F"/>
    <w:rsid w:val="0098078D"/>
    <w:rsid w:val="00980903"/>
    <w:rsid w:val="00980A87"/>
    <w:rsid w:val="00980AFE"/>
    <w:rsid w:val="009810F9"/>
    <w:rsid w:val="009814EA"/>
    <w:rsid w:val="00981584"/>
    <w:rsid w:val="00981591"/>
    <w:rsid w:val="009816FC"/>
    <w:rsid w:val="009819E6"/>
    <w:rsid w:val="009819E7"/>
    <w:rsid w:val="00981A09"/>
    <w:rsid w:val="00981D30"/>
    <w:rsid w:val="00981DBA"/>
    <w:rsid w:val="00981E5E"/>
    <w:rsid w:val="00981E92"/>
    <w:rsid w:val="00981F6F"/>
    <w:rsid w:val="0098219E"/>
    <w:rsid w:val="00982239"/>
    <w:rsid w:val="0098236A"/>
    <w:rsid w:val="009824A2"/>
    <w:rsid w:val="009825FC"/>
    <w:rsid w:val="00982652"/>
    <w:rsid w:val="009829D2"/>
    <w:rsid w:val="00982A4C"/>
    <w:rsid w:val="00982B56"/>
    <w:rsid w:val="00982C03"/>
    <w:rsid w:val="00982DBF"/>
    <w:rsid w:val="00982E04"/>
    <w:rsid w:val="00982E30"/>
    <w:rsid w:val="00983050"/>
    <w:rsid w:val="00983190"/>
    <w:rsid w:val="009831A9"/>
    <w:rsid w:val="009831E1"/>
    <w:rsid w:val="00983240"/>
    <w:rsid w:val="00983250"/>
    <w:rsid w:val="0098331F"/>
    <w:rsid w:val="0098343F"/>
    <w:rsid w:val="009835C3"/>
    <w:rsid w:val="0098378F"/>
    <w:rsid w:val="00983969"/>
    <w:rsid w:val="009839CC"/>
    <w:rsid w:val="009839D7"/>
    <w:rsid w:val="00983BFA"/>
    <w:rsid w:val="00983E1A"/>
    <w:rsid w:val="00983E99"/>
    <w:rsid w:val="00983FFA"/>
    <w:rsid w:val="00984094"/>
    <w:rsid w:val="00984270"/>
    <w:rsid w:val="009843B1"/>
    <w:rsid w:val="009843DE"/>
    <w:rsid w:val="009844BD"/>
    <w:rsid w:val="0098451E"/>
    <w:rsid w:val="00984799"/>
    <w:rsid w:val="0098493A"/>
    <w:rsid w:val="00984DEB"/>
    <w:rsid w:val="0098504E"/>
    <w:rsid w:val="0098517C"/>
    <w:rsid w:val="0098524F"/>
    <w:rsid w:val="00985432"/>
    <w:rsid w:val="00985458"/>
    <w:rsid w:val="00985520"/>
    <w:rsid w:val="00985625"/>
    <w:rsid w:val="00985787"/>
    <w:rsid w:val="00985C07"/>
    <w:rsid w:val="00985C83"/>
    <w:rsid w:val="00985E10"/>
    <w:rsid w:val="00985E1B"/>
    <w:rsid w:val="0098608F"/>
    <w:rsid w:val="00986156"/>
    <w:rsid w:val="0098616A"/>
    <w:rsid w:val="00986186"/>
    <w:rsid w:val="009862D4"/>
    <w:rsid w:val="009866EC"/>
    <w:rsid w:val="009867CE"/>
    <w:rsid w:val="009869C6"/>
    <w:rsid w:val="00986A25"/>
    <w:rsid w:val="00986DAD"/>
    <w:rsid w:val="00986DD5"/>
    <w:rsid w:val="00986E01"/>
    <w:rsid w:val="00986E05"/>
    <w:rsid w:val="00986FE3"/>
    <w:rsid w:val="00987006"/>
    <w:rsid w:val="0098728D"/>
    <w:rsid w:val="0098767F"/>
    <w:rsid w:val="00987743"/>
    <w:rsid w:val="009878F0"/>
    <w:rsid w:val="009879B1"/>
    <w:rsid w:val="00987AAD"/>
    <w:rsid w:val="00987BBF"/>
    <w:rsid w:val="00987C8B"/>
    <w:rsid w:val="00987C90"/>
    <w:rsid w:val="00987D61"/>
    <w:rsid w:val="00987E6B"/>
    <w:rsid w:val="00987E6D"/>
    <w:rsid w:val="00987F3F"/>
    <w:rsid w:val="00990003"/>
    <w:rsid w:val="0099009E"/>
    <w:rsid w:val="009900BC"/>
    <w:rsid w:val="009900C4"/>
    <w:rsid w:val="0099017A"/>
    <w:rsid w:val="009906AE"/>
    <w:rsid w:val="009907A5"/>
    <w:rsid w:val="009907FF"/>
    <w:rsid w:val="0099087D"/>
    <w:rsid w:val="009908DB"/>
    <w:rsid w:val="0099092E"/>
    <w:rsid w:val="00990AC6"/>
    <w:rsid w:val="00990AD9"/>
    <w:rsid w:val="00990B3F"/>
    <w:rsid w:val="00990C39"/>
    <w:rsid w:val="00990E2D"/>
    <w:rsid w:val="0099112B"/>
    <w:rsid w:val="009911AC"/>
    <w:rsid w:val="00991556"/>
    <w:rsid w:val="009916AE"/>
    <w:rsid w:val="00991771"/>
    <w:rsid w:val="00991772"/>
    <w:rsid w:val="009918C7"/>
    <w:rsid w:val="0099190C"/>
    <w:rsid w:val="00991D28"/>
    <w:rsid w:val="00991DAA"/>
    <w:rsid w:val="00991EDB"/>
    <w:rsid w:val="00991F9C"/>
    <w:rsid w:val="00991FB9"/>
    <w:rsid w:val="009923D6"/>
    <w:rsid w:val="00992461"/>
    <w:rsid w:val="00992636"/>
    <w:rsid w:val="009926E3"/>
    <w:rsid w:val="009927E1"/>
    <w:rsid w:val="009928E6"/>
    <w:rsid w:val="009928EA"/>
    <w:rsid w:val="009928EF"/>
    <w:rsid w:val="0099291A"/>
    <w:rsid w:val="00992AF1"/>
    <w:rsid w:val="00992B92"/>
    <w:rsid w:val="00992BBF"/>
    <w:rsid w:val="00992C2B"/>
    <w:rsid w:val="00992C99"/>
    <w:rsid w:val="00992D2D"/>
    <w:rsid w:val="00992DA9"/>
    <w:rsid w:val="00992DBF"/>
    <w:rsid w:val="00992FBD"/>
    <w:rsid w:val="00992FEF"/>
    <w:rsid w:val="0099329F"/>
    <w:rsid w:val="009934B1"/>
    <w:rsid w:val="009934C1"/>
    <w:rsid w:val="009937D8"/>
    <w:rsid w:val="00993AB6"/>
    <w:rsid w:val="00993C48"/>
    <w:rsid w:val="00993DBC"/>
    <w:rsid w:val="009941DE"/>
    <w:rsid w:val="00994282"/>
    <w:rsid w:val="00994464"/>
    <w:rsid w:val="00994471"/>
    <w:rsid w:val="009945F5"/>
    <w:rsid w:val="00994627"/>
    <w:rsid w:val="00994B0B"/>
    <w:rsid w:val="00994C60"/>
    <w:rsid w:val="00994CEC"/>
    <w:rsid w:val="00994EA2"/>
    <w:rsid w:val="00994FD3"/>
    <w:rsid w:val="00995096"/>
    <w:rsid w:val="0099530A"/>
    <w:rsid w:val="009953BC"/>
    <w:rsid w:val="00995A7C"/>
    <w:rsid w:val="00995ABA"/>
    <w:rsid w:val="00995AC7"/>
    <w:rsid w:val="00995DED"/>
    <w:rsid w:val="00995F2D"/>
    <w:rsid w:val="00995F52"/>
    <w:rsid w:val="00996097"/>
    <w:rsid w:val="009960E0"/>
    <w:rsid w:val="009961E5"/>
    <w:rsid w:val="0099622D"/>
    <w:rsid w:val="009962C4"/>
    <w:rsid w:val="00996337"/>
    <w:rsid w:val="00996412"/>
    <w:rsid w:val="00996606"/>
    <w:rsid w:val="009966F6"/>
    <w:rsid w:val="00996728"/>
    <w:rsid w:val="0099678A"/>
    <w:rsid w:val="009968AB"/>
    <w:rsid w:val="009968B1"/>
    <w:rsid w:val="009969A8"/>
    <w:rsid w:val="00996A3B"/>
    <w:rsid w:val="00996B05"/>
    <w:rsid w:val="00996B44"/>
    <w:rsid w:val="00996C55"/>
    <w:rsid w:val="00997156"/>
    <w:rsid w:val="0099724F"/>
    <w:rsid w:val="00997505"/>
    <w:rsid w:val="009975C1"/>
    <w:rsid w:val="009976F6"/>
    <w:rsid w:val="0099792E"/>
    <w:rsid w:val="00997A32"/>
    <w:rsid w:val="00997A5F"/>
    <w:rsid w:val="00997B34"/>
    <w:rsid w:val="00997CB1"/>
    <w:rsid w:val="00997CD6"/>
    <w:rsid w:val="00997D41"/>
    <w:rsid w:val="00997FE3"/>
    <w:rsid w:val="009A0079"/>
    <w:rsid w:val="009A007C"/>
    <w:rsid w:val="009A0290"/>
    <w:rsid w:val="009A04B8"/>
    <w:rsid w:val="009A04C9"/>
    <w:rsid w:val="009A0503"/>
    <w:rsid w:val="009A09DC"/>
    <w:rsid w:val="009A0E10"/>
    <w:rsid w:val="009A0E35"/>
    <w:rsid w:val="009A1228"/>
    <w:rsid w:val="009A1271"/>
    <w:rsid w:val="009A1592"/>
    <w:rsid w:val="009A1692"/>
    <w:rsid w:val="009A17F6"/>
    <w:rsid w:val="009A1B94"/>
    <w:rsid w:val="009A1BD3"/>
    <w:rsid w:val="009A1C08"/>
    <w:rsid w:val="009A1C83"/>
    <w:rsid w:val="009A1E5D"/>
    <w:rsid w:val="009A1E6E"/>
    <w:rsid w:val="009A2226"/>
    <w:rsid w:val="009A22F9"/>
    <w:rsid w:val="009A2364"/>
    <w:rsid w:val="009A23D3"/>
    <w:rsid w:val="009A2524"/>
    <w:rsid w:val="009A265F"/>
    <w:rsid w:val="009A2722"/>
    <w:rsid w:val="009A2961"/>
    <w:rsid w:val="009A2AF4"/>
    <w:rsid w:val="009A2AFB"/>
    <w:rsid w:val="009A2C2C"/>
    <w:rsid w:val="009A2E9D"/>
    <w:rsid w:val="009A310F"/>
    <w:rsid w:val="009A316B"/>
    <w:rsid w:val="009A3526"/>
    <w:rsid w:val="009A35F6"/>
    <w:rsid w:val="009A360F"/>
    <w:rsid w:val="009A3626"/>
    <w:rsid w:val="009A3720"/>
    <w:rsid w:val="009A38A3"/>
    <w:rsid w:val="009A3A60"/>
    <w:rsid w:val="009A3AED"/>
    <w:rsid w:val="009A3C7F"/>
    <w:rsid w:val="009A431F"/>
    <w:rsid w:val="009A4353"/>
    <w:rsid w:val="009A45FF"/>
    <w:rsid w:val="009A4786"/>
    <w:rsid w:val="009A47E5"/>
    <w:rsid w:val="009A4D39"/>
    <w:rsid w:val="009A4D86"/>
    <w:rsid w:val="009A4DB5"/>
    <w:rsid w:val="009A4E0F"/>
    <w:rsid w:val="009A4F2F"/>
    <w:rsid w:val="009A50E5"/>
    <w:rsid w:val="009A50F7"/>
    <w:rsid w:val="009A5222"/>
    <w:rsid w:val="009A527B"/>
    <w:rsid w:val="009A5384"/>
    <w:rsid w:val="009A53F1"/>
    <w:rsid w:val="009A558D"/>
    <w:rsid w:val="009A55C0"/>
    <w:rsid w:val="009A5736"/>
    <w:rsid w:val="009A575B"/>
    <w:rsid w:val="009A5C25"/>
    <w:rsid w:val="009A5DD1"/>
    <w:rsid w:val="009A5E0E"/>
    <w:rsid w:val="009A5E38"/>
    <w:rsid w:val="009A5E7D"/>
    <w:rsid w:val="009A5F71"/>
    <w:rsid w:val="009A6007"/>
    <w:rsid w:val="009A604A"/>
    <w:rsid w:val="009A629B"/>
    <w:rsid w:val="009A6349"/>
    <w:rsid w:val="009A64F9"/>
    <w:rsid w:val="009A667A"/>
    <w:rsid w:val="009A66E4"/>
    <w:rsid w:val="009A671E"/>
    <w:rsid w:val="009A676C"/>
    <w:rsid w:val="009A67CE"/>
    <w:rsid w:val="009A68F3"/>
    <w:rsid w:val="009A6B29"/>
    <w:rsid w:val="009A6C34"/>
    <w:rsid w:val="009A6C72"/>
    <w:rsid w:val="009A6D21"/>
    <w:rsid w:val="009A6F28"/>
    <w:rsid w:val="009A6F31"/>
    <w:rsid w:val="009A7126"/>
    <w:rsid w:val="009A728F"/>
    <w:rsid w:val="009A72DB"/>
    <w:rsid w:val="009A74A4"/>
    <w:rsid w:val="009A7745"/>
    <w:rsid w:val="009A7B11"/>
    <w:rsid w:val="009A7C33"/>
    <w:rsid w:val="009A7E80"/>
    <w:rsid w:val="009A7E98"/>
    <w:rsid w:val="009A7F43"/>
    <w:rsid w:val="009B00BC"/>
    <w:rsid w:val="009B021C"/>
    <w:rsid w:val="009B034C"/>
    <w:rsid w:val="009B064E"/>
    <w:rsid w:val="009B07E3"/>
    <w:rsid w:val="009B091C"/>
    <w:rsid w:val="009B09E1"/>
    <w:rsid w:val="009B0D26"/>
    <w:rsid w:val="009B0D81"/>
    <w:rsid w:val="009B0F54"/>
    <w:rsid w:val="009B12B8"/>
    <w:rsid w:val="009B14AB"/>
    <w:rsid w:val="009B1576"/>
    <w:rsid w:val="009B1795"/>
    <w:rsid w:val="009B17DC"/>
    <w:rsid w:val="009B181A"/>
    <w:rsid w:val="009B19C6"/>
    <w:rsid w:val="009B1B96"/>
    <w:rsid w:val="009B1BEF"/>
    <w:rsid w:val="009B1C66"/>
    <w:rsid w:val="009B1D2A"/>
    <w:rsid w:val="009B1DBD"/>
    <w:rsid w:val="009B2179"/>
    <w:rsid w:val="009B23CC"/>
    <w:rsid w:val="009B241D"/>
    <w:rsid w:val="009B2556"/>
    <w:rsid w:val="009B26C8"/>
    <w:rsid w:val="009B26E2"/>
    <w:rsid w:val="009B28A2"/>
    <w:rsid w:val="009B2A59"/>
    <w:rsid w:val="009B2C1B"/>
    <w:rsid w:val="009B2C56"/>
    <w:rsid w:val="009B2D9A"/>
    <w:rsid w:val="009B2E35"/>
    <w:rsid w:val="009B2FC2"/>
    <w:rsid w:val="009B349B"/>
    <w:rsid w:val="009B3AE0"/>
    <w:rsid w:val="009B3B35"/>
    <w:rsid w:val="009B3C13"/>
    <w:rsid w:val="009B3C8F"/>
    <w:rsid w:val="009B3C9D"/>
    <w:rsid w:val="009B3CF3"/>
    <w:rsid w:val="009B4059"/>
    <w:rsid w:val="009B46B9"/>
    <w:rsid w:val="009B4752"/>
    <w:rsid w:val="009B490B"/>
    <w:rsid w:val="009B5019"/>
    <w:rsid w:val="009B52B9"/>
    <w:rsid w:val="009B530F"/>
    <w:rsid w:val="009B53B9"/>
    <w:rsid w:val="009B553C"/>
    <w:rsid w:val="009B5584"/>
    <w:rsid w:val="009B56AF"/>
    <w:rsid w:val="009B59DB"/>
    <w:rsid w:val="009B5A49"/>
    <w:rsid w:val="009B5A59"/>
    <w:rsid w:val="009B5DA3"/>
    <w:rsid w:val="009B5DEA"/>
    <w:rsid w:val="009B5E43"/>
    <w:rsid w:val="009B5E52"/>
    <w:rsid w:val="009B5FBC"/>
    <w:rsid w:val="009B609E"/>
    <w:rsid w:val="009B6368"/>
    <w:rsid w:val="009B63B9"/>
    <w:rsid w:val="009B652F"/>
    <w:rsid w:val="009B656B"/>
    <w:rsid w:val="009B6745"/>
    <w:rsid w:val="009B67D5"/>
    <w:rsid w:val="009B6871"/>
    <w:rsid w:val="009B6ACC"/>
    <w:rsid w:val="009B6B51"/>
    <w:rsid w:val="009B6B7D"/>
    <w:rsid w:val="009B6BCE"/>
    <w:rsid w:val="009B6BFB"/>
    <w:rsid w:val="009B6C97"/>
    <w:rsid w:val="009B6CE4"/>
    <w:rsid w:val="009B6D3B"/>
    <w:rsid w:val="009B6D88"/>
    <w:rsid w:val="009B6DB1"/>
    <w:rsid w:val="009B7243"/>
    <w:rsid w:val="009B7288"/>
    <w:rsid w:val="009B73EB"/>
    <w:rsid w:val="009B7413"/>
    <w:rsid w:val="009B74BD"/>
    <w:rsid w:val="009B78F8"/>
    <w:rsid w:val="009B7B7A"/>
    <w:rsid w:val="009B7B98"/>
    <w:rsid w:val="009B7BD3"/>
    <w:rsid w:val="009B7D22"/>
    <w:rsid w:val="009B7D33"/>
    <w:rsid w:val="009B7DC5"/>
    <w:rsid w:val="009B7E23"/>
    <w:rsid w:val="009B7F6C"/>
    <w:rsid w:val="009B7FEE"/>
    <w:rsid w:val="009C0059"/>
    <w:rsid w:val="009C0151"/>
    <w:rsid w:val="009C01B4"/>
    <w:rsid w:val="009C047A"/>
    <w:rsid w:val="009C0552"/>
    <w:rsid w:val="009C0752"/>
    <w:rsid w:val="009C0A65"/>
    <w:rsid w:val="009C0A88"/>
    <w:rsid w:val="009C0AF8"/>
    <w:rsid w:val="009C0D35"/>
    <w:rsid w:val="009C10A9"/>
    <w:rsid w:val="009C1485"/>
    <w:rsid w:val="009C15AB"/>
    <w:rsid w:val="009C15CC"/>
    <w:rsid w:val="009C176D"/>
    <w:rsid w:val="009C193E"/>
    <w:rsid w:val="009C1AAC"/>
    <w:rsid w:val="009C1F1A"/>
    <w:rsid w:val="009C2136"/>
    <w:rsid w:val="009C229D"/>
    <w:rsid w:val="009C23BD"/>
    <w:rsid w:val="009C244D"/>
    <w:rsid w:val="009C249D"/>
    <w:rsid w:val="009C288C"/>
    <w:rsid w:val="009C28F9"/>
    <w:rsid w:val="009C2A03"/>
    <w:rsid w:val="009C2A14"/>
    <w:rsid w:val="009C2B3B"/>
    <w:rsid w:val="009C2C50"/>
    <w:rsid w:val="009C2DA7"/>
    <w:rsid w:val="009C2E7D"/>
    <w:rsid w:val="009C2FAA"/>
    <w:rsid w:val="009C312E"/>
    <w:rsid w:val="009C318E"/>
    <w:rsid w:val="009C33F9"/>
    <w:rsid w:val="009C340F"/>
    <w:rsid w:val="009C3449"/>
    <w:rsid w:val="009C3520"/>
    <w:rsid w:val="009C3592"/>
    <w:rsid w:val="009C3779"/>
    <w:rsid w:val="009C3B8B"/>
    <w:rsid w:val="009C3C1B"/>
    <w:rsid w:val="009C3DC8"/>
    <w:rsid w:val="009C3F85"/>
    <w:rsid w:val="009C42AD"/>
    <w:rsid w:val="009C439E"/>
    <w:rsid w:val="009C4978"/>
    <w:rsid w:val="009C4A54"/>
    <w:rsid w:val="009C4AE3"/>
    <w:rsid w:val="009C4B09"/>
    <w:rsid w:val="009C4B6F"/>
    <w:rsid w:val="009C4D50"/>
    <w:rsid w:val="009C508F"/>
    <w:rsid w:val="009C50CB"/>
    <w:rsid w:val="009C5215"/>
    <w:rsid w:val="009C525F"/>
    <w:rsid w:val="009C52CE"/>
    <w:rsid w:val="009C5554"/>
    <w:rsid w:val="009C56CE"/>
    <w:rsid w:val="009C57C7"/>
    <w:rsid w:val="009C58A1"/>
    <w:rsid w:val="009C597F"/>
    <w:rsid w:val="009C59CA"/>
    <w:rsid w:val="009C59D0"/>
    <w:rsid w:val="009C59E9"/>
    <w:rsid w:val="009C60F0"/>
    <w:rsid w:val="009C612F"/>
    <w:rsid w:val="009C615B"/>
    <w:rsid w:val="009C6181"/>
    <w:rsid w:val="009C637A"/>
    <w:rsid w:val="009C64AA"/>
    <w:rsid w:val="009C6574"/>
    <w:rsid w:val="009C6632"/>
    <w:rsid w:val="009C6778"/>
    <w:rsid w:val="009C6891"/>
    <w:rsid w:val="009C6982"/>
    <w:rsid w:val="009C6A0C"/>
    <w:rsid w:val="009C6A48"/>
    <w:rsid w:val="009C6BEE"/>
    <w:rsid w:val="009C6C80"/>
    <w:rsid w:val="009C6ECC"/>
    <w:rsid w:val="009C6EE9"/>
    <w:rsid w:val="009C703C"/>
    <w:rsid w:val="009C715C"/>
    <w:rsid w:val="009C7283"/>
    <w:rsid w:val="009C7325"/>
    <w:rsid w:val="009C7339"/>
    <w:rsid w:val="009C765A"/>
    <w:rsid w:val="009C76F4"/>
    <w:rsid w:val="009C78E6"/>
    <w:rsid w:val="009C7CC7"/>
    <w:rsid w:val="009D01A6"/>
    <w:rsid w:val="009D01B1"/>
    <w:rsid w:val="009D01D3"/>
    <w:rsid w:val="009D0358"/>
    <w:rsid w:val="009D03DD"/>
    <w:rsid w:val="009D063F"/>
    <w:rsid w:val="009D0997"/>
    <w:rsid w:val="009D09FF"/>
    <w:rsid w:val="009D0AB7"/>
    <w:rsid w:val="009D0B31"/>
    <w:rsid w:val="009D0B32"/>
    <w:rsid w:val="009D0E87"/>
    <w:rsid w:val="009D0EA5"/>
    <w:rsid w:val="009D0EC6"/>
    <w:rsid w:val="009D0FEC"/>
    <w:rsid w:val="009D10B9"/>
    <w:rsid w:val="009D1138"/>
    <w:rsid w:val="009D114A"/>
    <w:rsid w:val="009D1197"/>
    <w:rsid w:val="009D1279"/>
    <w:rsid w:val="009D164C"/>
    <w:rsid w:val="009D1839"/>
    <w:rsid w:val="009D18DA"/>
    <w:rsid w:val="009D1B8B"/>
    <w:rsid w:val="009D1BA8"/>
    <w:rsid w:val="009D1DE4"/>
    <w:rsid w:val="009D1F31"/>
    <w:rsid w:val="009D2183"/>
    <w:rsid w:val="009D221C"/>
    <w:rsid w:val="009D243E"/>
    <w:rsid w:val="009D2497"/>
    <w:rsid w:val="009D26D3"/>
    <w:rsid w:val="009D26EB"/>
    <w:rsid w:val="009D28AE"/>
    <w:rsid w:val="009D29D3"/>
    <w:rsid w:val="009D2BDD"/>
    <w:rsid w:val="009D2CFE"/>
    <w:rsid w:val="009D2F7A"/>
    <w:rsid w:val="009D2FB5"/>
    <w:rsid w:val="009D2FD7"/>
    <w:rsid w:val="009D3045"/>
    <w:rsid w:val="009D305B"/>
    <w:rsid w:val="009D30C3"/>
    <w:rsid w:val="009D324C"/>
    <w:rsid w:val="009D352A"/>
    <w:rsid w:val="009D3613"/>
    <w:rsid w:val="009D3761"/>
    <w:rsid w:val="009D392C"/>
    <w:rsid w:val="009D3985"/>
    <w:rsid w:val="009D3A36"/>
    <w:rsid w:val="009D3B76"/>
    <w:rsid w:val="009D3BAD"/>
    <w:rsid w:val="009D3BD6"/>
    <w:rsid w:val="009D4001"/>
    <w:rsid w:val="009D4106"/>
    <w:rsid w:val="009D427C"/>
    <w:rsid w:val="009D42E0"/>
    <w:rsid w:val="009D4400"/>
    <w:rsid w:val="009D446B"/>
    <w:rsid w:val="009D44F6"/>
    <w:rsid w:val="009D4611"/>
    <w:rsid w:val="009D46B4"/>
    <w:rsid w:val="009D4A0D"/>
    <w:rsid w:val="009D4BAE"/>
    <w:rsid w:val="009D4CAD"/>
    <w:rsid w:val="009D4CD7"/>
    <w:rsid w:val="009D4D03"/>
    <w:rsid w:val="009D4DE2"/>
    <w:rsid w:val="009D4E4E"/>
    <w:rsid w:val="009D4E9B"/>
    <w:rsid w:val="009D4FD8"/>
    <w:rsid w:val="009D50DB"/>
    <w:rsid w:val="009D5263"/>
    <w:rsid w:val="009D55B5"/>
    <w:rsid w:val="009D55FB"/>
    <w:rsid w:val="009D56D3"/>
    <w:rsid w:val="009D585A"/>
    <w:rsid w:val="009D59B9"/>
    <w:rsid w:val="009D5CFC"/>
    <w:rsid w:val="009D5E42"/>
    <w:rsid w:val="009D5E69"/>
    <w:rsid w:val="009D5E76"/>
    <w:rsid w:val="009D5E7D"/>
    <w:rsid w:val="009D5E87"/>
    <w:rsid w:val="009D5E9B"/>
    <w:rsid w:val="009D60D6"/>
    <w:rsid w:val="009D61D8"/>
    <w:rsid w:val="009D6258"/>
    <w:rsid w:val="009D6522"/>
    <w:rsid w:val="009D657F"/>
    <w:rsid w:val="009D682B"/>
    <w:rsid w:val="009D683D"/>
    <w:rsid w:val="009D685E"/>
    <w:rsid w:val="009D6888"/>
    <w:rsid w:val="009D691D"/>
    <w:rsid w:val="009D6C0B"/>
    <w:rsid w:val="009D6C4B"/>
    <w:rsid w:val="009D7126"/>
    <w:rsid w:val="009D72B5"/>
    <w:rsid w:val="009D7694"/>
    <w:rsid w:val="009D78EC"/>
    <w:rsid w:val="009D7A9D"/>
    <w:rsid w:val="009D7B4D"/>
    <w:rsid w:val="009D7D77"/>
    <w:rsid w:val="009D7E2E"/>
    <w:rsid w:val="009D7ED7"/>
    <w:rsid w:val="009E0169"/>
    <w:rsid w:val="009E027D"/>
    <w:rsid w:val="009E0442"/>
    <w:rsid w:val="009E04BF"/>
    <w:rsid w:val="009E04FD"/>
    <w:rsid w:val="009E078B"/>
    <w:rsid w:val="009E0A4A"/>
    <w:rsid w:val="009E0B77"/>
    <w:rsid w:val="009E0BDE"/>
    <w:rsid w:val="009E0C00"/>
    <w:rsid w:val="009E0C23"/>
    <w:rsid w:val="009E0CC2"/>
    <w:rsid w:val="009E1057"/>
    <w:rsid w:val="009E1126"/>
    <w:rsid w:val="009E119A"/>
    <w:rsid w:val="009E1214"/>
    <w:rsid w:val="009E124C"/>
    <w:rsid w:val="009E1288"/>
    <w:rsid w:val="009E12E8"/>
    <w:rsid w:val="009E145B"/>
    <w:rsid w:val="009E1522"/>
    <w:rsid w:val="009E1846"/>
    <w:rsid w:val="009E194A"/>
    <w:rsid w:val="009E19B5"/>
    <w:rsid w:val="009E1A76"/>
    <w:rsid w:val="009E1C2D"/>
    <w:rsid w:val="009E1F1F"/>
    <w:rsid w:val="009E2038"/>
    <w:rsid w:val="009E2071"/>
    <w:rsid w:val="009E2233"/>
    <w:rsid w:val="009E2450"/>
    <w:rsid w:val="009E24D6"/>
    <w:rsid w:val="009E2567"/>
    <w:rsid w:val="009E257A"/>
    <w:rsid w:val="009E2674"/>
    <w:rsid w:val="009E2702"/>
    <w:rsid w:val="009E2724"/>
    <w:rsid w:val="009E2838"/>
    <w:rsid w:val="009E2851"/>
    <w:rsid w:val="009E2A0A"/>
    <w:rsid w:val="009E2AFC"/>
    <w:rsid w:val="009E2BD8"/>
    <w:rsid w:val="009E2F67"/>
    <w:rsid w:val="009E30CD"/>
    <w:rsid w:val="009E31AF"/>
    <w:rsid w:val="009E32C6"/>
    <w:rsid w:val="009E3496"/>
    <w:rsid w:val="009E34DE"/>
    <w:rsid w:val="009E35A5"/>
    <w:rsid w:val="009E3690"/>
    <w:rsid w:val="009E39BD"/>
    <w:rsid w:val="009E3A31"/>
    <w:rsid w:val="009E3B51"/>
    <w:rsid w:val="009E3B53"/>
    <w:rsid w:val="009E3CE1"/>
    <w:rsid w:val="009E3F36"/>
    <w:rsid w:val="009E3F53"/>
    <w:rsid w:val="009E3F8B"/>
    <w:rsid w:val="009E41CB"/>
    <w:rsid w:val="009E4341"/>
    <w:rsid w:val="009E4399"/>
    <w:rsid w:val="009E4761"/>
    <w:rsid w:val="009E4793"/>
    <w:rsid w:val="009E498C"/>
    <w:rsid w:val="009E49F7"/>
    <w:rsid w:val="009E4CF2"/>
    <w:rsid w:val="009E4DA9"/>
    <w:rsid w:val="009E4F38"/>
    <w:rsid w:val="009E501A"/>
    <w:rsid w:val="009E50BC"/>
    <w:rsid w:val="009E5122"/>
    <w:rsid w:val="009E5239"/>
    <w:rsid w:val="009E523E"/>
    <w:rsid w:val="009E5254"/>
    <w:rsid w:val="009E52E4"/>
    <w:rsid w:val="009E57DF"/>
    <w:rsid w:val="009E58E6"/>
    <w:rsid w:val="009E5962"/>
    <w:rsid w:val="009E599D"/>
    <w:rsid w:val="009E59D6"/>
    <w:rsid w:val="009E5AB7"/>
    <w:rsid w:val="009E5B40"/>
    <w:rsid w:val="009E5B7B"/>
    <w:rsid w:val="009E61BE"/>
    <w:rsid w:val="009E61CC"/>
    <w:rsid w:val="009E63AC"/>
    <w:rsid w:val="009E641F"/>
    <w:rsid w:val="009E6469"/>
    <w:rsid w:val="009E6506"/>
    <w:rsid w:val="009E6933"/>
    <w:rsid w:val="009E6973"/>
    <w:rsid w:val="009E6A26"/>
    <w:rsid w:val="009E6B2D"/>
    <w:rsid w:val="009E6C0D"/>
    <w:rsid w:val="009E6D7C"/>
    <w:rsid w:val="009E6FF3"/>
    <w:rsid w:val="009E703A"/>
    <w:rsid w:val="009E70C6"/>
    <w:rsid w:val="009E71D1"/>
    <w:rsid w:val="009E731E"/>
    <w:rsid w:val="009E734B"/>
    <w:rsid w:val="009E73AF"/>
    <w:rsid w:val="009E73FC"/>
    <w:rsid w:val="009E73FF"/>
    <w:rsid w:val="009E7575"/>
    <w:rsid w:val="009E75F5"/>
    <w:rsid w:val="009E7741"/>
    <w:rsid w:val="009E7956"/>
    <w:rsid w:val="009E7F98"/>
    <w:rsid w:val="009E7FD3"/>
    <w:rsid w:val="009E7FED"/>
    <w:rsid w:val="009F0031"/>
    <w:rsid w:val="009F0314"/>
    <w:rsid w:val="009F05FA"/>
    <w:rsid w:val="009F0693"/>
    <w:rsid w:val="009F071F"/>
    <w:rsid w:val="009F08C8"/>
    <w:rsid w:val="009F08F7"/>
    <w:rsid w:val="009F096C"/>
    <w:rsid w:val="009F0C5E"/>
    <w:rsid w:val="009F0EFC"/>
    <w:rsid w:val="009F0F7A"/>
    <w:rsid w:val="009F1462"/>
    <w:rsid w:val="009F1AEA"/>
    <w:rsid w:val="009F1C31"/>
    <w:rsid w:val="009F1CDE"/>
    <w:rsid w:val="009F1D08"/>
    <w:rsid w:val="009F1E4C"/>
    <w:rsid w:val="009F1E6D"/>
    <w:rsid w:val="009F1EB6"/>
    <w:rsid w:val="009F207C"/>
    <w:rsid w:val="009F2146"/>
    <w:rsid w:val="009F22B6"/>
    <w:rsid w:val="009F23DA"/>
    <w:rsid w:val="009F242A"/>
    <w:rsid w:val="009F26DC"/>
    <w:rsid w:val="009F2739"/>
    <w:rsid w:val="009F2AF8"/>
    <w:rsid w:val="009F2B8D"/>
    <w:rsid w:val="009F2C4F"/>
    <w:rsid w:val="009F2DE5"/>
    <w:rsid w:val="009F2E44"/>
    <w:rsid w:val="009F2EC6"/>
    <w:rsid w:val="009F30C0"/>
    <w:rsid w:val="009F31C3"/>
    <w:rsid w:val="009F337A"/>
    <w:rsid w:val="009F3401"/>
    <w:rsid w:val="009F35EA"/>
    <w:rsid w:val="009F37B6"/>
    <w:rsid w:val="009F3866"/>
    <w:rsid w:val="009F3883"/>
    <w:rsid w:val="009F3913"/>
    <w:rsid w:val="009F39B1"/>
    <w:rsid w:val="009F39BD"/>
    <w:rsid w:val="009F3A84"/>
    <w:rsid w:val="009F3B59"/>
    <w:rsid w:val="009F3BE8"/>
    <w:rsid w:val="009F3E68"/>
    <w:rsid w:val="009F41B2"/>
    <w:rsid w:val="009F44A6"/>
    <w:rsid w:val="009F44FC"/>
    <w:rsid w:val="009F4671"/>
    <w:rsid w:val="009F4677"/>
    <w:rsid w:val="009F47A2"/>
    <w:rsid w:val="009F4AE1"/>
    <w:rsid w:val="009F4BCE"/>
    <w:rsid w:val="009F4CD3"/>
    <w:rsid w:val="009F4E44"/>
    <w:rsid w:val="009F4F3B"/>
    <w:rsid w:val="009F4F63"/>
    <w:rsid w:val="009F50E8"/>
    <w:rsid w:val="009F540C"/>
    <w:rsid w:val="009F5446"/>
    <w:rsid w:val="009F586B"/>
    <w:rsid w:val="009F5B92"/>
    <w:rsid w:val="009F5C4B"/>
    <w:rsid w:val="009F5C56"/>
    <w:rsid w:val="009F5E5E"/>
    <w:rsid w:val="009F5F21"/>
    <w:rsid w:val="009F61A0"/>
    <w:rsid w:val="009F61DF"/>
    <w:rsid w:val="009F6215"/>
    <w:rsid w:val="009F6309"/>
    <w:rsid w:val="009F6320"/>
    <w:rsid w:val="009F633F"/>
    <w:rsid w:val="009F63BC"/>
    <w:rsid w:val="009F6415"/>
    <w:rsid w:val="009F6433"/>
    <w:rsid w:val="009F6AFC"/>
    <w:rsid w:val="009F6FEE"/>
    <w:rsid w:val="009F7058"/>
    <w:rsid w:val="009F733B"/>
    <w:rsid w:val="009F7578"/>
    <w:rsid w:val="009F75AF"/>
    <w:rsid w:val="009F7937"/>
    <w:rsid w:val="009F79BE"/>
    <w:rsid w:val="009F7A27"/>
    <w:rsid w:val="009F7A66"/>
    <w:rsid w:val="009F7E43"/>
    <w:rsid w:val="00A000C5"/>
    <w:rsid w:val="00A001C9"/>
    <w:rsid w:val="00A005B6"/>
    <w:rsid w:val="00A00654"/>
    <w:rsid w:val="00A007D9"/>
    <w:rsid w:val="00A00981"/>
    <w:rsid w:val="00A009C5"/>
    <w:rsid w:val="00A00A8F"/>
    <w:rsid w:val="00A00BF4"/>
    <w:rsid w:val="00A00C6E"/>
    <w:rsid w:val="00A00D63"/>
    <w:rsid w:val="00A00E49"/>
    <w:rsid w:val="00A00EE0"/>
    <w:rsid w:val="00A00F97"/>
    <w:rsid w:val="00A00FFB"/>
    <w:rsid w:val="00A010B6"/>
    <w:rsid w:val="00A0146F"/>
    <w:rsid w:val="00A015CC"/>
    <w:rsid w:val="00A0171A"/>
    <w:rsid w:val="00A01B38"/>
    <w:rsid w:val="00A01F2B"/>
    <w:rsid w:val="00A02228"/>
    <w:rsid w:val="00A022D0"/>
    <w:rsid w:val="00A024BB"/>
    <w:rsid w:val="00A025C1"/>
    <w:rsid w:val="00A0263E"/>
    <w:rsid w:val="00A02930"/>
    <w:rsid w:val="00A0296F"/>
    <w:rsid w:val="00A0298B"/>
    <w:rsid w:val="00A02A8F"/>
    <w:rsid w:val="00A02BE2"/>
    <w:rsid w:val="00A02CE0"/>
    <w:rsid w:val="00A02DE9"/>
    <w:rsid w:val="00A02E6B"/>
    <w:rsid w:val="00A03058"/>
    <w:rsid w:val="00A0325A"/>
    <w:rsid w:val="00A035EF"/>
    <w:rsid w:val="00A03999"/>
    <w:rsid w:val="00A039BF"/>
    <w:rsid w:val="00A03A84"/>
    <w:rsid w:val="00A03AC5"/>
    <w:rsid w:val="00A03B81"/>
    <w:rsid w:val="00A03BEC"/>
    <w:rsid w:val="00A03D27"/>
    <w:rsid w:val="00A03FE5"/>
    <w:rsid w:val="00A04192"/>
    <w:rsid w:val="00A0425A"/>
    <w:rsid w:val="00A0429D"/>
    <w:rsid w:val="00A04512"/>
    <w:rsid w:val="00A045A8"/>
    <w:rsid w:val="00A046C9"/>
    <w:rsid w:val="00A04855"/>
    <w:rsid w:val="00A04923"/>
    <w:rsid w:val="00A049DD"/>
    <w:rsid w:val="00A04B91"/>
    <w:rsid w:val="00A05060"/>
    <w:rsid w:val="00A05087"/>
    <w:rsid w:val="00A05164"/>
    <w:rsid w:val="00A05624"/>
    <w:rsid w:val="00A0567E"/>
    <w:rsid w:val="00A05798"/>
    <w:rsid w:val="00A0591B"/>
    <w:rsid w:val="00A05A5E"/>
    <w:rsid w:val="00A05BA6"/>
    <w:rsid w:val="00A05C2A"/>
    <w:rsid w:val="00A05DAA"/>
    <w:rsid w:val="00A05E54"/>
    <w:rsid w:val="00A05E7E"/>
    <w:rsid w:val="00A05F6E"/>
    <w:rsid w:val="00A05FF8"/>
    <w:rsid w:val="00A06104"/>
    <w:rsid w:val="00A0611A"/>
    <w:rsid w:val="00A063F7"/>
    <w:rsid w:val="00A0648E"/>
    <w:rsid w:val="00A0652F"/>
    <w:rsid w:val="00A069A0"/>
    <w:rsid w:val="00A06B07"/>
    <w:rsid w:val="00A06BFD"/>
    <w:rsid w:val="00A06CD4"/>
    <w:rsid w:val="00A06DD6"/>
    <w:rsid w:val="00A06EA4"/>
    <w:rsid w:val="00A0704C"/>
    <w:rsid w:val="00A0715B"/>
    <w:rsid w:val="00A071B5"/>
    <w:rsid w:val="00A071C1"/>
    <w:rsid w:val="00A071D0"/>
    <w:rsid w:val="00A07330"/>
    <w:rsid w:val="00A075B7"/>
    <w:rsid w:val="00A07781"/>
    <w:rsid w:val="00A07B9B"/>
    <w:rsid w:val="00A07CAD"/>
    <w:rsid w:val="00A07DB6"/>
    <w:rsid w:val="00A07DD6"/>
    <w:rsid w:val="00A07E36"/>
    <w:rsid w:val="00A07E71"/>
    <w:rsid w:val="00A10029"/>
    <w:rsid w:val="00A10188"/>
    <w:rsid w:val="00A102B9"/>
    <w:rsid w:val="00A102BB"/>
    <w:rsid w:val="00A1030A"/>
    <w:rsid w:val="00A103FF"/>
    <w:rsid w:val="00A1062D"/>
    <w:rsid w:val="00A106FC"/>
    <w:rsid w:val="00A10778"/>
    <w:rsid w:val="00A10820"/>
    <w:rsid w:val="00A1084F"/>
    <w:rsid w:val="00A10A6C"/>
    <w:rsid w:val="00A10EF3"/>
    <w:rsid w:val="00A10F6B"/>
    <w:rsid w:val="00A10F8B"/>
    <w:rsid w:val="00A11160"/>
    <w:rsid w:val="00A111F4"/>
    <w:rsid w:val="00A11205"/>
    <w:rsid w:val="00A1132F"/>
    <w:rsid w:val="00A1142D"/>
    <w:rsid w:val="00A1145F"/>
    <w:rsid w:val="00A115C0"/>
    <w:rsid w:val="00A11650"/>
    <w:rsid w:val="00A1168D"/>
    <w:rsid w:val="00A116C6"/>
    <w:rsid w:val="00A116CE"/>
    <w:rsid w:val="00A118B5"/>
    <w:rsid w:val="00A119C8"/>
    <w:rsid w:val="00A120CC"/>
    <w:rsid w:val="00A12263"/>
    <w:rsid w:val="00A1230D"/>
    <w:rsid w:val="00A123A6"/>
    <w:rsid w:val="00A125D6"/>
    <w:rsid w:val="00A12783"/>
    <w:rsid w:val="00A12850"/>
    <w:rsid w:val="00A128B5"/>
    <w:rsid w:val="00A12996"/>
    <w:rsid w:val="00A12CC2"/>
    <w:rsid w:val="00A12DAB"/>
    <w:rsid w:val="00A13263"/>
    <w:rsid w:val="00A132A4"/>
    <w:rsid w:val="00A13341"/>
    <w:rsid w:val="00A13385"/>
    <w:rsid w:val="00A13581"/>
    <w:rsid w:val="00A1360A"/>
    <w:rsid w:val="00A136A5"/>
    <w:rsid w:val="00A13733"/>
    <w:rsid w:val="00A13B0D"/>
    <w:rsid w:val="00A13C4D"/>
    <w:rsid w:val="00A13EF7"/>
    <w:rsid w:val="00A14089"/>
    <w:rsid w:val="00A140BA"/>
    <w:rsid w:val="00A1418F"/>
    <w:rsid w:val="00A141A7"/>
    <w:rsid w:val="00A1424A"/>
    <w:rsid w:val="00A1428C"/>
    <w:rsid w:val="00A1445A"/>
    <w:rsid w:val="00A14773"/>
    <w:rsid w:val="00A147F8"/>
    <w:rsid w:val="00A14800"/>
    <w:rsid w:val="00A14A91"/>
    <w:rsid w:val="00A14CBA"/>
    <w:rsid w:val="00A14DCA"/>
    <w:rsid w:val="00A14EA5"/>
    <w:rsid w:val="00A1512A"/>
    <w:rsid w:val="00A1526F"/>
    <w:rsid w:val="00A152F6"/>
    <w:rsid w:val="00A15468"/>
    <w:rsid w:val="00A15648"/>
    <w:rsid w:val="00A15679"/>
    <w:rsid w:val="00A159A4"/>
    <w:rsid w:val="00A15B2A"/>
    <w:rsid w:val="00A15B4E"/>
    <w:rsid w:val="00A15C83"/>
    <w:rsid w:val="00A15D2B"/>
    <w:rsid w:val="00A15E82"/>
    <w:rsid w:val="00A15F20"/>
    <w:rsid w:val="00A15FCD"/>
    <w:rsid w:val="00A160AC"/>
    <w:rsid w:val="00A16189"/>
    <w:rsid w:val="00A1623E"/>
    <w:rsid w:val="00A16478"/>
    <w:rsid w:val="00A16665"/>
    <w:rsid w:val="00A1680F"/>
    <w:rsid w:val="00A16C22"/>
    <w:rsid w:val="00A16DBA"/>
    <w:rsid w:val="00A16E21"/>
    <w:rsid w:val="00A16EE2"/>
    <w:rsid w:val="00A172C4"/>
    <w:rsid w:val="00A173D7"/>
    <w:rsid w:val="00A1743D"/>
    <w:rsid w:val="00A17482"/>
    <w:rsid w:val="00A174A7"/>
    <w:rsid w:val="00A17611"/>
    <w:rsid w:val="00A17645"/>
    <w:rsid w:val="00A1764F"/>
    <w:rsid w:val="00A176C2"/>
    <w:rsid w:val="00A17830"/>
    <w:rsid w:val="00A1783D"/>
    <w:rsid w:val="00A17890"/>
    <w:rsid w:val="00A17A3B"/>
    <w:rsid w:val="00A17AC4"/>
    <w:rsid w:val="00A17D6B"/>
    <w:rsid w:val="00A17ED4"/>
    <w:rsid w:val="00A17F58"/>
    <w:rsid w:val="00A20240"/>
    <w:rsid w:val="00A20298"/>
    <w:rsid w:val="00A202CB"/>
    <w:rsid w:val="00A20307"/>
    <w:rsid w:val="00A20433"/>
    <w:rsid w:val="00A2065B"/>
    <w:rsid w:val="00A2098B"/>
    <w:rsid w:val="00A2099A"/>
    <w:rsid w:val="00A20AAA"/>
    <w:rsid w:val="00A20BC7"/>
    <w:rsid w:val="00A20C51"/>
    <w:rsid w:val="00A20C58"/>
    <w:rsid w:val="00A20CEC"/>
    <w:rsid w:val="00A20D9E"/>
    <w:rsid w:val="00A20DAC"/>
    <w:rsid w:val="00A20DDE"/>
    <w:rsid w:val="00A21086"/>
    <w:rsid w:val="00A210DB"/>
    <w:rsid w:val="00A2122E"/>
    <w:rsid w:val="00A212DF"/>
    <w:rsid w:val="00A214AB"/>
    <w:rsid w:val="00A214C7"/>
    <w:rsid w:val="00A2159B"/>
    <w:rsid w:val="00A2162E"/>
    <w:rsid w:val="00A216DB"/>
    <w:rsid w:val="00A2192B"/>
    <w:rsid w:val="00A21987"/>
    <w:rsid w:val="00A21990"/>
    <w:rsid w:val="00A21B5C"/>
    <w:rsid w:val="00A21CB6"/>
    <w:rsid w:val="00A21EB3"/>
    <w:rsid w:val="00A21FAF"/>
    <w:rsid w:val="00A22314"/>
    <w:rsid w:val="00A2240F"/>
    <w:rsid w:val="00A2283B"/>
    <w:rsid w:val="00A228D4"/>
    <w:rsid w:val="00A22959"/>
    <w:rsid w:val="00A229D2"/>
    <w:rsid w:val="00A22AEA"/>
    <w:rsid w:val="00A22E74"/>
    <w:rsid w:val="00A22F6D"/>
    <w:rsid w:val="00A23042"/>
    <w:rsid w:val="00A2326D"/>
    <w:rsid w:val="00A233B7"/>
    <w:rsid w:val="00A2349C"/>
    <w:rsid w:val="00A235A6"/>
    <w:rsid w:val="00A235D7"/>
    <w:rsid w:val="00A235FD"/>
    <w:rsid w:val="00A236F5"/>
    <w:rsid w:val="00A23990"/>
    <w:rsid w:val="00A23A72"/>
    <w:rsid w:val="00A23A9B"/>
    <w:rsid w:val="00A23B65"/>
    <w:rsid w:val="00A23CB3"/>
    <w:rsid w:val="00A23E21"/>
    <w:rsid w:val="00A23EBE"/>
    <w:rsid w:val="00A2406D"/>
    <w:rsid w:val="00A2410C"/>
    <w:rsid w:val="00A24333"/>
    <w:rsid w:val="00A244CC"/>
    <w:rsid w:val="00A245C1"/>
    <w:rsid w:val="00A247A2"/>
    <w:rsid w:val="00A2492E"/>
    <w:rsid w:val="00A24AEF"/>
    <w:rsid w:val="00A24BA5"/>
    <w:rsid w:val="00A24D9C"/>
    <w:rsid w:val="00A24EFD"/>
    <w:rsid w:val="00A25006"/>
    <w:rsid w:val="00A2516B"/>
    <w:rsid w:val="00A25216"/>
    <w:rsid w:val="00A25222"/>
    <w:rsid w:val="00A2533A"/>
    <w:rsid w:val="00A2561B"/>
    <w:rsid w:val="00A25679"/>
    <w:rsid w:val="00A25815"/>
    <w:rsid w:val="00A25988"/>
    <w:rsid w:val="00A25D97"/>
    <w:rsid w:val="00A25E52"/>
    <w:rsid w:val="00A25F74"/>
    <w:rsid w:val="00A25FA7"/>
    <w:rsid w:val="00A260C3"/>
    <w:rsid w:val="00A263BD"/>
    <w:rsid w:val="00A26545"/>
    <w:rsid w:val="00A265EA"/>
    <w:rsid w:val="00A266D2"/>
    <w:rsid w:val="00A266E8"/>
    <w:rsid w:val="00A267C3"/>
    <w:rsid w:val="00A269A4"/>
    <w:rsid w:val="00A26B93"/>
    <w:rsid w:val="00A26BEF"/>
    <w:rsid w:val="00A26ECE"/>
    <w:rsid w:val="00A27284"/>
    <w:rsid w:val="00A27368"/>
    <w:rsid w:val="00A27387"/>
    <w:rsid w:val="00A27531"/>
    <w:rsid w:val="00A2762D"/>
    <w:rsid w:val="00A27795"/>
    <w:rsid w:val="00A27A3E"/>
    <w:rsid w:val="00A27A8D"/>
    <w:rsid w:val="00A27AC1"/>
    <w:rsid w:val="00A27BA5"/>
    <w:rsid w:val="00A27CB3"/>
    <w:rsid w:val="00A27EA8"/>
    <w:rsid w:val="00A27EA9"/>
    <w:rsid w:val="00A27F21"/>
    <w:rsid w:val="00A30135"/>
    <w:rsid w:val="00A3019C"/>
    <w:rsid w:val="00A302B7"/>
    <w:rsid w:val="00A302F8"/>
    <w:rsid w:val="00A30482"/>
    <w:rsid w:val="00A306AA"/>
    <w:rsid w:val="00A30817"/>
    <w:rsid w:val="00A3081A"/>
    <w:rsid w:val="00A30C05"/>
    <w:rsid w:val="00A30CF7"/>
    <w:rsid w:val="00A30D97"/>
    <w:rsid w:val="00A30D9C"/>
    <w:rsid w:val="00A30E20"/>
    <w:rsid w:val="00A30FE6"/>
    <w:rsid w:val="00A3116B"/>
    <w:rsid w:val="00A3116C"/>
    <w:rsid w:val="00A31214"/>
    <w:rsid w:val="00A31382"/>
    <w:rsid w:val="00A31400"/>
    <w:rsid w:val="00A314E5"/>
    <w:rsid w:val="00A315AA"/>
    <w:rsid w:val="00A31656"/>
    <w:rsid w:val="00A31966"/>
    <w:rsid w:val="00A319AA"/>
    <w:rsid w:val="00A31B13"/>
    <w:rsid w:val="00A31C57"/>
    <w:rsid w:val="00A31EE8"/>
    <w:rsid w:val="00A31F34"/>
    <w:rsid w:val="00A32084"/>
    <w:rsid w:val="00A321B2"/>
    <w:rsid w:val="00A3225E"/>
    <w:rsid w:val="00A32268"/>
    <w:rsid w:val="00A3246A"/>
    <w:rsid w:val="00A325C6"/>
    <w:rsid w:val="00A327DA"/>
    <w:rsid w:val="00A32857"/>
    <w:rsid w:val="00A3294E"/>
    <w:rsid w:val="00A32990"/>
    <w:rsid w:val="00A32B08"/>
    <w:rsid w:val="00A32B0C"/>
    <w:rsid w:val="00A32C77"/>
    <w:rsid w:val="00A32C7D"/>
    <w:rsid w:val="00A32C81"/>
    <w:rsid w:val="00A32D1E"/>
    <w:rsid w:val="00A32FA0"/>
    <w:rsid w:val="00A32FDC"/>
    <w:rsid w:val="00A330B0"/>
    <w:rsid w:val="00A330E3"/>
    <w:rsid w:val="00A331E1"/>
    <w:rsid w:val="00A33351"/>
    <w:rsid w:val="00A33889"/>
    <w:rsid w:val="00A3399D"/>
    <w:rsid w:val="00A33A27"/>
    <w:rsid w:val="00A33A7B"/>
    <w:rsid w:val="00A33B40"/>
    <w:rsid w:val="00A33B89"/>
    <w:rsid w:val="00A33BD9"/>
    <w:rsid w:val="00A33CF6"/>
    <w:rsid w:val="00A33D00"/>
    <w:rsid w:val="00A33D93"/>
    <w:rsid w:val="00A33DC9"/>
    <w:rsid w:val="00A33E7A"/>
    <w:rsid w:val="00A33FDC"/>
    <w:rsid w:val="00A340A6"/>
    <w:rsid w:val="00A340D1"/>
    <w:rsid w:val="00A3417B"/>
    <w:rsid w:val="00A341FB"/>
    <w:rsid w:val="00A3422C"/>
    <w:rsid w:val="00A345A0"/>
    <w:rsid w:val="00A349D7"/>
    <w:rsid w:val="00A34DA3"/>
    <w:rsid w:val="00A34DED"/>
    <w:rsid w:val="00A34EB3"/>
    <w:rsid w:val="00A34F2F"/>
    <w:rsid w:val="00A34F3A"/>
    <w:rsid w:val="00A34FF2"/>
    <w:rsid w:val="00A3509B"/>
    <w:rsid w:val="00A352D2"/>
    <w:rsid w:val="00A3543F"/>
    <w:rsid w:val="00A354F6"/>
    <w:rsid w:val="00A35645"/>
    <w:rsid w:val="00A35742"/>
    <w:rsid w:val="00A35799"/>
    <w:rsid w:val="00A357B6"/>
    <w:rsid w:val="00A357D3"/>
    <w:rsid w:val="00A3582C"/>
    <w:rsid w:val="00A35AB2"/>
    <w:rsid w:val="00A35C4D"/>
    <w:rsid w:val="00A35CEC"/>
    <w:rsid w:val="00A35DD1"/>
    <w:rsid w:val="00A35DE6"/>
    <w:rsid w:val="00A35ECE"/>
    <w:rsid w:val="00A35F73"/>
    <w:rsid w:val="00A3634C"/>
    <w:rsid w:val="00A36553"/>
    <w:rsid w:val="00A3656F"/>
    <w:rsid w:val="00A36585"/>
    <w:rsid w:val="00A365A4"/>
    <w:rsid w:val="00A3661A"/>
    <w:rsid w:val="00A36679"/>
    <w:rsid w:val="00A36749"/>
    <w:rsid w:val="00A368A8"/>
    <w:rsid w:val="00A36956"/>
    <w:rsid w:val="00A36C09"/>
    <w:rsid w:val="00A36D0C"/>
    <w:rsid w:val="00A36DA9"/>
    <w:rsid w:val="00A371EB"/>
    <w:rsid w:val="00A37301"/>
    <w:rsid w:val="00A374F7"/>
    <w:rsid w:val="00A3769D"/>
    <w:rsid w:val="00A378D5"/>
    <w:rsid w:val="00A37BD9"/>
    <w:rsid w:val="00A37C0E"/>
    <w:rsid w:val="00A4000C"/>
    <w:rsid w:val="00A4006B"/>
    <w:rsid w:val="00A400D8"/>
    <w:rsid w:val="00A40450"/>
    <w:rsid w:val="00A408FA"/>
    <w:rsid w:val="00A40946"/>
    <w:rsid w:val="00A40B9E"/>
    <w:rsid w:val="00A40CA7"/>
    <w:rsid w:val="00A40CF6"/>
    <w:rsid w:val="00A40FF6"/>
    <w:rsid w:val="00A41203"/>
    <w:rsid w:val="00A412CD"/>
    <w:rsid w:val="00A41363"/>
    <w:rsid w:val="00A414B1"/>
    <w:rsid w:val="00A415B0"/>
    <w:rsid w:val="00A416D3"/>
    <w:rsid w:val="00A41736"/>
    <w:rsid w:val="00A417A0"/>
    <w:rsid w:val="00A41950"/>
    <w:rsid w:val="00A41A4B"/>
    <w:rsid w:val="00A41AAE"/>
    <w:rsid w:val="00A41C65"/>
    <w:rsid w:val="00A41D32"/>
    <w:rsid w:val="00A41D79"/>
    <w:rsid w:val="00A41E4D"/>
    <w:rsid w:val="00A41F44"/>
    <w:rsid w:val="00A41F7F"/>
    <w:rsid w:val="00A423F1"/>
    <w:rsid w:val="00A42422"/>
    <w:rsid w:val="00A4244D"/>
    <w:rsid w:val="00A42526"/>
    <w:rsid w:val="00A426AA"/>
    <w:rsid w:val="00A426E9"/>
    <w:rsid w:val="00A42764"/>
    <w:rsid w:val="00A4277C"/>
    <w:rsid w:val="00A42B5D"/>
    <w:rsid w:val="00A42D67"/>
    <w:rsid w:val="00A42E38"/>
    <w:rsid w:val="00A42F49"/>
    <w:rsid w:val="00A43062"/>
    <w:rsid w:val="00A4315D"/>
    <w:rsid w:val="00A431DF"/>
    <w:rsid w:val="00A433EB"/>
    <w:rsid w:val="00A43466"/>
    <w:rsid w:val="00A43538"/>
    <w:rsid w:val="00A435F8"/>
    <w:rsid w:val="00A4368C"/>
    <w:rsid w:val="00A43772"/>
    <w:rsid w:val="00A43928"/>
    <w:rsid w:val="00A43B09"/>
    <w:rsid w:val="00A43D9B"/>
    <w:rsid w:val="00A43E11"/>
    <w:rsid w:val="00A43E52"/>
    <w:rsid w:val="00A441DD"/>
    <w:rsid w:val="00A44361"/>
    <w:rsid w:val="00A44517"/>
    <w:rsid w:val="00A445AF"/>
    <w:rsid w:val="00A44695"/>
    <w:rsid w:val="00A449B1"/>
    <w:rsid w:val="00A44A3D"/>
    <w:rsid w:val="00A44A70"/>
    <w:rsid w:val="00A44ABD"/>
    <w:rsid w:val="00A44C36"/>
    <w:rsid w:val="00A44CB8"/>
    <w:rsid w:val="00A44CFA"/>
    <w:rsid w:val="00A44D2C"/>
    <w:rsid w:val="00A44E22"/>
    <w:rsid w:val="00A45044"/>
    <w:rsid w:val="00A45174"/>
    <w:rsid w:val="00A4549C"/>
    <w:rsid w:val="00A4554F"/>
    <w:rsid w:val="00A4581B"/>
    <w:rsid w:val="00A45869"/>
    <w:rsid w:val="00A458F7"/>
    <w:rsid w:val="00A459EE"/>
    <w:rsid w:val="00A45AA2"/>
    <w:rsid w:val="00A45AB6"/>
    <w:rsid w:val="00A45D06"/>
    <w:rsid w:val="00A45D8A"/>
    <w:rsid w:val="00A45FB8"/>
    <w:rsid w:val="00A460C4"/>
    <w:rsid w:val="00A46250"/>
    <w:rsid w:val="00A463B6"/>
    <w:rsid w:val="00A467DA"/>
    <w:rsid w:val="00A4687F"/>
    <w:rsid w:val="00A46891"/>
    <w:rsid w:val="00A468E0"/>
    <w:rsid w:val="00A468EB"/>
    <w:rsid w:val="00A469EC"/>
    <w:rsid w:val="00A46AA8"/>
    <w:rsid w:val="00A46AE9"/>
    <w:rsid w:val="00A46B95"/>
    <w:rsid w:val="00A46DC4"/>
    <w:rsid w:val="00A46DC6"/>
    <w:rsid w:val="00A46F1F"/>
    <w:rsid w:val="00A4708C"/>
    <w:rsid w:val="00A47103"/>
    <w:rsid w:val="00A4713F"/>
    <w:rsid w:val="00A474C9"/>
    <w:rsid w:val="00A4774B"/>
    <w:rsid w:val="00A4791A"/>
    <w:rsid w:val="00A479AF"/>
    <w:rsid w:val="00A479C3"/>
    <w:rsid w:val="00A47A17"/>
    <w:rsid w:val="00A47ADE"/>
    <w:rsid w:val="00A47B38"/>
    <w:rsid w:val="00A47B78"/>
    <w:rsid w:val="00A47BE8"/>
    <w:rsid w:val="00A47C1D"/>
    <w:rsid w:val="00A47C7E"/>
    <w:rsid w:val="00A47CB4"/>
    <w:rsid w:val="00A47D39"/>
    <w:rsid w:val="00A47FF1"/>
    <w:rsid w:val="00A50215"/>
    <w:rsid w:val="00A50523"/>
    <w:rsid w:val="00A5056B"/>
    <w:rsid w:val="00A50600"/>
    <w:rsid w:val="00A50681"/>
    <w:rsid w:val="00A506D1"/>
    <w:rsid w:val="00A5088B"/>
    <w:rsid w:val="00A50980"/>
    <w:rsid w:val="00A50AF0"/>
    <w:rsid w:val="00A50D65"/>
    <w:rsid w:val="00A50DAD"/>
    <w:rsid w:val="00A50EEA"/>
    <w:rsid w:val="00A51125"/>
    <w:rsid w:val="00A5126C"/>
    <w:rsid w:val="00A513BC"/>
    <w:rsid w:val="00A51410"/>
    <w:rsid w:val="00A51600"/>
    <w:rsid w:val="00A51A32"/>
    <w:rsid w:val="00A51BB9"/>
    <w:rsid w:val="00A51D4A"/>
    <w:rsid w:val="00A51DC1"/>
    <w:rsid w:val="00A51FB6"/>
    <w:rsid w:val="00A521CE"/>
    <w:rsid w:val="00A521FE"/>
    <w:rsid w:val="00A52241"/>
    <w:rsid w:val="00A5227C"/>
    <w:rsid w:val="00A52440"/>
    <w:rsid w:val="00A5247F"/>
    <w:rsid w:val="00A525C4"/>
    <w:rsid w:val="00A5278B"/>
    <w:rsid w:val="00A52A3B"/>
    <w:rsid w:val="00A52A75"/>
    <w:rsid w:val="00A52AC9"/>
    <w:rsid w:val="00A52D83"/>
    <w:rsid w:val="00A5310C"/>
    <w:rsid w:val="00A531FA"/>
    <w:rsid w:val="00A532B0"/>
    <w:rsid w:val="00A53412"/>
    <w:rsid w:val="00A5349F"/>
    <w:rsid w:val="00A5357B"/>
    <w:rsid w:val="00A5359C"/>
    <w:rsid w:val="00A538D4"/>
    <w:rsid w:val="00A539BE"/>
    <w:rsid w:val="00A53A13"/>
    <w:rsid w:val="00A53BF0"/>
    <w:rsid w:val="00A53D19"/>
    <w:rsid w:val="00A53E82"/>
    <w:rsid w:val="00A53F0D"/>
    <w:rsid w:val="00A53F39"/>
    <w:rsid w:val="00A53FE6"/>
    <w:rsid w:val="00A541B0"/>
    <w:rsid w:val="00A54342"/>
    <w:rsid w:val="00A54361"/>
    <w:rsid w:val="00A5438E"/>
    <w:rsid w:val="00A543F9"/>
    <w:rsid w:val="00A54580"/>
    <w:rsid w:val="00A5465F"/>
    <w:rsid w:val="00A546AD"/>
    <w:rsid w:val="00A54711"/>
    <w:rsid w:val="00A549B3"/>
    <w:rsid w:val="00A54A0F"/>
    <w:rsid w:val="00A54AAC"/>
    <w:rsid w:val="00A54ADA"/>
    <w:rsid w:val="00A54B4E"/>
    <w:rsid w:val="00A54BB0"/>
    <w:rsid w:val="00A550B4"/>
    <w:rsid w:val="00A551F9"/>
    <w:rsid w:val="00A552A7"/>
    <w:rsid w:val="00A5540F"/>
    <w:rsid w:val="00A554D8"/>
    <w:rsid w:val="00A557BC"/>
    <w:rsid w:val="00A557CB"/>
    <w:rsid w:val="00A55A7D"/>
    <w:rsid w:val="00A55D43"/>
    <w:rsid w:val="00A55D50"/>
    <w:rsid w:val="00A55E76"/>
    <w:rsid w:val="00A56027"/>
    <w:rsid w:val="00A5619B"/>
    <w:rsid w:val="00A5633A"/>
    <w:rsid w:val="00A56352"/>
    <w:rsid w:val="00A56353"/>
    <w:rsid w:val="00A56372"/>
    <w:rsid w:val="00A56420"/>
    <w:rsid w:val="00A56471"/>
    <w:rsid w:val="00A567E3"/>
    <w:rsid w:val="00A567E5"/>
    <w:rsid w:val="00A56AFB"/>
    <w:rsid w:val="00A56FDD"/>
    <w:rsid w:val="00A56FF3"/>
    <w:rsid w:val="00A570EE"/>
    <w:rsid w:val="00A57183"/>
    <w:rsid w:val="00A572FD"/>
    <w:rsid w:val="00A57448"/>
    <w:rsid w:val="00A579ED"/>
    <w:rsid w:val="00A57BAC"/>
    <w:rsid w:val="00A57C7E"/>
    <w:rsid w:val="00A57D3C"/>
    <w:rsid w:val="00A57E08"/>
    <w:rsid w:val="00A601C3"/>
    <w:rsid w:val="00A60244"/>
    <w:rsid w:val="00A602B7"/>
    <w:rsid w:val="00A602C5"/>
    <w:rsid w:val="00A60386"/>
    <w:rsid w:val="00A60497"/>
    <w:rsid w:val="00A60618"/>
    <w:rsid w:val="00A60627"/>
    <w:rsid w:val="00A606EE"/>
    <w:rsid w:val="00A60720"/>
    <w:rsid w:val="00A608A8"/>
    <w:rsid w:val="00A60B4D"/>
    <w:rsid w:val="00A60BD6"/>
    <w:rsid w:val="00A61259"/>
    <w:rsid w:val="00A612D3"/>
    <w:rsid w:val="00A613CD"/>
    <w:rsid w:val="00A61559"/>
    <w:rsid w:val="00A6182F"/>
    <w:rsid w:val="00A6183B"/>
    <w:rsid w:val="00A61AE2"/>
    <w:rsid w:val="00A61C24"/>
    <w:rsid w:val="00A61CF4"/>
    <w:rsid w:val="00A62007"/>
    <w:rsid w:val="00A6212B"/>
    <w:rsid w:val="00A621EA"/>
    <w:rsid w:val="00A62223"/>
    <w:rsid w:val="00A6246B"/>
    <w:rsid w:val="00A62598"/>
    <w:rsid w:val="00A625CE"/>
    <w:rsid w:val="00A626A5"/>
    <w:rsid w:val="00A6293C"/>
    <w:rsid w:val="00A62A8D"/>
    <w:rsid w:val="00A62B60"/>
    <w:rsid w:val="00A62BC2"/>
    <w:rsid w:val="00A62D20"/>
    <w:rsid w:val="00A62E2D"/>
    <w:rsid w:val="00A63093"/>
    <w:rsid w:val="00A63096"/>
    <w:rsid w:val="00A630CF"/>
    <w:rsid w:val="00A630E6"/>
    <w:rsid w:val="00A631BA"/>
    <w:rsid w:val="00A631CB"/>
    <w:rsid w:val="00A6334E"/>
    <w:rsid w:val="00A635AF"/>
    <w:rsid w:val="00A63732"/>
    <w:rsid w:val="00A6386F"/>
    <w:rsid w:val="00A639A5"/>
    <w:rsid w:val="00A639F6"/>
    <w:rsid w:val="00A639F8"/>
    <w:rsid w:val="00A63A2A"/>
    <w:rsid w:val="00A63A76"/>
    <w:rsid w:val="00A63EFB"/>
    <w:rsid w:val="00A640AA"/>
    <w:rsid w:val="00A64182"/>
    <w:rsid w:val="00A642AB"/>
    <w:rsid w:val="00A64401"/>
    <w:rsid w:val="00A644ED"/>
    <w:rsid w:val="00A64529"/>
    <w:rsid w:val="00A6460A"/>
    <w:rsid w:val="00A64638"/>
    <w:rsid w:val="00A64680"/>
    <w:rsid w:val="00A648C8"/>
    <w:rsid w:val="00A648D9"/>
    <w:rsid w:val="00A64B74"/>
    <w:rsid w:val="00A64BBB"/>
    <w:rsid w:val="00A64BEE"/>
    <w:rsid w:val="00A64D15"/>
    <w:rsid w:val="00A64DF0"/>
    <w:rsid w:val="00A64E4F"/>
    <w:rsid w:val="00A650C8"/>
    <w:rsid w:val="00A652BC"/>
    <w:rsid w:val="00A65329"/>
    <w:rsid w:val="00A654F3"/>
    <w:rsid w:val="00A655B0"/>
    <w:rsid w:val="00A6563D"/>
    <w:rsid w:val="00A656FC"/>
    <w:rsid w:val="00A658FD"/>
    <w:rsid w:val="00A65A75"/>
    <w:rsid w:val="00A65AA0"/>
    <w:rsid w:val="00A65D80"/>
    <w:rsid w:val="00A65E0C"/>
    <w:rsid w:val="00A65E17"/>
    <w:rsid w:val="00A65EE7"/>
    <w:rsid w:val="00A6637D"/>
    <w:rsid w:val="00A66729"/>
    <w:rsid w:val="00A667DC"/>
    <w:rsid w:val="00A668CA"/>
    <w:rsid w:val="00A66933"/>
    <w:rsid w:val="00A66A65"/>
    <w:rsid w:val="00A66B08"/>
    <w:rsid w:val="00A66B78"/>
    <w:rsid w:val="00A66C46"/>
    <w:rsid w:val="00A66DA9"/>
    <w:rsid w:val="00A66E6E"/>
    <w:rsid w:val="00A66FFC"/>
    <w:rsid w:val="00A670A3"/>
    <w:rsid w:val="00A67284"/>
    <w:rsid w:val="00A67478"/>
    <w:rsid w:val="00A674FE"/>
    <w:rsid w:val="00A675C1"/>
    <w:rsid w:val="00A675C9"/>
    <w:rsid w:val="00A67604"/>
    <w:rsid w:val="00A67652"/>
    <w:rsid w:val="00A676A4"/>
    <w:rsid w:val="00A679B0"/>
    <w:rsid w:val="00A679E4"/>
    <w:rsid w:val="00A67B23"/>
    <w:rsid w:val="00A70179"/>
    <w:rsid w:val="00A70191"/>
    <w:rsid w:val="00A7036B"/>
    <w:rsid w:val="00A703A8"/>
    <w:rsid w:val="00A70492"/>
    <w:rsid w:val="00A7057B"/>
    <w:rsid w:val="00A70692"/>
    <w:rsid w:val="00A708E5"/>
    <w:rsid w:val="00A70C3E"/>
    <w:rsid w:val="00A70E77"/>
    <w:rsid w:val="00A71057"/>
    <w:rsid w:val="00A711D2"/>
    <w:rsid w:val="00A7169A"/>
    <w:rsid w:val="00A71877"/>
    <w:rsid w:val="00A718C1"/>
    <w:rsid w:val="00A71C3C"/>
    <w:rsid w:val="00A71D6E"/>
    <w:rsid w:val="00A71FBE"/>
    <w:rsid w:val="00A72051"/>
    <w:rsid w:val="00A720D5"/>
    <w:rsid w:val="00A72130"/>
    <w:rsid w:val="00A722A1"/>
    <w:rsid w:val="00A723B9"/>
    <w:rsid w:val="00A72844"/>
    <w:rsid w:val="00A728BF"/>
    <w:rsid w:val="00A7299E"/>
    <w:rsid w:val="00A72C2E"/>
    <w:rsid w:val="00A72CA6"/>
    <w:rsid w:val="00A72CEB"/>
    <w:rsid w:val="00A72D2B"/>
    <w:rsid w:val="00A72D77"/>
    <w:rsid w:val="00A72DA8"/>
    <w:rsid w:val="00A7311B"/>
    <w:rsid w:val="00A7321A"/>
    <w:rsid w:val="00A732A1"/>
    <w:rsid w:val="00A7336C"/>
    <w:rsid w:val="00A7343E"/>
    <w:rsid w:val="00A73597"/>
    <w:rsid w:val="00A73626"/>
    <w:rsid w:val="00A736A3"/>
    <w:rsid w:val="00A736C3"/>
    <w:rsid w:val="00A73891"/>
    <w:rsid w:val="00A7399A"/>
    <w:rsid w:val="00A73B7E"/>
    <w:rsid w:val="00A73B8E"/>
    <w:rsid w:val="00A73C41"/>
    <w:rsid w:val="00A73D92"/>
    <w:rsid w:val="00A73DB1"/>
    <w:rsid w:val="00A73E15"/>
    <w:rsid w:val="00A7428A"/>
    <w:rsid w:val="00A74314"/>
    <w:rsid w:val="00A743FD"/>
    <w:rsid w:val="00A744A4"/>
    <w:rsid w:val="00A7492C"/>
    <w:rsid w:val="00A7495F"/>
    <w:rsid w:val="00A74A22"/>
    <w:rsid w:val="00A74F61"/>
    <w:rsid w:val="00A75278"/>
    <w:rsid w:val="00A75426"/>
    <w:rsid w:val="00A755EC"/>
    <w:rsid w:val="00A7575C"/>
    <w:rsid w:val="00A75859"/>
    <w:rsid w:val="00A75A38"/>
    <w:rsid w:val="00A75B40"/>
    <w:rsid w:val="00A75C27"/>
    <w:rsid w:val="00A75CE7"/>
    <w:rsid w:val="00A75D5F"/>
    <w:rsid w:val="00A75D91"/>
    <w:rsid w:val="00A75F15"/>
    <w:rsid w:val="00A75F16"/>
    <w:rsid w:val="00A75F70"/>
    <w:rsid w:val="00A76031"/>
    <w:rsid w:val="00A7604A"/>
    <w:rsid w:val="00A7614E"/>
    <w:rsid w:val="00A761D3"/>
    <w:rsid w:val="00A76365"/>
    <w:rsid w:val="00A763DF"/>
    <w:rsid w:val="00A76493"/>
    <w:rsid w:val="00A7649D"/>
    <w:rsid w:val="00A7672B"/>
    <w:rsid w:val="00A76749"/>
    <w:rsid w:val="00A767A9"/>
    <w:rsid w:val="00A7681D"/>
    <w:rsid w:val="00A7692A"/>
    <w:rsid w:val="00A76AB5"/>
    <w:rsid w:val="00A76CD2"/>
    <w:rsid w:val="00A76CF5"/>
    <w:rsid w:val="00A76E48"/>
    <w:rsid w:val="00A77077"/>
    <w:rsid w:val="00A77158"/>
    <w:rsid w:val="00A77171"/>
    <w:rsid w:val="00A771C5"/>
    <w:rsid w:val="00A77225"/>
    <w:rsid w:val="00A77243"/>
    <w:rsid w:val="00A77441"/>
    <w:rsid w:val="00A774B0"/>
    <w:rsid w:val="00A77528"/>
    <w:rsid w:val="00A77765"/>
    <w:rsid w:val="00A778E8"/>
    <w:rsid w:val="00A77A5B"/>
    <w:rsid w:val="00A77FB5"/>
    <w:rsid w:val="00A77FEB"/>
    <w:rsid w:val="00A80245"/>
    <w:rsid w:val="00A802F0"/>
    <w:rsid w:val="00A80352"/>
    <w:rsid w:val="00A80399"/>
    <w:rsid w:val="00A803CF"/>
    <w:rsid w:val="00A8048F"/>
    <w:rsid w:val="00A80666"/>
    <w:rsid w:val="00A80839"/>
    <w:rsid w:val="00A808C7"/>
    <w:rsid w:val="00A80B17"/>
    <w:rsid w:val="00A80BCC"/>
    <w:rsid w:val="00A80C5C"/>
    <w:rsid w:val="00A80C85"/>
    <w:rsid w:val="00A80D29"/>
    <w:rsid w:val="00A80FCF"/>
    <w:rsid w:val="00A80FF5"/>
    <w:rsid w:val="00A81012"/>
    <w:rsid w:val="00A81306"/>
    <w:rsid w:val="00A815AD"/>
    <w:rsid w:val="00A8160E"/>
    <w:rsid w:val="00A81926"/>
    <w:rsid w:val="00A81AE3"/>
    <w:rsid w:val="00A81CDF"/>
    <w:rsid w:val="00A81CE6"/>
    <w:rsid w:val="00A81D3E"/>
    <w:rsid w:val="00A81DD0"/>
    <w:rsid w:val="00A81FDE"/>
    <w:rsid w:val="00A82023"/>
    <w:rsid w:val="00A821FC"/>
    <w:rsid w:val="00A82392"/>
    <w:rsid w:val="00A82461"/>
    <w:rsid w:val="00A825E7"/>
    <w:rsid w:val="00A8261C"/>
    <w:rsid w:val="00A826D0"/>
    <w:rsid w:val="00A827DA"/>
    <w:rsid w:val="00A82813"/>
    <w:rsid w:val="00A8281E"/>
    <w:rsid w:val="00A82901"/>
    <w:rsid w:val="00A82B80"/>
    <w:rsid w:val="00A82E31"/>
    <w:rsid w:val="00A82EF4"/>
    <w:rsid w:val="00A8311F"/>
    <w:rsid w:val="00A831B2"/>
    <w:rsid w:val="00A83264"/>
    <w:rsid w:val="00A83463"/>
    <w:rsid w:val="00A837BF"/>
    <w:rsid w:val="00A837DD"/>
    <w:rsid w:val="00A83929"/>
    <w:rsid w:val="00A83B14"/>
    <w:rsid w:val="00A83B25"/>
    <w:rsid w:val="00A83CA8"/>
    <w:rsid w:val="00A83D34"/>
    <w:rsid w:val="00A83D5C"/>
    <w:rsid w:val="00A83EF1"/>
    <w:rsid w:val="00A83EF5"/>
    <w:rsid w:val="00A83F02"/>
    <w:rsid w:val="00A83F94"/>
    <w:rsid w:val="00A841EA"/>
    <w:rsid w:val="00A842A6"/>
    <w:rsid w:val="00A845FE"/>
    <w:rsid w:val="00A8465E"/>
    <w:rsid w:val="00A84671"/>
    <w:rsid w:val="00A8467E"/>
    <w:rsid w:val="00A84734"/>
    <w:rsid w:val="00A849BB"/>
    <w:rsid w:val="00A84A25"/>
    <w:rsid w:val="00A84A4F"/>
    <w:rsid w:val="00A84AF1"/>
    <w:rsid w:val="00A84B1E"/>
    <w:rsid w:val="00A84C44"/>
    <w:rsid w:val="00A84F9E"/>
    <w:rsid w:val="00A850B5"/>
    <w:rsid w:val="00A852BF"/>
    <w:rsid w:val="00A8535C"/>
    <w:rsid w:val="00A855E0"/>
    <w:rsid w:val="00A855E4"/>
    <w:rsid w:val="00A8569F"/>
    <w:rsid w:val="00A85729"/>
    <w:rsid w:val="00A8587D"/>
    <w:rsid w:val="00A85887"/>
    <w:rsid w:val="00A859B7"/>
    <w:rsid w:val="00A859E8"/>
    <w:rsid w:val="00A85A77"/>
    <w:rsid w:val="00A85A9B"/>
    <w:rsid w:val="00A85CC8"/>
    <w:rsid w:val="00A85D44"/>
    <w:rsid w:val="00A85DAA"/>
    <w:rsid w:val="00A85F37"/>
    <w:rsid w:val="00A85F61"/>
    <w:rsid w:val="00A8616B"/>
    <w:rsid w:val="00A8619D"/>
    <w:rsid w:val="00A8665C"/>
    <w:rsid w:val="00A866D4"/>
    <w:rsid w:val="00A86DAD"/>
    <w:rsid w:val="00A86E97"/>
    <w:rsid w:val="00A871DD"/>
    <w:rsid w:val="00A87424"/>
    <w:rsid w:val="00A8745D"/>
    <w:rsid w:val="00A8746D"/>
    <w:rsid w:val="00A874F0"/>
    <w:rsid w:val="00A878E4"/>
    <w:rsid w:val="00A87AD0"/>
    <w:rsid w:val="00A87B8D"/>
    <w:rsid w:val="00A900A1"/>
    <w:rsid w:val="00A9015F"/>
    <w:rsid w:val="00A90219"/>
    <w:rsid w:val="00A90451"/>
    <w:rsid w:val="00A90461"/>
    <w:rsid w:val="00A90768"/>
    <w:rsid w:val="00A9092C"/>
    <w:rsid w:val="00A90974"/>
    <w:rsid w:val="00A90C01"/>
    <w:rsid w:val="00A90D0E"/>
    <w:rsid w:val="00A90D21"/>
    <w:rsid w:val="00A90D4E"/>
    <w:rsid w:val="00A90E97"/>
    <w:rsid w:val="00A9118F"/>
    <w:rsid w:val="00A91197"/>
    <w:rsid w:val="00A9128C"/>
    <w:rsid w:val="00A912F9"/>
    <w:rsid w:val="00A91395"/>
    <w:rsid w:val="00A913EB"/>
    <w:rsid w:val="00A913ED"/>
    <w:rsid w:val="00A915DB"/>
    <w:rsid w:val="00A916D9"/>
    <w:rsid w:val="00A916F7"/>
    <w:rsid w:val="00A91988"/>
    <w:rsid w:val="00A91A63"/>
    <w:rsid w:val="00A91B9E"/>
    <w:rsid w:val="00A91C2C"/>
    <w:rsid w:val="00A91C2E"/>
    <w:rsid w:val="00A91D89"/>
    <w:rsid w:val="00A91E2F"/>
    <w:rsid w:val="00A91E33"/>
    <w:rsid w:val="00A91F52"/>
    <w:rsid w:val="00A91FE2"/>
    <w:rsid w:val="00A92172"/>
    <w:rsid w:val="00A92199"/>
    <w:rsid w:val="00A9261F"/>
    <w:rsid w:val="00A9264F"/>
    <w:rsid w:val="00A927D3"/>
    <w:rsid w:val="00A927E4"/>
    <w:rsid w:val="00A928BA"/>
    <w:rsid w:val="00A92A2C"/>
    <w:rsid w:val="00A92C42"/>
    <w:rsid w:val="00A92E10"/>
    <w:rsid w:val="00A93322"/>
    <w:rsid w:val="00A93366"/>
    <w:rsid w:val="00A9346D"/>
    <w:rsid w:val="00A93AC7"/>
    <w:rsid w:val="00A93B69"/>
    <w:rsid w:val="00A93C1F"/>
    <w:rsid w:val="00A940E1"/>
    <w:rsid w:val="00A941DD"/>
    <w:rsid w:val="00A94216"/>
    <w:rsid w:val="00A94264"/>
    <w:rsid w:val="00A944E7"/>
    <w:rsid w:val="00A94619"/>
    <w:rsid w:val="00A9470D"/>
    <w:rsid w:val="00A9474B"/>
    <w:rsid w:val="00A94777"/>
    <w:rsid w:val="00A94864"/>
    <w:rsid w:val="00A9491A"/>
    <w:rsid w:val="00A94A52"/>
    <w:rsid w:val="00A94D67"/>
    <w:rsid w:val="00A94D7D"/>
    <w:rsid w:val="00A94EEB"/>
    <w:rsid w:val="00A94FA0"/>
    <w:rsid w:val="00A95061"/>
    <w:rsid w:val="00A952AE"/>
    <w:rsid w:val="00A952E8"/>
    <w:rsid w:val="00A9537A"/>
    <w:rsid w:val="00A953E7"/>
    <w:rsid w:val="00A95489"/>
    <w:rsid w:val="00A9549B"/>
    <w:rsid w:val="00A9559E"/>
    <w:rsid w:val="00A9560E"/>
    <w:rsid w:val="00A9561D"/>
    <w:rsid w:val="00A95979"/>
    <w:rsid w:val="00A95AB2"/>
    <w:rsid w:val="00A95B1D"/>
    <w:rsid w:val="00A95DBF"/>
    <w:rsid w:val="00A966BE"/>
    <w:rsid w:val="00A9694E"/>
    <w:rsid w:val="00A96A44"/>
    <w:rsid w:val="00A96B8D"/>
    <w:rsid w:val="00A96C1A"/>
    <w:rsid w:val="00A96CEE"/>
    <w:rsid w:val="00A96E6D"/>
    <w:rsid w:val="00A9714C"/>
    <w:rsid w:val="00A971C9"/>
    <w:rsid w:val="00A971EB"/>
    <w:rsid w:val="00A972A8"/>
    <w:rsid w:val="00A97772"/>
    <w:rsid w:val="00A977F2"/>
    <w:rsid w:val="00A97A1F"/>
    <w:rsid w:val="00A97C68"/>
    <w:rsid w:val="00A97D9D"/>
    <w:rsid w:val="00A97E01"/>
    <w:rsid w:val="00A97EBB"/>
    <w:rsid w:val="00AA0066"/>
    <w:rsid w:val="00AA0220"/>
    <w:rsid w:val="00AA0337"/>
    <w:rsid w:val="00AA0588"/>
    <w:rsid w:val="00AA0725"/>
    <w:rsid w:val="00AA0899"/>
    <w:rsid w:val="00AA0A61"/>
    <w:rsid w:val="00AA0B2A"/>
    <w:rsid w:val="00AA0CE9"/>
    <w:rsid w:val="00AA0D00"/>
    <w:rsid w:val="00AA0DCD"/>
    <w:rsid w:val="00AA0F2F"/>
    <w:rsid w:val="00AA0F41"/>
    <w:rsid w:val="00AA0F9A"/>
    <w:rsid w:val="00AA103C"/>
    <w:rsid w:val="00AA1195"/>
    <w:rsid w:val="00AA14EC"/>
    <w:rsid w:val="00AA1509"/>
    <w:rsid w:val="00AA159C"/>
    <w:rsid w:val="00AA1A27"/>
    <w:rsid w:val="00AA1B21"/>
    <w:rsid w:val="00AA1C31"/>
    <w:rsid w:val="00AA1E1D"/>
    <w:rsid w:val="00AA1F78"/>
    <w:rsid w:val="00AA2263"/>
    <w:rsid w:val="00AA22E8"/>
    <w:rsid w:val="00AA241D"/>
    <w:rsid w:val="00AA2618"/>
    <w:rsid w:val="00AA28D7"/>
    <w:rsid w:val="00AA2968"/>
    <w:rsid w:val="00AA2A4F"/>
    <w:rsid w:val="00AA2B7B"/>
    <w:rsid w:val="00AA2CB0"/>
    <w:rsid w:val="00AA2D39"/>
    <w:rsid w:val="00AA2E93"/>
    <w:rsid w:val="00AA3143"/>
    <w:rsid w:val="00AA3322"/>
    <w:rsid w:val="00AA34EE"/>
    <w:rsid w:val="00AA35FD"/>
    <w:rsid w:val="00AA36C0"/>
    <w:rsid w:val="00AA36D4"/>
    <w:rsid w:val="00AA3720"/>
    <w:rsid w:val="00AA38E5"/>
    <w:rsid w:val="00AA3A84"/>
    <w:rsid w:val="00AA3C85"/>
    <w:rsid w:val="00AA3D04"/>
    <w:rsid w:val="00AA3D08"/>
    <w:rsid w:val="00AA3D3D"/>
    <w:rsid w:val="00AA3DA6"/>
    <w:rsid w:val="00AA3F42"/>
    <w:rsid w:val="00AA4475"/>
    <w:rsid w:val="00AA4653"/>
    <w:rsid w:val="00AA4764"/>
    <w:rsid w:val="00AA4889"/>
    <w:rsid w:val="00AA4A21"/>
    <w:rsid w:val="00AA4AED"/>
    <w:rsid w:val="00AA4E66"/>
    <w:rsid w:val="00AA4F4F"/>
    <w:rsid w:val="00AA4FCA"/>
    <w:rsid w:val="00AA5074"/>
    <w:rsid w:val="00AA5141"/>
    <w:rsid w:val="00AA5150"/>
    <w:rsid w:val="00AA54C0"/>
    <w:rsid w:val="00AA55E7"/>
    <w:rsid w:val="00AA569A"/>
    <w:rsid w:val="00AA56F5"/>
    <w:rsid w:val="00AA58E4"/>
    <w:rsid w:val="00AA58F6"/>
    <w:rsid w:val="00AA5A08"/>
    <w:rsid w:val="00AA5B30"/>
    <w:rsid w:val="00AA5BD1"/>
    <w:rsid w:val="00AA5DD2"/>
    <w:rsid w:val="00AA5E80"/>
    <w:rsid w:val="00AA609E"/>
    <w:rsid w:val="00AA618C"/>
    <w:rsid w:val="00AA62D2"/>
    <w:rsid w:val="00AA6609"/>
    <w:rsid w:val="00AA6658"/>
    <w:rsid w:val="00AA677B"/>
    <w:rsid w:val="00AA6867"/>
    <w:rsid w:val="00AA6B6C"/>
    <w:rsid w:val="00AA6E28"/>
    <w:rsid w:val="00AA706B"/>
    <w:rsid w:val="00AA71A9"/>
    <w:rsid w:val="00AA72A0"/>
    <w:rsid w:val="00AA72E1"/>
    <w:rsid w:val="00AA7408"/>
    <w:rsid w:val="00AA7796"/>
    <w:rsid w:val="00AA77DF"/>
    <w:rsid w:val="00AA7AB0"/>
    <w:rsid w:val="00AA7C4B"/>
    <w:rsid w:val="00AA7C80"/>
    <w:rsid w:val="00AB0083"/>
    <w:rsid w:val="00AB0158"/>
    <w:rsid w:val="00AB0226"/>
    <w:rsid w:val="00AB0287"/>
    <w:rsid w:val="00AB03FD"/>
    <w:rsid w:val="00AB0443"/>
    <w:rsid w:val="00AB0576"/>
    <w:rsid w:val="00AB08B7"/>
    <w:rsid w:val="00AB09FB"/>
    <w:rsid w:val="00AB0DF1"/>
    <w:rsid w:val="00AB0FFB"/>
    <w:rsid w:val="00AB108D"/>
    <w:rsid w:val="00AB1151"/>
    <w:rsid w:val="00AB11C1"/>
    <w:rsid w:val="00AB136D"/>
    <w:rsid w:val="00AB14C2"/>
    <w:rsid w:val="00AB167F"/>
    <w:rsid w:val="00AB1BE5"/>
    <w:rsid w:val="00AB1D2B"/>
    <w:rsid w:val="00AB1D5C"/>
    <w:rsid w:val="00AB1D96"/>
    <w:rsid w:val="00AB1DF6"/>
    <w:rsid w:val="00AB1DF7"/>
    <w:rsid w:val="00AB1E03"/>
    <w:rsid w:val="00AB1E0A"/>
    <w:rsid w:val="00AB22ED"/>
    <w:rsid w:val="00AB233C"/>
    <w:rsid w:val="00AB2444"/>
    <w:rsid w:val="00AB24E7"/>
    <w:rsid w:val="00AB253B"/>
    <w:rsid w:val="00AB275E"/>
    <w:rsid w:val="00AB2980"/>
    <w:rsid w:val="00AB2D78"/>
    <w:rsid w:val="00AB2F55"/>
    <w:rsid w:val="00AB3002"/>
    <w:rsid w:val="00AB3010"/>
    <w:rsid w:val="00AB34B6"/>
    <w:rsid w:val="00AB3643"/>
    <w:rsid w:val="00AB36A1"/>
    <w:rsid w:val="00AB3856"/>
    <w:rsid w:val="00AB3A40"/>
    <w:rsid w:val="00AB3A86"/>
    <w:rsid w:val="00AB3DBF"/>
    <w:rsid w:val="00AB3DD6"/>
    <w:rsid w:val="00AB3E8A"/>
    <w:rsid w:val="00AB4039"/>
    <w:rsid w:val="00AB40C8"/>
    <w:rsid w:val="00AB4312"/>
    <w:rsid w:val="00AB44DE"/>
    <w:rsid w:val="00AB455C"/>
    <w:rsid w:val="00AB457C"/>
    <w:rsid w:val="00AB49DA"/>
    <w:rsid w:val="00AB4C9F"/>
    <w:rsid w:val="00AB4F04"/>
    <w:rsid w:val="00AB5005"/>
    <w:rsid w:val="00AB5160"/>
    <w:rsid w:val="00AB5360"/>
    <w:rsid w:val="00AB5468"/>
    <w:rsid w:val="00AB549A"/>
    <w:rsid w:val="00AB5607"/>
    <w:rsid w:val="00AB5619"/>
    <w:rsid w:val="00AB5834"/>
    <w:rsid w:val="00AB5A22"/>
    <w:rsid w:val="00AB5B0A"/>
    <w:rsid w:val="00AB5F0D"/>
    <w:rsid w:val="00AB60BD"/>
    <w:rsid w:val="00AB60DB"/>
    <w:rsid w:val="00AB6244"/>
    <w:rsid w:val="00AB62A8"/>
    <w:rsid w:val="00AB63B2"/>
    <w:rsid w:val="00AB63B9"/>
    <w:rsid w:val="00AB63C7"/>
    <w:rsid w:val="00AB6827"/>
    <w:rsid w:val="00AB6A55"/>
    <w:rsid w:val="00AB6A92"/>
    <w:rsid w:val="00AB6B01"/>
    <w:rsid w:val="00AB6BA2"/>
    <w:rsid w:val="00AB6F0E"/>
    <w:rsid w:val="00AB6F1C"/>
    <w:rsid w:val="00AB6FFD"/>
    <w:rsid w:val="00AB706E"/>
    <w:rsid w:val="00AB7366"/>
    <w:rsid w:val="00AB747A"/>
    <w:rsid w:val="00AB77E1"/>
    <w:rsid w:val="00AB786D"/>
    <w:rsid w:val="00AB79BB"/>
    <w:rsid w:val="00AB7B3A"/>
    <w:rsid w:val="00AB7C92"/>
    <w:rsid w:val="00AB7CA1"/>
    <w:rsid w:val="00AB7DBC"/>
    <w:rsid w:val="00AB7DF7"/>
    <w:rsid w:val="00AB7FCF"/>
    <w:rsid w:val="00AC0168"/>
    <w:rsid w:val="00AC0181"/>
    <w:rsid w:val="00AC01E7"/>
    <w:rsid w:val="00AC025C"/>
    <w:rsid w:val="00AC0284"/>
    <w:rsid w:val="00AC042E"/>
    <w:rsid w:val="00AC064A"/>
    <w:rsid w:val="00AC07BD"/>
    <w:rsid w:val="00AC07C6"/>
    <w:rsid w:val="00AC08EC"/>
    <w:rsid w:val="00AC0EBF"/>
    <w:rsid w:val="00AC0F90"/>
    <w:rsid w:val="00AC1020"/>
    <w:rsid w:val="00AC1352"/>
    <w:rsid w:val="00AC1575"/>
    <w:rsid w:val="00AC15E8"/>
    <w:rsid w:val="00AC16DD"/>
    <w:rsid w:val="00AC1705"/>
    <w:rsid w:val="00AC1D31"/>
    <w:rsid w:val="00AC1D6D"/>
    <w:rsid w:val="00AC1D8E"/>
    <w:rsid w:val="00AC1ED6"/>
    <w:rsid w:val="00AC1EF4"/>
    <w:rsid w:val="00AC1F95"/>
    <w:rsid w:val="00AC22D0"/>
    <w:rsid w:val="00AC2359"/>
    <w:rsid w:val="00AC24B7"/>
    <w:rsid w:val="00AC254E"/>
    <w:rsid w:val="00AC2931"/>
    <w:rsid w:val="00AC297D"/>
    <w:rsid w:val="00AC2B8E"/>
    <w:rsid w:val="00AC2BB7"/>
    <w:rsid w:val="00AC2C0D"/>
    <w:rsid w:val="00AC2DA2"/>
    <w:rsid w:val="00AC2E97"/>
    <w:rsid w:val="00AC3085"/>
    <w:rsid w:val="00AC33D9"/>
    <w:rsid w:val="00AC35CA"/>
    <w:rsid w:val="00AC3612"/>
    <w:rsid w:val="00AC36C5"/>
    <w:rsid w:val="00AC407A"/>
    <w:rsid w:val="00AC4159"/>
    <w:rsid w:val="00AC415B"/>
    <w:rsid w:val="00AC416D"/>
    <w:rsid w:val="00AC41EA"/>
    <w:rsid w:val="00AC420D"/>
    <w:rsid w:val="00AC43A1"/>
    <w:rsid w:val="00AC454B"/>
    <w:rsid w:val="00AC481E"/>
    <w:rsid w:val="00AC487F"/>
    <w:rsid w:val="00AC498B"/>
    <w:rsid w:val="00AC4B36"/>
    <w:rsid w:val="00AC4D48"/>
    <w:rsid w:val="00AC4E22"/>
    <w:rsid w:val="00AC52CC"/>
    <w:rsid w:val="00AC52EE"/>
    <w:rsid w:val="00AC5403"/>
    <w:rsid w:val="00AC559D"/>
    <w:rsid w:val="00AC5620"/>
    <w:rsid w:val="00AC56CA"/>
    <w:rsid w:val="00AC5736"/>
    <w:rsid w:val="00AC5833"/>
    <w:rsid w:val="00AC58DE"/>
    <w:rsid w:val="00AC5957"/>
    <w:rsid w:val="00AC5B2F"/>
    <w:rsid w:val="00AC5B55"/>
    <w:rsid w:val="00AC5D1A"/>
    <w:rsid w:val="00AC5ED5"/>
    <w:rsid w:val="00AC60AC"/>
    <w:rsid w:val="00AC61D1"/>
    <w:rsid w:val="00AC6323"/>
    <w:rsid w:val="00AC632B"/>
    <w:rsid w:val="00AC63CC"/>
    <w:rsid w:val="00AC657E"/>
    <w:rsid w:val="00AC6643"/>
    <w:rsid w:val="00AC6733"/>
    <w:rsid w:val="00AC6794"/>
    <w:rsid w:val="00AC682B"/>
    <w:rsid w:val="00AC69E6"/>
    <w:rsid w:val="00AC6A91"/>
    <w:rsid w:val="00AC6B73"/>
    <w:rsid w:val="00AC6CDC"/>
    <w:rsid w:val="00AC70F1"/>
    <w:rsid w:val="00AC711F"/>
    <w:rsid w:val="00AC7270"/>
    <w:rsid w:val="00AC732D"/>
    <w:rsid w:val="00AC73A2"/>
    <w:rsid w:val="00AC7418"/>
    <w:rsid w:val="00AC75C2"/>
    <w:rsid w:val="00AC76C7"/>
    <w:rsid w:val="00AC7707"/>
    <w:rsid w:val="00AC7880"/>
    <w:rsid w:val="00AC78DA"/>
    <w:rsid w:val="00AC797D"/>
    <w:rsid w:val="00AC7C4D"/>
    <w:rsid w:val="00AD0354"/>
    <w:rsid w:val="00AD0410"/>
    <w:rsid w:val="00AD0493"/>
    <w:rsid w:val="00AD07E1"/>
    <w:rsid w:val="00AD0841"/>
    <w:rsid w:val="00AD0897"/>
    <w:rsid w:val="00AD0AD2"/>
    <w:rsid w:val="00AD0CBF"/>
    <w:rsid w:val="00AD0D99"/>
    <w:rsid w:val="00AD0E96"/>
    <w:rsid w:val="00AD101E"/>
    <w:rsid w:val="00AD1309"/>
    <w:rsid w:val="00AD1571"/>
    <w:rsid w:val="00AD157E"/>
    <w:rsid w:val="00AD1626"/>
    <w:rsid w:val="00AD16DA"/>
    <w:rsid w:val="00AD1722"/>
    <w:rsid w:val="00AD187C"/>
    <w:rsid w:val="00AD19B4"/>
    <w:rsid w:val="00AD19FC"/>
    <w:rsid w:val="00AD1A17"/>
    <w:rsid w:val="00AD1A27"/>
    <w:rsid w:val="00AD1BF2"/>
    <w:rsid w:val="00AD1BF3"/>
    <w:rsid w:val="00AD1DF2"/>
    <w:rsid w:val="00AD218E"/>
    <w:rsid w:val="00AD2242"/>
    <w:rsid w:val="00AD224D"/>
    <w:rsid w:val="00AD2260"/>
    <w:rsid w:val="00AD2335"/>
    <w:rsid w:val="00AD239D"/>
    <w:rsid w:val="00AD2444"/>
    <w:rsid w:val="00AD25C3"/>
    <w:rsid w:val="00AD29C9"/>
    <w:rsid w:val="00AD2ADE"/>
    <w:rsid w:val="00AD2B54"/>
    <w:rsid w:val="00AD2B68"/>
    <w:rsid w:val="00AD2C43"/>
    <w:rsid w:val="00AD2C96"/>
    <w:rsid w:val="00AD2F9F"/>
    <w:rsid w:val="00AD30EA"/>
    <w:rsid w:val="00AD3196"/>
    <w:rsid w:val="00AD31C8"/>
    <w:rsid w:val="00AD3274"/>
    <w:rsid w:val="00AD32BD"/>
    <w:rsid w:val="00AD3322"/>
    <w:rsid w:val="00AD35BC"/>
    <w:rsid w:val="00AD3663"/>
    <w:rsid w:val="00AD386B"/>
    <w:rsid w:val="00AD39DA"/>
    <w:rsid w:val="00AD39E3"/>
    <w:rsid w:val="00AD3B0E"/>
    <w:rsid w:val="00AD3B7F"/>
    <w:rsid w:val="00AD3BCF"/>
    <w:rsid w:val="00AD3CC2"/>
    <w:rsid w:val="00AD3D70"/>
    <w:rsid w:val="00AD3D71"/>
    <w:rsid w:val="00AD3E06"/>
    <w:rsid w:val="00AD3EDC"/>
    <w:rsid w:val="00AD404C"/>
    <w:rsid w:val="00AD40E3"/>
    <w:rsid w:val="00AD41CA"/>
    <w:rsid w:val="00AD4374"/>
    <w:rsid w:val="00AD440D"/>
    <w:rsid w:val="00AD454B"/>
    <w:rsid w:val="00AD46F0"/>
    <w:rsid w:val="00AD476A"/>
    <w:rsid w:val="00AD4781"/>
    <w:rsid w:val="00AD47A7"/>
    <w:rsid w:val="00AD47B6"/>
    <w:rsid w:val="00AD4B3D"/>
    <w:rsid w:val="00AD4BBC"/>
    <w:rsid w:val="00AD4D03"/>
    <w:rsid w:val="00AD4E59"/>
    <w:rsid w:val="00AD4EC5"/>
    <w:rsid w:val="00AD4F23"/>
    <w:rsid w:val="00AD4FB8"/>
    <w:rsid w:val="00AD5043"/>
    <w:rsid w:val="00AD51B1"/>
    <w:rsid w:val="00AD51B8"/>
    <w:rsid w:val="00AD53AD"/>
    <w:rsid w:val="00AD5618"/>
    <w:rsid w:val="00AD5620"/>
    <w:rsid w:val="00AD5851"/>
    <w:rsid w:val="00AD587D"/>
    <w:rsid w:val="00AD5B14"/>
    <w:rsid w:val="00AD5B4D"/>
    <w:rsid w:val="00AD5C29"/>
    <w:rsid w:val="00AD5D58"/>
    <w:rsid w:val="00AD6058"/>
    <w:rsid w:val="00AD60E1"/>
    <w:rsid w:val="00AD615E"/>
    <w:rsid w:val="00AD6242"/>
    <w:rsid w:val="00AD627F"/>
    <w:rsid w:val="00AD64BB"/>
    <w:rsid w:val="00AD68DC"/>
    <w:rsid w:val="00AD68F4"/>
    <w:rsid w:val="00AD6940"/>
    <w:rsid w:val="00AD6A71"/>
    <w:rsid w:val="00AD6C99"/>
    <w:rsid w:val="00AD6E14"/>
    <w:rsid w:val="00AD708E"/>
    <w:rsid w:val="00AD712C"/>
    <w:rsid w:val="00AD7272"/>
    <w:rsid w:val="00AD7551"/>
    <w:rsid w:val="00AD7E07"/>
    <w:rsid w:val="00AD7E91"/>
    <w:rsid w:val="00AD7F0D"/>
    <w:rsid w:val="00AD7FA3"/>
    <w:rsid w:val="00AE003B"/>
    <w:rsid w:val="00AE00A6"/>
    <w:rsid w:val="00AE0251"/>
    <w:rsid w:val="00AE0407"/>
    <w:rsid w:val="00AE041A"/>
    <w:rsid w:val="00AE07D6"/>
    <w:rsid w:val="00AE07F2"/>
    <w:rsid w:val="00AE09D0"/>
    <w:rsid w:val="00AE09F6"/>
    <w:rsid w:val="00AE0AF3"/>
    <w:rsid w:val="00AE0C06"/>
    <w:rsid w:val="00AE0C63"/>
    <w:rsid w:val="00AE0ECE"/>
    <w:rsid w:val="00AE113E"/>
    <w:rsid w:val="00AE12E7"/>
    <w:rsid w:val="00AE1518"/>
    <w:rsid w:val="00AE1529"/>
    <w:rsid w:val="00AE1550"/>
    <w:rsid w:val="00AE157E"/>
    <w:rsid w:val="00AE16E6"/>
    <w:rsid w:val="00AE1720"/>
    <w:rsid w:val="00AE175F"/>
    <w:rsid w:val="00AE1875"/>
    <w:rsid w:val="00AE18EA"/>
    <w:rsid w:val="00AE18F7"/>
    <w:rsid w:val="00AE19C0"/>
    <w:rsid w:val="00AE1B78"/>
    <w:rsid w:val="00AE1BF4"/>
    <w:rsid w:val="00AE1C7F"/>
    <w:rsid w:val="00AE1CC7"/>
    <w:rsid w:val="00AE20A6"/>
    <w:rsid w:val="00AE2175"/>
    <w:rsid w:val="00AE229B"/>
    <w:rsid w:val="00AE26C1"/>
    <w:rsid w:val="00AE26CF"/>
    <w:rsid w:val="00AE2967"/>
    <w:rsid w:val="00AE2D1D"/>
    <w:rsid w:val="00AE2D59"/>
    <w:rsid w:val="00AE2DA1"/>
    <w:rsid w:val="00AE309B"/>
    <w:rsid w:val="00AE3272"/>
    <w:rsid w:val="00AE32CB"/>
    <w:rsid w:val="00AE3309"/>
    <w:rsid w:val="00AE332E"/>
    <w:rsid w:val="00AE35EC"/>
    <w:rsid w:val="00AE3607"/>
    <w:rsid w:val="00AE367D"/>
    <w:rsid w:val="00AE38ED"/>
    <w:rsid w:val="00AE3913"/>
    <w:rsid w:val="00AE3AE6"/>
    <w:rsid w:val="00AE3B82"/>
    <w:rsid w:val="00AE3BF6"/>
    <w:rsid w:val="00AE3C12"/>
    <w:rsid w:val="00AE3C34"/>
    <w:rsid w:val="00AE3EAD"/>
    <w:rsid w:val="00AE3F53"/>
    <w:rsid w:val="00AE3FAC"/>
    <w:rsid w:val="00AE42FC"/>
    <w:rsid w:val="00AE45DE"/>
    <w:rsid w:val="00AE45F7"/>
    <w:rsid w:val="00AE4697"/>
    <w:rsid w:val="00AE46E4"/>
    <w:rsid w:val="00AE4803"/>
    <w:rsid w:val="00AE4CB4"/>
    <w:rsid w:val="00AE4CC1"/>
    <w:rsid w:val="00AE4E4D"/>
    <w:rsid w:val="00AE4EAE"/>
    <w:rsid w:val="00AE4FC9"/>
    <w:rsid w:val="00AE5197"/>
    <w:rsid w:val="00AE5233"/>
    <w:rsid w:val="00AE5460"/>
    <w:rsid w:val="00AE5504"/>
    <w:rsid w:val="00AE56A2"/>
    <w:rsid w:val="00AE57A6"/>
    <w:rsid w:val="00AE5B43"/>
    <w:rsid w:val="00AE5C1A"/>
    <w:rsid w:val="00AE5FB6"/>
    <w:rsid w:val="00AE62D3"/>
    <w:rsid w:val="00AE6451"/>
    <w:rsid w:val="00AE64C6"/>
    <w:rsid w:val="00AE64FC"/>
    <w:rsid w:val="00AE6558"/>
    <w:rsid w:val="00AE6780"/>
    <w:rsid w:val="00AE682C"/>
    <w:rsid w:val="00AE692F"/>
    <w:rsid w:val="00AE6B22"/>
    <w:rsid w:val="00AE6F4B"/>
    <w:rsid w:val="00AE71A3"/>
    <w:rsid w:val="00AE7260"/>
    <w:rsid w:val="00AE72BE"/>
    <w:rsid w:val="00AE74AB"/>
    <w:rsid w:val="00AE7555"/>
    <w:rsid w:val="00AE77F9"/>
    <w:rsid w:val="00AE78BD"/>
    <w:rsid w:val="00AE78EE"/>
    <w:rsid w:val="00AE7A04"/>
    <w:rsid w:val="00AE7C1C"/>
    <w:rsid w:val="00AE7C56"/>
    <w:rsid w:val="00AE7D0E"/>
    <w:rsid w:val="00AE7D3A"/>
    <w:rsid w:val="00AE7D3E"/>
    <w:rsid w:val="00AF028D"/>
    <w:rsid w:val="00AF0368"/>
    <w:rsid w:val="00AF058C"/>
    <w:rsid w:val="00AF05AB"/>
    <w:rsid w:val="00AF0649"/>
    <w:rsid w:val="00AF06D1"/>
    <w:rsid w:val="00AF0888"/>
    <w:rsid w:val="00AF09E9"/>
    <w:rsid w:val="00AF0B1A"/>
    <w:rsid w:val="00AF0CFD"/>
    <w:rsid w:val="00AF0D74"/>
    <w:rsid w:val="00AF0E91"/>
    <w:rsid w:val="00AF0FE3"/>
    <w:rsid w:val="00AF1345"/>
    <w:rsid w:val="00AF17F7"/>
    <w:rsid w:val="00AF19E5"/>
    <w:rsid w:val="00AF1BCC"/>
    <w:rsid w:val="00AF1EAF"/>
    <w:rsid w:val="00AF1F03"/>
    <w:rsid w:val="00AF1F19"/>
    <w:rsid w:val="00AF20E9"/>
    <w:rsid w:val="00AF2164"/>
    <w:rsid w:val="00AF21BB"/>
    <w:rsid w:val="00AF220F"/>
    <w:rsid w:val="00AF2213"/>
    <w:rsid w:val="00AF2249"/>
    <w:rsid w:val="00AF229F"/>
    <w:rsid w:val="00AF22DB"/>
    <w:rsid w:val="00AF22EB"/>
    <w:rsid w:val="00AF23A7"/>
    <w:rsid w:val="00AF2413"/>
    <w:rsid w:val="00AF249A"/>
    <w:rsid w:val="00AF25EF"/>
    <w:rsid w:val="00AF2895"/>
    <w:rsid w:val="00AF2944"/>
    <w:rsid w:val="00AF2AF0"/>
    <w:rsid w:val="00AF2B88"/>
    <w:rsid w:val="00AF2BEB"/>
    <w:rsid w:val="00AF2CA0"/>
    <w:rsid w:val="00AF2D6C"/>
    <w:rsid w:val="00AF2EA9"/>
    <w:rsid w:val="00AF2F00"/>
    <w:rsid w:val="00AF2F10"/>
    <w:rsid w:val="00AF2FE0"/>
    <w:rsid w:val="00AF312B"/>
    <w:rsid w:val="00AF3164"/>
    <w:rsid w:val="00AF3221"/>
    <w:rsid w:val="00AF32E5"/>
    <w:rsid w:val="00AF3438"/>
    <w:rsid w:val="00AF3580"/>
    <w:rsid w:val="00AF3668"/>
    <w:rsid w:val="00AF36C1"/>
    <w:rsid w:val="00AF36DE"/>
    <w:rsid w:val="00AF3B7B"/>
    <w:rsid w:val="00AF3E8F"/>
    <w:rsid w:val="00AF3EB1"/>
    <w:rsid w:val="00AF3F26"/>
    <w:rsid w:val="00AF41CC"/>
    <w:rsid w:val="00AF4234"/>
    <w:rsid w:val="00AF4252"/>
    <w:rsid w:val="00AF437B"/>
    <w:rsid w:val="00AF43FF"/>
    <w:rsid w:val="00AF45E0"/>
    <w:rsid w:val="00AF45E6"/>
    <w:rsid w:val="00AF47C2"/>
    <w:rsid w:val="00AF487E"/>
    <w:rsid w:val="00AF494E"/>
    <w:rsid w:val="00AF496F"/>
    <w:rsid w:val="00AF4970"/>
    <w:rsid w:val="00AF4A80"/>
    <w:rsid w:val="00AF4B33"/>
    <w:rsid w:val="00AF4E02"/>
    <w:rsid w:val="00AF5010"/>
    <w:rsid w:val="00AF5442"/>
    <w:rsid w:val="00AF5567"/>
    <w:rsid w:val="00AF560F"/>
    <w:rsid w:val="00AF568F"/>
    <w:rsid w:val="00AF5DA1"/>
    <w:rsid w:val="00AF5DFC"/>
    <w:rsid w:val="00AF607E"/>
    <w:rsid w:val="00AF643A"/>
    <w:rsid w:val="00AF656B"/>
    <w:rsid w:val="00AF6706"/>
    <w:rsid w:val="00AF67B2"/>
    <w:rsid w:val="00AF6BD0"/>
    <w:rsid w:val="00AF6BFE"/>
    <w:rsid w:val="00AF6C47"/>
    <w:rsid w:val="00AF6D93"/>
    <w:rsid w:val="00AF6DA6"/>
    <w:rsid w:val="00AF6DDD"/>
    <w:rsid w:val="00AF6E8F"/>
    <w:rsid w:val="00AF6F2F"/>
    <w:rsid w:val="00AF6F34"/>
    <w:rsid w:val="00AF7097"/>
    <w:rsid w:val="00AF7100"/>
    <w:rsid w:val="00AF7247"/>
    <w:rsid w:val="00AF7524"/>
    <w:rsid w:val="00AF760E"/>
    <w:rsid w:val="00AF76E5"/>
    <w:rsid w:val="00AF76EB"/>
    <w:rsid w:val="00AF7701"/>
    <w:rsid w:val="00AF7902"/>
    <w:rsid w:val="00AF7B64"/>
    <w:rsid w:val="00AF7C0D"/>
    <w:rsid w:val="00AF7CAE"/>
    <w:rsid w:val="00AF7EAA"/>
    <w:rsid w:val="00AF7EE3"/>
    <w:rsid w:val="00B00010"/>
    <w:rsid w:val="00B00235"/>
    <w:rsid w:val="00B00244"/>
    <w:rsid w:val="00B0052D"/>
    <w:rsid w:val="00B00631"/>
    <w:rsid w:val="00B0067A"/>
    <w:rsid w:val="00B00786"/>
    <w:rsid w:val="00B00809"/>
    <w:rsid w:val="00B008FE"/>
    <w:rsid w:val="00B00999"/>
    <w:rsid w:val="00B009C1"/>
    <w:rsid w:val="00B009C9"/>
    <w:rsid w:val="00B00A3D"/>
    <w:rsid w:val="00B00D8A"/>
    <w:rsid w:val="00B00E84"/>
    <w:rsid w:val="00B00EA2"/>
    <w:rsid w:val="00B00ED5"/>
    <w:rsid w:val="00B01037"/>
    <w:rsid w:val="00B01065"/>
    <w:rsid w:val="00B01089"/>
    <w:rsid w:val="00B011F1"/>
    <w:rsid w:val="00B01269"/>
    <w:rsid w:val="00B012D0"/>
    <w:rsid w:val="00B013EB"/>
    <w:rsid w:val="00B01404"/>
    <w:rsid w:val="00B015A1"/>
    <w:rsid w:val="00B016AD"/>
    <w:rsid w:val="00B01906"/>
    <w:rsid w:val="00B0198C"/>
    <w:rsid w:val="00B019B3"/>
    <w:rsid w:val="00B01A5E"/>
    <w:rsid w:val="00B01AC8"/>
    <w:rsid w:val="00B01D6C"/>
    <w:rsid w:val="00B01E14"/>
    <w:rsid w:val="00B01FC5"/>
    <w:rsid w:val="00B02026"/>
    <w:rsid w:val="00B0207F"/>
    <w:rsid w:val="00B0261D"/>
    <w:rsid w:val="00B0262F"/>
    <w:rsid w:val="00B027D4"/>
    <w:rsid w:val="00B0291F"/>
    <w:rsid w:val="00B02A76"/>
    <w:rsid w:val="00B02BB8"/>
    <w:rsid w:val="00B02C94"/>
    <w:rsid w:val="00B02DA8"/>
    <w:rsid w:val="00B02DEB"/>
    <w:rsid w:val="00B02E01"/>
    <w:rsid w:val="00B02F81"/>
    <w:rsid w:val="00B03192"/>
    <w:rsid w:val="00B033F4"/>
    <w:rsid w:val="00B03465"/>
    <w:rsid w:val="00B0366F"/>
    <w:rsid w:val="00B03760"/>
    <w:rsid w:val="00B0388E"/>
    <w:rsid w:val="00B03894"/>
    <w:rsid w:val="00B03897"/>
    <w:rsid w:val="00B03A75"/>
    <w:rsid w:val="00B03C7B"/>
    <w:rsid w:val="00B03DD7"/>
    <w:rsid w:val="00B03E74"/>
    <w:rsid w:val="00B03EEF"/>
    <w:rsid w:val="00B04157"/>
    <w:rsid w:val="00B0457D"/>
    <w:rsid w:val="00B046EC"/>
    <w:rsid w:val="00B04725"/>
    <w:rsid w:val="00B047B1"/>
    <w:rsid w:val="00B0489A"/>
    <w:rsid w:val="00B04A27"/>
    <w:rsid w:val="00B04AC2"/>
    <w:rsid w:val="00B04B3B"/>
    <w:rsid w:val="00B04C32"/>
    <w:rsid w:val="00B04D59"/>
    <w:rsid w:val="00B04DC4"/>
    <w:rsid w:val="00B04E34"/>
    <w:rsid w:val="00B04EB2"/>
    <w:rsid w:val="00B05012"/>
    <w:rsid w:val="00B050F4"/>
    <w:rsid w:val="00B053E3"/>
    <w:rsid w:val="00B055E1"/>
    <w:rsid w:val="00B05674"/>
    <w:rsid w:val="00B056AC"/>
    <w:rsid w:val="00B057C1"/>
    <w:rsid w:val="00B057E6"/>
    <w:rsid w:val="00B05B7B"/>
    <w:rsid w:val="00B05B90"/>
    <w:rsid w:val="00B0602E"/>
    <w:rsid w:val="00B0603E"/>
    <w:rsid w:val="00B06230"/>
    <w:rsid w:val="00B064C5"/>
    <w:rsid w:val="00B0656A"/>
    <w:rsid w:val="00B06576"/>
    <w:rsid w:val="00B065F4"/>
    <w:rsid w:val="00B0678E"/>
    <w:rsid w:val="00B06852"/>
    <w:rsid w:val="00B06878"/>
    <w:rsid w:val="00B06917"/>
    <w:rsid w:val="00B06AB1"/>
    <w:rsid w:val="00B06B99"/>
    <w:rsid w:val="00B06BE0"/>
    <w:rsid w:val="00B06EBE"/>
    <w:rsid w:val="00B06F5E"/>
    <w:rsid w:val="00B07017"/>
    <w:rsid w:val="00B07101"/>
    <w:rsid w:val="00B07211"/>
    <w:rsid w:val="00B072A4"/>
    <w:rsid w:val="00B072BE"/>
    <w:rsid w:val="00B07535"/>
    <w:rsid w:val="00B076DD"/>
    <w:rsid w:val="00B077A4"/>
    <w:rsid w:val="00B077B6"/>
    <w:rsid w:val="00B0795D"/>
    <w:rsid w:val="00B07C28"/>
    <w:rsid w:val="00B07CE5"/>
    <w:rsid w:val="00B07CE9"/>
    <w:rsid w:val="00B07D30"/>
    <w:rsid w:val="00B07DD1"/>
    <w:rsid w:val="00B100FF"/>
    <w:rsid w:val="00B101E7"/>
    <w:rsid w:val="00B102AB"/>
    <w:rsid w:val="00B10414"/>
    <w:rsid w:val="00B1048C"/>
    <w:rsid w:val="00B10493"/>
    <w:rsid w:val="00B1049E"/>
    <w:rsid w:val="00B108C4"/>
    <w:rsid w:val="00B10977"/>
    <w:rsid w:val="00B10B1B"/>
    <w:rsid w:val="00B10CB6"/>
    <w:rsid w:val="00B10CC2"/>
    <w:rsid w:val="00B10DD7"/>
    <w:rsid w:val="00B10F16"/>
    <w:rsid w:val="00B110DF"/>
    <w:rsid w:val="00B1129A"/>
    <w:rsid w:val="00B11518"/>
    <w:rsid w:val="00B11585"/>
    <w:rsid w:val="00B1175C"/>
    <w:rsid w:val="00B11761"/>
    <w:rsid w:val="00B118C1"/>
    <w:rsid w:val="00B1199B"/>
    <w:rsid w:val="00B11A69"/>
    <w:rsid w:val="00B11AF0"/>
    <w:rsid w:val="00B11C81"/>
    <w:rsid w:val="00B11D7E"/>
    <w:rsid w:val="00B11F92"/>
    <w:rsid w:val="00B1206D"/>
    <w:rsid w:val="00B120A0"/>
    <w:rsid w:val="00B12120"/>
    <w:rsid w:val="00B1222E"/>
    <w:rsid w:val="00B12C4F"/>
    <w:rsid w:val="00B12F0F"/>
    <w:rsid w:val="00B12F87"/>
    <w:rsid w:val="00B1310F"/>
    <w:rsid w:val="00B132B8"/>
    <w:rsid w:val="00B132FF"/>
    <w:rsid w:val="00B13312"/>
    <w:rsid w:val="00B1345D"/>
    <w:rsid w:val="00B134D1"/>
    <w:rsid w:val="00B1353A"/>
    <w:rsid w:val="00B138FF"/>
    <w:rsid w:val="00B1392D"/>
    <w:rsid w:val="00B13969"/>
    <w:rsid w:val="00B13B01"/>
    <w:rsid w:val="00B13B9E"/>
    <w:rsid w:val="00B13C3A"/>
    <w:rsid w:val="00B13D50"/>
    <w:rsid w:val="00B13EAC"/>
    <w:rsid w:val="00B13F45"/>
    <w:rsid w:val="00B14054"/>
    <w:rsid w:val="00B14243"/>
    <w:rsid w:val="00B142CD"/>
    <w:rsid w:val="00B142F9"/>
    <w:rsid w:val="00B14393"/>
    <w:rsid w:val="00B14838"/>
    <w:rsid w:val="00B148CB"/>
    <w:rsid w:val="00B14A98"/>
    <w:rsid w:val="00B14B7C"/>
    <w:rsid w:val="00B14D55"/>
    <w:rsid w:val="00B14F51"/>
    <w:rsid w:val="00B1502F"/>
    <w:rsid w:val="00B15051"/>
    <w:rsid w:val="00B15127"/>
    <w:rsid w:val="00B156B7"/>
    <w:rsid w:val="00B15770"/>
    <w:rsid w:val="00B158F7"/>
    <w:rsid w:val="00B15BD9"/>
    <w:rsid w:val="00B15D79"/>
    <w:rsid w:val="00B15DED"/>
    <w:rsid w:val="00B15E66"/>
    <w:rsid w:val="00B15E7E"/>
    <w:rsid w:val="00B15E8C"/>
    <w:rsid w:val="00B16044"/>
    <w:rsid w:val="00B16096"/>
    <w:rsid w:val="00B160A9"/>
    <w:rsid w:val="00B165D6"/>
    <w:rsid w:val="00B167C8"/>
    <w:rsid w:val="00B16A29"/>
    <w:rsid w:val="00B16B96"/>
    <w:rsid w:val="00B16D1B"/>
    <w:rsid w:val="00B16ED5"/>
    <w:rsid w:val="00B17439"/>
    <w:rsid w:val="00B17646"/>
    <w:rsid w:val="00B17671"/>
    <w:rsid w:val="00B177F3"/>
    <w:rsid w:val="00B17966"/>
    <w:rsid w:val="00B17A23"/>
    <w:rsid w:val="00B17C09"/>
    <w:rsid w:val="00B17CA6"/>
    <w:rsid w:val="00B17D2E"/>
    <w:rsid w:val="00B17DB8"/>
    <w:rsid w:val="00B17E2C"/>
    <w:rsid w:val="00B20135"/>
    <w:rsid w:val="00B20277"/>
    <w:rsid w:val="00B2038A"/>
    <w:rsid w:val="00B206F1"/>
    <w:rsid w:val="00B207C4"/>
    <w:rsid w:val="00B20A13"/>
    <w:rsid w:val="00B20B4D"/>
    <w:rsid w:val="00B20B4F"/>
    <w:rsid w:val="00B20D3E"/>
    <w:rsid w:val="00B20D83"/>
    <w:rsid w:val="00B20FB7"/>
    <w:rsid w:val="00B2104C"/>
    <w:rsid w:val="00B21083"/>
    <w:rsid w:val="00B21098"/>
    <w:rsid w:val="00B21237"/>
    <w:rsid w:val="00B21BF6"/>
    <w:rsid w:val="00B21C1E"/>
    <w:rsid w:val="00B21D31"/>
    <w:rsid w:val="00B21E44"/>
    <w:rsid w:val="00B21FBA"/>
    <w:rsid w:val="00B22272"/>
    <w:rsid w:val="00B2228D"/>
    <w:rsid w:val="00B222DA"/>
    <w:rsid w:val="00B222EA"/>
    <w:rsid w:val="00B2230D"/>
    <w:rsid w:val="00B223C3"/>
    <w:rsid w:val="00B225C3"/>
    <w:rsid w:val="00B2263D"/>
    <w:rsid w:val="00B22A9A"/>
    <w:rsid w:val="00B22A9C"/>
    <w:rsid w:val="00B22AB6"/>
    <w:rsid w:val="00B22B3E"/>
    <w:rsid w:val="00B22C7A"/>
    <w:rsid w:val="00B22C96"/>
    <w:rsid w:val="00B22E4B"/>
    <w:rsid w:val="00B22F48"/>
    <w:rsid w:val="00B2300E"/>
    <w:rsid w:val="00B2302C"/>
    <w:rsid w:val="00B230B9"/>
    <w:rsid w:val="00B232F4"/>
    <w:rsid w:val="00B2333A"/>
    <w:rsid w:val="00B23432"/>
    <w:rsid w:val="00B23453"/>
    <w:rsid w:val="00B2363B"/>
    <w:rsid w:val="00B236B9"/>
    <w:rsid w:val="00B239AA"/>
    <w:rsid w:val="00B24040"/>
    <w:rsid w:val="00B24110"/>
    <w:rsid w:val="00B2444F"/>
    <w:rsid w:val="00B24496"/>
    <w:rsid w:val="00B2454D"/>
    <w:rsid w:val="00B2476F"/>
    <w:rsid w:val="00B2495D"/>
    <w:rsid w:val="00B24AF3"/>
    <w:rsid w:val="00B24C18"/>
    <w:rsid w:val="00B251F4"/>
    <w:rsid w:val="00B25343"/>
    <w:rsid w:val="00B253E9"/>
    <w:rsid w:val="00B2559F"/>
    <w:rsid w:val="00B255B3"/>
    <w:rsid w:val="00B25880"/>
    <w:rsid w:val="00B25A81"/>
    <w:rsid w:val="00B25A9F"/>
    <w:rsid w:val="00B25B8A"/>
    <w:rsid w:val="00B25D36"/>
    <w:rsid w:val="00B25E6E"/>
    <w:rsid w:val="00B25FEB"/>
    <w:rsid w:val="00B2628B"/>
    <w:rsid w:val="00B2634F"/>
    <w:rsid w:val="00B2637B"/>
    <w:rsid w:val="00B26573"/>
    <w:rsid w:val="00B26770"/>
    <w:rsid w:val="00B267CB"/>
    <w:rsid w:val="00B26825"/>
    <w:rsid w:val="00B2695F"/>
    <w:rsid w:val="00B269FF"/>
    <w:rsid w:val="00B26A00"/>
    <w:rsid w:val="00B26A86"/>
    <w:rsid w:val="00B26DF7"/>
    <w:rsid w:val="00B27042"/>
    <w:rsid w:val="00B27043"/>
    <w:rsid w:val="00B27284"/>
    <w:rsid w:val="00B27360"/>
    <w:rsid w:val="00B275F9"/>
    <w:rsid w:val="00B2769E"/>
    <w:rsid w:val="00B27788"/>
    <w:rsid w:val="00B2797A"/>
    <w:rsid w:val="00B27A41"/>
    <w:rsid w:val="00B27A61"/>
    <w:rsid w:val="00B27C64"/>
    <w:rsid w:val="00B27CA7"/>
    <w:rsid w:val="00B27DCB"/>
    <w:rsid w:val="00B27EA8"/>
    <w:rsid w:val="00B27F99"/>
    <w:rsid w:val="00B30002"/>
    <w:rsid w:val="00B30037"/>
    <w:rsid w:val="00B3011B"/>
    <w:rsid w:val="00B30252"/>
    <w:rsid w:val="00B302B9"/>
    <w:rsid w:val="00B30382"/>
    <w:rsid w:val="00B304EB"/>
    <w:rsid w:val="00B307D2"/>
    <w:rsid w:val="00B3097C"/>
    <w:rsid w:val="00B30D08"/>
    <w:rsid w:val="00B30EE4"/>
    <w:rsid w:val="00B31072"/>
    <w:rsid w:val="00B3122A"/>
    <w:rsid w:val="00B31254"/>
    <w:rsid w:val="00B3127F"/>
    <w:rsid w:val="00B31456"/>
    <w:rsid w:val="00B3168D"/>
    <w:rsid w:val="00B31707"/>
    <w:rsid w:val="00B317D1"/>
    <w:rsid w:val="00B31810"/>
    <w:rsid w:val="00B31835"/>
    <w:rsid w:val="00B31861"/>
    <w:rsid w:val="00B31BAB"/>
    <w:rsid w:val="00B31D8E"/>
    <w:rsid w:val="00B31DC7"/>
    <w:rsid w:val="00B31ED9"/>
    <w:rsid w:val="00B320BF"/>
    <w:rsid w:val="00B3224E"/>
    <w:rsid w:val="00B32290"/>
    <w:rsid w:val="00B322A4"/>
    <w:rsid w:val="00B323B2"/>
    <w:rsid w:val="00B32ACC"/>
    <w:rsid w:val="00B32B0C"/>
    <w:rsid w:val="00B32BAF"/>
    <w:rsid w:val="00B32BDF"/>
    <w:rsid w:val="00B32D1B"/>
    <w:rsid w:val="00B32E9A"/>
    <w:rsid w:val="00B32F12"/>
    <w:rsid w:val="00B32F14"/>
    <w:rsid w:val="00B3316E"/>
    <w:rsid w:val="00B33291"/>
    <w:rsid w:val="00B333B9"/>
    <w:rsid w:val="00B334A8"/>
    <w:rsid w:val="00B334D0"/>
    <w:rsid w:val="00B334F3"/>
    <w:rsid w:val="00B335AA"/>
    <w:rsid w:val="00B3361E"/>
    <w:rsid w:val="00B33733"/>
    <w:rsid w:val="00B3396D"/>
    <w:rsid w:val="00B33A6A"/>
    <w:rsid w:val="00B33A71"/>
    <w:rsid w:val="00B33A8C"/>
    <w:rsid w:val="00B33BFB"/>
    <w:rsid w:val="00B33CB1"/>
    <w:rsid w:val="00B34072"/>
    <w:rsid w:val="00B34077"/>
    <w:rsid w:val="00B340B8"/>
    <w:rsid w:val="00B3415C"/>
    <w:rsid w:val="00B341AE"/>
    <w:rsid w:val="00B34238"/>
    <w:rsid w:val="00B342A2"/>
    <w:rsid w:val="00B342D2"/>
    <w:rsid w:val="00B343DD"/>
    <w:rsid w:val="00B345AC"/>
    <w:rsid w:val="00B34735"/>
    <w:rsid w:val="00B3475E"/>
    <w:rsid w:val="00B34829"/>
    <w:rsid w:val="00B349FA"/>
    <w:rsid w:val="00B34A44"/>
    <w:rsid w:val="00B34D42"/>
    <w:rsid w:val="00B34D8C"/>
    <w:rsid w:val="00B34EC2"/>
    <w:rsid w:val="00B34F1D"/>
    <w:rsid w:val="00B35042"/>
    <w:rsid w:val="00B3508E"/>
    <w:rsid w:val="00B350AB"/>
    <w:rsid w:val="00B35210"/>
    <w:rsid w:val="00B35301"/>
    <w:rsid w:val="00B35344"/>
    <w:rsid w:val="00B35473"/>
    <w:rsid w:val="00B35517"/>
    <w:rsid w:val="00B3557B"/>
    <w:rsid w:val="00B355D4"/>
    <w:rsid w:val="00B35704"/>
    <w:rsid w:val="00B357A0"/>
    <w:rsid w:val="00B3592C"/>
    <w:rsid w:val="00B35C61"/>
    <w:rsid w:val="00B35C64"/>
    <w:rsid w:val="00B35CDF"/>
    <w:rsid w:val="00B35D3A"/>
    <w:rsid w:val="00B36121"/>
    <w:rsid w:val="00B36208"/>
    <w:rsid w:val="00B36224"/>
    <w:rsid w:val="00B362E7"/>
    <w:rsid w:val="00B366DC"/>
    <w:rsid w:val="00B36A1D"/>
    <w:rsid w:val="00B36AAB"/>
    <w:rsid w:val="00B36BD1"/>
    <w:rsid w:val="00B36CDD"/>
    <w:rsid w:val="00B36D1E"/>
    <w:rsid w:val="00B36DB6"/>
    <w:rsid w:val="00B36E42"/>
    <w:rsid w:val="00B36EBC"/>
    <w:rsid w:val="00B36EFC"/>
    <w:rsid w:val="00B3711F"/>
    <w:rsid w:val="00B372B2"/>
    <w:rsid w:val="00B3732E"/>
    <w:rsid w:val="00B375EA"/>
    <w:rsid w:val="00B37663"/>
    <w:rsid w:val="00B376E4"/>
    <w:rsid w:val="00B37A9C"/>
    <w:rsid w:val="00B37C8A"/>
    <w:rsid w:val="00B37CCC"/>
    <w:rsid w:val="00B37E0D"/>
    <w:rsid w:val="00B37EC6"/>
    <w:rsid w:val="00B37EF4"/>
    <w:rsid w:val="00B37F22"/>
    <w:rsid w:val="00B4013C"/>
    <w:rsid w:val="00B4013E"/>
    <w:rsid w:val="00B40393"/>
    <w:rsid w:val="00B40437"/>
    <w:rsid w:val="00B4043C"/>
    <w:rsid w:val="00B407C6"/>
    <w:rsid w:val="00B408EE"/>
    <w:rsid w:val="00B40921"/>
    <w:rsid w:val="00B40925"/>
    <w:rsid w:val="00B40A26"/>
    <w:rsid w:val="00B40D70"/>
    <w:rsid w:val="00B40D81"/>
    <w:rsid w:val="00B40E88"/>
    <w:rsid w:val="00B41599"/>
    <w:rsid w:val="00B415B5"/>
    <w:rsid w:val="00B415DB"/>
    <w:rsid w:val="00B41731"/>
    <w:rsid w:val="00B4177C"/>
    <w:rsid w:val="00B41850"/>
    <w:rsid w:val="00B41B8B"/>
    <w:rsid w:val="00B41C48"/>
    <w:rsid w:val="00B41CC7"/>
    <w:rsid w:val="00B41D9E"/>
    <w:rsid w:val="00B41F22"/>
    <w:rsid w:val="00B41FC9"/>
    <w:rsid w:val="00B42082"/>
    <w:rsid w:val="00B420EC"/>
    <w:rsid w:val="00B42137"/>
    <w:rsid w:val="00B42242"/>
    <w:rsid w:val="00B42470"/>
    <w:rsid w:val="00B42549"/>
    <w:rsid w:val="00B42629"/>
    <w:rsid w:val="00B429A8"/>
    <w:rsid w:val="00B42AA9"/>
    <w:rsid w:val="00B42D9D"/>
    <w:rsid w:val="00B42DB8"/>
    <w:rsid w:val="00B42F08"/>
    <w:rsid w:val="00B42F85"/>
    <w:rsid w:val="00B42FEE"/>
    <w:rsid w:val="00B43085"/>
    <w:rsid w:val="00B43183"/>
    <w:rsid w:val="00B4337D"/>
    <w:rsid w:val="00B43644"/>
    <w:rsid w:val="00B436C9"/>
    <w:rsid w:val="00B43E74"/>
    <w:rsid w:val="00B43E80"/>
    <w:rsid w:val="00B43E9E"/>
    <w:rsid w:val="00B43EC7"/>
    <w:rsid w:val="00B43F7C"/>
    <w:rsid w:val="00B43FC3"/>
    <w:rsid w:val="00B441A7"/>
    <w:rsid w:val="00B44220"/>
    <w:rsid w:val="00B442AC"/>
    <w:rsid w:val="00B44312"/>
    <w:rsid w:val="00B44403"/>
    <w:rsid w:val="00B44530"/>
    <w:rsid w:val="00B44743"/>
    <w:rsid w:val="00B447D5"/>
    <w:rsid w:val="00B44830"/>
    <w:rsid w:val="00B449B8"/>
    <w:rsid w:val="00B44A33"/>
    <w:rsid w:val="00B44C1C"/>
    <w:rsid w:val="00B44D96"/>
    <w:rsid w:val="00B44F84"/>
    <w:rsid w:val="00B45075"/>
    <w:rsid w:val="00B45136"/>
    <w:rsid w:val="00B45407"/>
    <w:rsid w:val="00B458C3"/>
    <w:rsid w:val="00B45965"/>
    <w:rsid w:val="00B45ACC"/>
    <w:rsid w:val="00B45B56"/>
    <w:rsid w:val="00B45B7E"/>
    <w:rsid w:val="00B45D25"/>
    <w:rsid w:val="00B45D73"/>
    <w:rsid w:val="00B45F2A"/>
    <w:rsid w:val="00B46059"/>
    <w:rsid w:val="00B461F7"/>
    <w:rsid w:val="00B46243"/>
    <w:rsid w:val="00B462A9"/>
    <w:rsid w:val="00B46390"/>
    <w:rsid w:val="00B46667"/>
    <w:rsid w:val="00B46751"/>
    <w:rsid w:val="00B469C4"/>
    <w:rsid w:val="00B469E6"/>
    <w:rsid w:val="00B46B2F"/>
    <w:rsid w:val="00B46D4E"/>
    <w:rsid w:val="00B46E49"/>
    <w:rsid w:val="00B46FC1"/>
    <w:rsid w:val="00B47065"/>
    <w:rsid w:val="00B47078"/>
    <w:rsid w:val="00B47111"/>
    <w:rsid w:val="00B47416"/>
    <w:rsid w:val="00B47672"/>
    <w:rsid w:val="00B4773D"/>
    <w:rsid w:val="00B477CE"/>
    <w:rsid w:val="00B47844"/>
    <w:rsid w:val="00B478DC"/>
    <w:rsid w:val="00B47D28"/>
    <w:rsid w:val="00B47D5C"/>
    <w:rsid w:val="00B47E9C"/>
    <w:rsid w:val="00B5027A"/>
    <w:rsid w:val="00B50281"/>
    <w:rsid w:val="00B502BE"/>
    <w:rsid w:val="00B50783"/>
    <w:rsid w:val="00B50A38"/>
    <w:rsid w:val="00B50CC7"/>
    <w:rsid w:val="00B51009"/>
    <w:rsid w:val="00B51102"/>
    <w:rsid w:val="00B51181"/>
    <w:rsid w:val="00B511C0"/>
    <w:rsid w:val="00B512B9"/>
    <w:rsid w:val="00B5132A"/>
    <w:rsid w:val="00B51394"/>
    <w:rsid w:val="00B513B0"/>
    <w:rsid w:val="00B51536"/>
    <w:rsid w:val="00B5171F"/>
    <w:rsid w:val="00B5173D"/>
    <w:rsid w:val="00B51A41"/>
    <w:rsid w:val="00B51BDD"/>
    <w:rsid w:val="00B51CC8"/>
    <w:rsid w:val="00B52021"/>
    <w:rsid w:val="00B5219B"/>
    <w:rsid w:val="00B523F6"/>
    <w:rsid w:val="00B52518"/>
    <w:rsid w:val="00B52623"/>
    <w:rsid w:val="00B5279E"/>
    <w:rsid w:val="00B5297A"/>
    <w:rsid w:val="00B52AC4"/>
    <w:rsid w:val="00B52EC2"/>
    <w:rsid w:val="00B52FBE"/>
    <w:rsid w:val="00B53104"/>
    <w:rsid w:val="00B531B3"/>
    <w:rsid w:val="00B5320A"/>
    <w:rsid w:val="00B53255"/>
    <w:rsid w:val="00B535B0"/>
    <w:rsid w:val="00B537CE"/>
    <w:rsid w:val="00B539D0"/>
    <w:rsid w:val="00B53AA3"/>
    <w:rsid w:val="00B53C10"/>
    <w:rsid w:val="00B53D2C"/>
    <w:rsid w:val="00B53D45"/>
    <w:rsid w:val="00B53E31"/>
    <w:rsid w:val="00B53FE8"/>
    <w:rsid w:val="00B54086"/>
    <w:rsid w:val="00B54215"/>
    <w:rsid w:val="00B545DD"/>
    <w:rsid w:val="00B545DE"/>
    <w:rsid w:val="00B54600"/>
    <w:rsid w:val="00B54683"/>
    <w:rsid w:val="00B546A1"/>
    <w:rsid w:val="00B5471F"/>
    <w:rsid w:val="00B548A7"/>
    <w:rsid w:val="00B54D09"/>
    <w:rsid w:val="00B54E30"/>
    <w:rsid w:val="00B54EF3"/>
    <w:rsid w:val="00B5508D"/>
    <w:rsid w:val="00B5524A"/>
    <w:rsid w:val="00B552B9"/>
    <w:rsid w:val="00B554E0"/>
    <w:rsid w:val="00B559BF"/>
    <w:rsid w:val="00B559FE"/>
    <w:rsid w:val="00B55A4E"/>
    <w:rsid w:val="00B55B1E"/>
    <w:rsid w:val="00B55B3E"/>
    <w:rsid w:val="00B55CCB"/>
    <w:rsid w:val="00B55E60"/>
    <w:rsid w:val="00B55F62"/>
    <w:rsid w:val="00B560D8"/>
    <w:rsid w:val="00B5627D"/>
    <w:rsid w:val="00B5639B"/>
    <w:rsid w:val="00B563AE"/>
    <w:rsid w:val="00B5640E"/>
    <w:rsid w:val="00B564AC"/>
    <w:rsid w:val="00B564C6"/>
    <w:rsid w:val="00B56510"/>
    <w:rsid w:val="00B565F2"/>
    <w:rsid w:val="00B56715"/>
    <w:rsid w:val="00B567A7"/>
    <w:rsid w:val="00B567C7"/>
    <w:rsid w:val="00B569FE"/>
    <w:rsid w:val="00B56A84"/>
    <w:rsid w:val="00B56B9B"/>
    <w:rsid w:val="00B56BE2"/>
    <w:rsid w:val="00B56BE6"/>
    <w:rsid w:val="00B56C81"/>
    <w:rsid w:val="00B56D62"/>
    <w:rsid w:val="00B56E0F"/>
    <w:rsid w:val="00B56FA5"/>
    <w:rsid w:val="00B5733E"/>
    <w:rsid w:val="00B57368"/>
    <w:rsid w:val="00B574E9"/>
    <w:rsid w:val="00B57513"/>
    <w:rsid w:val="00B5778E"/>
    <w:rsid w:val="00B57A92"/>
    <w:rsid w:val="00B57B69"/>
    <w:rsid w:val="00B57CDC"/>
    <w:rsid w:val="00B57D0F"/>
    <w:rsid w:val="00B57E4C"/>
    <w:rsid w:val="00B57E98"/>
    <w:rsid w:val="00B57FD5"/>
    <w:rsid w:val="00B6011E"/>
    <w:rsid w:val="00B60135"/>
    <w:rsid w:val="00B60430"/>
    <w:rsid w:val="00B60547"/>
    <w:rsid w:val="00B605AF"/>
    <w:rsid w:val="00B605EF"/>
    <w:rsid w:val="00B60625"/>
    <w:rsid w:val="00B6066D"/>
    <w:rsid w:val="00B60B0E"/>
    <w:rsid w:val="00B60BD8"/>
    <w:rsid w:val="00B60D47"/>
    <w:rsid w:val="00B60D61"/>
    <w:rsid w:val="00B61023"/>
    <w:rsid w:val="00B61258"/>
    <w:rsid w:val="00B613D1"/>
    <w:rsid w:val="00B6148B"/>
    <w:rsid w:val="00B61656"/>
    <w:rsid w:val="00B6172A"/>
    <w:rsid w:val="00B61788"/>
    <w:rsid w:val="00B61A02"/>
    <w:rsid w:val="00B61A62"/>
    <w:rsid w:val="00B61AD3"/>
    <w:rsid w:val="00B61BB1"/>
    <w:rsid w:val="00B61BE0"/>
    <w:rsid w:val="00B61CE7"/>
    <w:rsid w:val="00B61DED"/>
    <w:rsid w:val="00B62080"/>
    <w:rsid w:val="00B620AF"/>
    <w:rsid w:val="00B62151"/>
    <w:rsid w:val="00B62158"/>
    <w:rsid w:val="00B62221"/>
    <w:rsid w:val="00B623E2"/>
    <w:rsid w:val="00B62619"/>
    <w:rsid w:val="00B627B1"/>
    <w:rsid w:val="00B62922"/>
    <w:rsid w:val="00B62952"/>
    <w:rsid w:val="00B6295A"/>
    <w:rsid w:val="00B62A28"/>
    <w:rsid w:val="00B62AC9"/>
    <w:rsid w:val="00B62B4D"/>
    <w:rsid w:val="00B62EF3"/>
    <w:rsid w:val="00B62F2D"/>
    <w:rsid w:val="00B63087"/>
    <w:rsid w:val="00B630C0"/>
    <w:rsid w:val="00B63152"/>
    <w:rsid w:val="00B632D7"/>
    <w:rsid w:val="00B633B3"/>
    <w:rsid w:val="00B63529"/>
    <w:rsid w:val="00B63652"/>
    <w:rsid w:val="00B63663"/>
    <w:rsid w:val="00B6370F"/>
    <w:rsid w:val="00B63770"/>
    <w:rsid w:val="00B63A9D"/>
    <w:rsid w:val="00B63B93"/>
    <w:rsid w:val="00B63C56"/>
    <w:rsid w:val="00B63D25"/>
    <w:rsid w:val="00B63D2E"/>
    <w:rsid w:val="00B63EA8"/>
    <w:rsid w:val="00B63F28"/>
    <w:rsid w:val="00B640D5"/>
    <w:rsid w:val="00B641B1"/>
    <w:rsid w:val="00B641B5"/>
    <w:rsid w:val="00B64332"/>
    <w:rsid w:val="00B6455B"/>
    <w:rsid w:val="00B6456F"/>
    <w:rsid w:val="00B645FE"/>
    <w:rsid w:val="00B6464F"/>
    <w:rsid w:val="00B6468E"/>
    <w:rsid w:val="00B64972"/>
    <w:rsid w:val="00B649C4"/>
    <w:rsid w:val="00B64B02"/>
    <w:rsid w:val="00B64C30"/>
    <w:rsid w:val="00B64F24"/>
    <w:rsid w:val="00B64FF1"/>
    <w:rsid w:val="00B65305"/>
    <w:rsid w:val="00B655DD"/>
    <w:rsid w:val="00B65696"/>
    <w:rsid w:val="00B6579C"/>
    <w:rsid w:val="00B657D2"/>
    <w:rsid w:val="00B6584A"/>
    <w:rsid w:val="00B658C9"/>
    <w:rsid w:val="00B65A12"/>
    <w:rsid w:val="00B65AB4"/>
    <w:rsid w:val="00B65F0F"/>
    <w:rsid w:val="00B66070"/>
    <w:rsid w:val="00B660B2"/>
    <w:rsid w:val="00B6611A"/>
    <w:rsid w:val="00B6633E"/>
    <w:rsid w:val="00B6647A"/>
    <w:rsid w:val="00B664D9"/>
    <w:rsid w:val="00B66870"/>
    <w:rsid w:val="00B66A27"/>
    <w:rsid w:val="00B66AAC"/>
    <w:rsid w:val="00B66DF1"/>
    <w:rsid w:val="00B66EB9"/>
    <w:rsid w:val="00B66EBF"/>
    <w:rsid w:val="00B66FD3"/>
    <w:rsid w:val="00B66FFC"/>
    <w:rsid w:val="00B67007"/>
    <w:rsid w:val="00B67148"/>
    <w:rsid w:val="00B6722D"/>
    <w:rsid w:val="00B67443"/>
    <w:rsid w:val="00B6745C"/>
    <w:rsid w:val="00B67534"/>
    <w:rsid w:val="00B67553"/>
    <w:rsid w:val="00B675F8"/>
    <w:rsid w:val="00B6796B"/>
    <w:rsid w:val="00B67B29"/>
    <w:rsid w:val="00B67C3B"/>
    <w:rsid w:val="00B67E16"/>
    <w:rsid w:val="00B67FAF"/>
    <w:rsid w:val="00B7030B"/>
    <w:rsid w:val="00B703CA"/>
    <w:rsid w:val="00B706BB"/>
    <w:rsid w:val="00B70757"/>
    <w:rsid w:val="00B707AD"/>
    <w:rsid w:val="00B70977"/>
    <w:rsid w:val="00B7097E"/>
    <w:rsid w:val="00B70B9F"/>
    <w:rsid w:val="00B7106D"/>
    <w:rsid w:val="00B710DB"/>
    <w:rsid w:val="00B71158"/>
    <w:rsid w:val="00B7120E"/>
    <w:rsid w:val="00B7149F"/>
    <w:rsid w:val="00B71583"/>
    <w:rsid w:val="00B716CF"/>
    <w:rsid w:val="00B71739"/>
    <w:rsid w:val="00B7178E"/>
    <w:rsid w:val="00B717FF"/>
    <w:rsid w:val="00B7185F"/>
    <w:rsid w:val="00B71986"/>
    <w:rsid w:val="00B71A1D"/>
    <w:rsid w:val="00B71B83"/>
    <w:rsid w:val="00B71DBA"/>
    <w:rsid w:val="00B71DFD"/>
    <w:rsid w:val="00B71F2C"/>
    <w:rsid w:val="00B71F55"/>
    <w:rsid w:val="00B71F88"/>
    <w:rsid w:val="00B72126"/>
    <w:rsid w:val="00B72281"/>
    <w:rsid w:val="00B72352"/>
    <w:rsid w:val="00B724FA"/>
    <w:rsid w:val="00B72755"/>
    <w:rsid w:val="00B729E9"/>
    <w:rsid w:val="00B72B61"/>
    <w:rsid w:val="00B72CE0"/>
    <w:rsid w:val="00B72DB2"/>
    <w:rsid w:val="00B72ECC"/>
    <w:rsid w:val="00B72F32"/>
    <w:rsid w:val="00B7307C"/>
    <w:rsid w:val="00B7321F"/>
    <w:rsid w:val="00B734ED"/>
    <w:rsid w:val="00B73530"/>
    <w:rsid w:val="00B73533"/>
    <w:rsid w:val="00B735C4"/>
    <w:rsid w:val="00B7385B"/>
    <w:rsid w:val="00B73887"/>
    <w:rsid w:val="00B738C3"/>
    <w:rsid w:val="00B738EB"/>
    <w:rsid w:val="00B73A8A"/>
    <w:rsid w:val="00B73BC5"/>
    <w:rsid w:val="00B73BFA"/>
    <w:rsid w:val="00B73C6D"/>
    <w:rsid w:val="00B73E92"/>
    <w:rsid w:val="00B740A4"/>
    <w:rsid w:val="00B740B7"/>
    <w:rsid w:val="00B740DF"/>
    <w:rsid w:val="00B74368"/>
    <w:rsid w:val="00B7438C"/>
    <w:rsid w:val="00B74416"/>
    <w:rsid w:val="00B74475"/>
    <w:rsid w:val="00B74505"/>
    <w:rsid w:val="00B74537"/>
    <w:rsid w:val="00B747AB"/>
    <w:rsid w:val="00B74C16"/>
    <w:rsid w:val="00B74E7A"/>
    <w:rsid w:val="00B750D2"/>
    <w:rsid w:val="00B750FA"/>
    <w:rsid w:val="00B75523"/>
    <w:rsid w:val="00B75547"/>
    <w:rsid w:val="00B756D1"/>
    <w:rsid w:val="00B7574B"/>
    <w:rsid w:val="00B7587E"/>
    <w:rsid w:val="00B75886"/>
    <w:rsid w:val="00B75914"/>
    <w:rsid w:val="00B7594B"/>
    <w:rsid w:val="00B759DF"/>
    <w:rsid w:val="00B75AA8"/>
    <w:rsid w:val="00B75BDF"/>
    <w:rsid w:val="00B75C34"/>
    <w:rsid w:val="00B75DB8"/>
    <w:rsid w:val="00B75E6F"/>
    <w:rsid w:val="00B761A1"/>
    <w:rsid w:val="00B76364"/>
    <w:rsid w:val="00B7660C"/>
    <w:rsid w:val="00B76795"/>
    <w:rsid w:val="00B76862"/>
    <w:rsid w:val="00B76E32"/>
    <w:rsid w:val="00B76E93"/>
    <w:rsid w:val="00B76FDB"/>
    <w:rsid w:val="00B76FEE"/>
    <w:rsid w:val="00B77154"/>
    <w:rsid w:val="00B7767F"/>
    <w:rsid w:val="00B776AF"/>
    <w:rsid w:val="00B77707"/>
    <w:rsid w:val="00B77737"/>
    <w:rsid w:val="00B77DA5"/>
    <w:rsid w:val="00B80008"/>
    <w:rsid w:val="00B8016C"/>
    <w:rsid w:val="00B80241"/>
    <w:rsid w:val="00B80533"/>
    <w:rsid w:val="00B80760"/>
    <w:rsid w:val="00B8091A"/>
    <w:rsid w:val="00B80950"/>
    <w:rsid w:val="00B80AB7"/>
    <w:rsid w:val="00B80B34"/>
    <w:rsid w:val="00B80BA0"/>
    <w:rsid w:val="00B80F15"/>
    <w:rsid w:val="00B80F6F"/>
    <w:rsid w:val="00B80FAA"/>
    <w:rsid w:val="00B8129B"/>
    <w:rsid w:val="00B8136D"/>
    <w:rsid w:val="00B81644"/>
    <w:rsid w:val="00B818A7"/>
    <w:rsid w:val="00B819C9"/>
    <w:rsid w:val="00B81A15"/>
    <w:rsid w:val="00B81AE8"/>
    <w:rsid w:val="00B81B48"/>
    <w:rsid w:val="00B81ED8"/>
    <w:rsid w:val="00B8222A"/>
    <w:rsid w:val="00B82537"/>
    <w:rsid w:val="00B826D5"/>
    <w:rsid w:val="00B82753"/>
    <w:rsid w:val="00B82769"/>
    <w:rsid w:val="00B82A3D"/>
    <w:rsid w:val="00B82A44"/>
    <w:rsid w:val="00B82DFA"/>
    <w:rsid w:val="00B830B7"/>
    <w:rsid w:val="00B83359"/>
    <w:rsid w:val="00B833C5"/>
    <w:rsid w:val="00B83412"/>
    <w:rsid w:val="00B835D7"/>
    <w:rsid w:val="00B836A7"/>
    <w:rsid w:val="00B836B9"/>
    <w:rsid w:val="00B836DB"/>
    <w:rsid w:val="00B8374B"/>
    <w:rsid w:val="00B8378D"/>
    <w:rsid w:val="00B83B8D"/>
    <w:rsid w:val="00B83C5B"/>
    <w:rsid w:val="00B83D9F"/>
    <w:rsid w:val="00B83FC1"/>
    <w:rsid w:val="00B842A6"/>
    <w:rsid w:val="00B842CF"/>
    <w:rsid w:val="00B843A6"/>
    <w:rsid w:val="00B8469D"/>
    <w:rsid w:val="00B849B2"/>
    <w:rsid w:val="00B84B1A"/>
    <w:rsid w:val="00B84BBA"/>
    <w:rsid w:val="00B84C15"/>
    <w:rsid w:val="00B84D5E"/>
    <w:rsid w:val="00B84D96"/>
    <w:rsid w:val="00B84E76"/>
    <w:rsid w:val="00B8500A"/>
    <w:rsid w:val="00B8507A"/>
    <w:rsid w:val="00B850B5"/>
    <w:rsid w:val="00B8522C"/>
    <w:rsid w:val="00B852AD"/>
    <w:rsid w:val="00B85553"/>
    <w:rsid w:val="00B85701"/>
    <w:rsid w:val="00B85775"/>
    <w:rsid w:val="00B85879"/>
    <w:rsid w:val="00B85919"/>
    <w:rsid w:val="00B859C0"/>
    <w:rsid w:val="00B85A6F"/>
    <w:rsid w:val="00B85D76"/>
    <w:rsid w:val="00B85E0B"/>
    <w:rsid w:val="00B861A1"/>
    <w:rsid w:val="00B86258"/>
    <w:rsid w:val="00B862C1"/>
    <w:rsid w:val="00B86798"/>
    <w:rsid w:val="00B867C0"/>
    <w:rsid w:val="00B868B1"/>
    <w:rsid w:val="00B869AB"/>
    <w:rsid w:val="00B869FA"/>
    <w:rsid w:val="00B86A70"/>
    <w:rsid w:val="00B86AE0"/>
    <w:rsid w:val="00B86B6B"/>
    <w:rsid w:val="00B86CDF"/>
    <w:rsid w:val="00B86CF6"/>
    <w:rsid w:val="00B86D17"/>
    <w:rsid w:val="00B87176"/>
    <w:rsid w:val="00B87268"/>
    <w:rsid w:val="00B87317"/>
    <w:rsid w:val="00B875A8"/>
    <w:rsid w:val="00B87667"/>
    <w:rsid w:val="00B8766C"/>
    <w:rsid w:val="00B877F5"/>
    <w:rsid w:val="00B879D8"/>
    <w:rsid w:val="00B87BD1"/>
    <w:rsid w:val="00B87DDA"/>
    <w:rsid w:val="00B87DDE"/>
    <w:rsid w:val="00B87DE1"/>
    <w:rsid w:val="00B90000"/>
    <w:rsid w:val="00B902BD"/>
    <w:rsid w:val="00B90470"/>
    <w:rsid w:val="00B90560"/>
    <w:rsid w:val="00B90595"/>
    <w:rsid w:val="00B90605"/>
    <w:rsid w:val="00B906D5"/>
    <w:rsid w:val="00B908D3"/>
    <w:rsid w:val="00B90A86"/>
    <w:rsid w:val="00B90B0C"/>
    <w:rsid w:val="00B910F2"/>
    <w:rsid w:val="00B9110D"/>
    <w:rsid w:val="00B912B3"/>
    <w:rsid w:val="00B91791"/>
    <w:rsid w:val="00B91911"/>
    <w:rsid w:val="00B91D26"/>
    <w:rsid w:val="00B91F01"/>
    <w:rsid w:val="00B91F3C"/>
    <w:rsid w:val="00B92022"/>
    <w:rsid w:val="00B92165"/>
    <w:rsid w:val="00B922A3"/>
    <w:rsid w:val="00B924B8"/>
    <w:rsid w:val="00B92500"/>
    <w:rsid w:val="00B92907"/>
    <w:rsid w:val="00B9295C"/>
    <w:rsid w:val="00B92B5B"/>
    <w:rsid w:val="00B92C79"/>
    <w:rsid w:val="00B92CE7"/>
    <w:rsid w:val="00B92D4C"/>
    <w:rsid w:val="00B92F4C"/>
    <w:rsid w:val="00B9322A"/>
    <w:rsid w:val="00B93261"/>
    <w:rsid w:val="00B93342"/>
    <w:rsid w:val="00B9334D"/>
    <w:rsid w:val="00B9343E"/>
    <w:rsid w:val="00B93550"/>
    <w:rsid w:val="00B93551"/>
    <w:rsid w:val="00B93558"/>
    <w:rsid w:val="00B93699"/>
    <w:rsid w:val="00B937E2"/>
    <w:rsid w:val="00B93ADE"/>
    <w:rsid w:val="00B93B36"/>
    <w:rsid w:val="00B93B7F"/>
    <w:rsid w:val="00B93CB6"/>
    <w:rsid w:val="00B93F6F"/>
    <w:rsid w:val="00B93FFD"/>
    <w:rsid w:val="00B942B6"/>
    <w:rsid w:val="00B94847"/>
    <w:rsid w:val="00B94863"/>
    <w:rsid w:val="00B9489B"/>
    <w:rsid w:val="00B94B4F"/>
    <w:rsid w:val="00B94FC7"/>
    <w:rsid w:val="00B9500D"/>
    <w:rsid w:val="00B95181"/>
    <w:rsid w:val="00B9568E"/>
    <w:rsid w:val="00B95A35"/>
    <w:rsid w:val="00B95E00"/>
    <w:rsid w:val="00B95F62"/>
    <w:rsid w:val="00B95FC8"/>
    <w:rsid w:val="00B9636B"/>
    <w:rsid w:val="00B9647E"/>
    <w:rsid w:val="00B96801"/>
    <w:rsid w:val="00B9696B"/>
    <w:rsid w:val="00B96B5D"/>
    <w:rsid w:val="00B96B9D"/>
    <w:rsid w:val="00B96D27"/>
    <w:rsid w:val="00B96EA1"/>
    <w:rsid w:val="00B96EBB"/>
    <w:rsid w:val="00B96EFD"/>
    <w:rsid w:val="00B96F62"/>
    <w:rsid w:val="00B96FA5"/>
    <w:rsid w:val="00B970D3"/>
    <w:rsid w:val="00B97212"/>
    <w:rsid w:val="00B97258"/>
    <w:rsid w:val="00B972ED"/>
    <w:rsid w:val="00B973AD"/>
    <w:rsid w:val="00B97784"/>
    <w:rsid w:val="00B977E9"/>
    <w:rsid w:val="00B979BE"/>
    <w:rsid w:val="00B97B43"/>
    <w:rsid w:val="00B97C94"/>
    <w:rsid w:val="00B97D73"/>
    <w:rsid w:val="00B97F8C"/>
    <w:rsid w:val="00B97FDA"/>
    <w:rsid w:val="00BA01F3"/>
    <w:rsid w:val="00BA0364"/>
    <w:rsid w:val="00BA039A"/>
    <w:rsid w:val="00BA03E1"/>
    <w:rsid w:val="00BA04AF"/>
    <w:rsid w:val="00BA06C3"/>
    <w:rsid w:val="00BA0844"/>
    <w:rsid w:val="00BA08FD"/>
    <w:rsid w:val="00BA0995"/>
    <w:rsid w:val="00BA09BD"/>
    <w:rsid w:val="00BA0DA0"/>
    <w:rsid w:val="00BA0F9F"/>
    <w:rsid w:val="00BA120D"/>
    <w:rsid w:val="00BA123D"/>
    <w:rsid w:val="00BA1342"/>
    <w:rsid w:val="00BA1388"/>
    <w:rsid w:val="00BA15BD"/>
    <w:rsid w:val="00BA15BF"/>
    <w:rsid w:val="00BA1678"/>
    <w:rsid w:val="00BA18D1"/>
    <w:rsid w:val="00BA1B2F"/>
    <w:rsid w:val="00BA1BA1"/>
    <w:rsid w:val="00BA1D64"/>
    <w:rsid w:val="00BA1DCC"/>
    <w:rsid w:val="00BA2084"/>
    <w:rsid w:val="00BA2245"/>
    <w:rsid w:val="00BA2504"/>
    <w:rsid w:val="00BA2611"/>
    <w:rsid w:val="00BA2681"/>
    <w:rsid w:val="00BA2702"/>
    <w:rsid w:val="00BA27B0"/>
    <w:rsid w:val="00BA2966"/>
    <w:rsid w:val="00BA2A20"/>
    <w:rsid w:val="00BA2BBF"/>
    <w:rsid w:val="00BA2BE4"/>
    <w:rsid w:val="00BA2D16"/>
    <w:rsid w:val="00BA2DF3"/>
    <w:rsid w:val="00BA3053"/>
    <w:rsid w:val="00BA33C3"/>
    <w:rsid w:val="00BA34C4"/>
    <w:rsid w:val="00BA3612"/>
    <w:rsid w:val="00BA3696"/>
    <w:rsid w:val="00BA3734"/>
    <w:rsid w:val="00BA375A"/>
    <w:rsid w:val="00BA38FF"/>
    <w:rsid w:val="00BA390D"/>
    <w:rsid w:val="00BA3935"/>
    <w:rsid w:val="00BA3A10"/>
    <w:rsid w:val="00BA3A36"/>
    <w:rsid w:val="00BA3C79"/>
    <w:rsid w:val="00BA3C98"/>
    <w:rsid w:val="00BA3E03"/>
    <w:rsid w:val="00BA3EA8"/>
    <w:rsid w:val="00BA3EC3"/>
    <w:rsid w:val="00BA3F3A"/>
    <w:rsid w:val="00BA401F"/>
    <w:rsid w:val="00BA4256"/>
    <w:rsid w:val="00BA43B4"/>
    <w:rsid w:val="00BA4429"/>
    <w:rsid w:val="00BA449F"/>
    <w:rsid w:val="00BA454C"/>
    <w:rsid w:val="00BA4583"/>
    <w:rsid w:val="00BA46F3"/>
    <w:rsid w:val="00BA495B"/>
    <w:rsid w:val="00BA4BAD"/>
    <w:rsid w:val="00BA4C9B"/>
    <w:rsid w:val="00BA4CEC"/>
    <w:rsid w:val="00BA4E1D"/>
    <w:rsid w:val="00BA4EA8"/>
    <w:rsid w:val="00BA4F0C"/>
    <w:rsid w:val="00BA5051"/>
    <w:rsid w:val="00BA51FA"/>
    <w:rsid w:val="00BA5512"/>
    <w:rsid w:val="00BA5528"/>
    <w:rsid w:val="00BA5E7E"/>
    <w:rsid w:val="00BA5FBB"/>
    <w:rsid w:val="00BA60B7"/>
    <w:rsid w:val="00BA614F"/>
    <w:rsid w:val="00BA61B9"/>
    <w:rsid w:val="00BA6278"/>
    <w:rsid w:val="00BA62F9"/>
    <w:rsid w:val="00BA62FA"/>
    <w:rsid w:val="00BA636B"/>
    <w:rsid w:val="00BA6377"/>
    <w:rsid w:val="00BA6394"/>
    <w:rsid w:val="00BA6417"/>
    <w:rsid w:val="00BA6493"/>
    <w:rsid w:val="00BA6514"/>
    <w:rsid w:val="00BA651A"/>
    <w:rsid w:val="00BA6707"/>
    <w:rsid w:val="00BA681A"/>
    <w:rsid w:val="00BA69F0"/>
    <w:rsid w:val="00BA6B41"/>
    <w:rsid w:val="00BA6DCC"/>
    <w:rsid w:val="00BA6EF8"/>
    <w:rsid w:val="00BA6FA9"/>
    <w:rsid w:val="00BA70C5"/>
    <w:rsid w:val="00BA718E"/>
    <w:rsid w:val="00BA7253"/>
    <w:rsid w:val="00BA726D"/>
    <w:rsid w:val="00BA7378"/>
    <w:rsid w:val="00BA73F9"/>
    <w:rsid w:val="00BA755E"/>
    <w:rsid w:val="00BA78CE"/>
    <w:rsid w:val="00BA7942"/>
    <w:rsid w:val="00BA7BBC"/>
    <w:rsid w:val="00BA7F9E"/>
    <w:rsid w:val="00BB0014"/>
    <w:rsid w:val="00BB009A"/>
    <w:rsid w:val="00BB027C"/>
    <w:rsid w:val="00BB02FE"/>
    <w:rsid w:val="00BB03D3"/>
    <w:rsid w:val="00BB03F4"/>
    <w:rsid w:val="00BB0412"/>
    <w:rsid w:val="00BB0678"/>
    <w:rsid w:val="00BB0978"/>
    <w:rsid w:val="00BB0998"/>
    <w:rsid w:val="00BB0C42"/>
    <w:rsid w:val="00BB0CD4"/>
    <w:rsid w:val="00BB0CF7"/>
    <w:rsid w:val="00BB1058"/>
    <w:rsid w:val="00BB108B"/>
    <w:rsid w:val="00BB116C"/>
    <w:rsid w:val="00BB11A3"/>
    <w:rsid w:val="00BB1589"/>
    <w:rsid w:val="00BB15C8"/>
    <w:rsid w:val="00BB1683"/>
    <w:rsid w:val="00BB1789"/>
    <w:rsid w:val="00BB181A"/>
    <w:rsid w:val="00BB190D"/>
    <w:rsid w:val="00BB1937"/>
    <w:rsid w:val="00BB1B4B"/>
    <w:rsid w:val="00BB1DC8"/>
    <w:rsid w:val="00BB1E01"/>
    <w:rsid w:val="00BB1EE0"/>
    <w:rsid w:val="00BB20D7"/>
    <w:rsid w:val="00BB2127"/>
    <w:rsid w:val="00BB21FE"/>
    <w:rsid w:val="00BB220B"/>
    <w:rsid w:val="00BB2329"/>
    <w:rsid w:val="00BB2678"/>
    <w:rsid w:val="00BB278D"/>
    <w:rsid w:val="00BB2845"/>
    <w:rsid w:val="00BB2A3F"/>
    <w:rsid w:val="00BB2AA0"/>
    <w:rsid w:val="00BB2E02"/>
    <w:rsid w:val="00BB2EBC"/>
    <w:rsid w:val="00BB2FFB"/>
    <w:rsid w:val="00BB3069"/>
    <w:rsid w:val="00BB307B"/>
    <w:rsid w:val="00BB30D6"/>
    <w:rsid w:val="00BB32BA"/>
    <w:rsid w:val="00BB332F"/>
    <w:rsid w:val="00BB33BC"/>
    <w:rsid w:val="00BB35C7"/>
    <w:rsid w:val="00BB36EF"/>
    <w:rsid w:val="00BB37B5"/>
    <w:rsid w:val="00BB3914"/>
    <w:rsid w:val="00BB3AE5"/>
    <w:rsid w:val="00BB3B8C"/>
    <w:rsid w:val="00BB3BC2"/>
    <w:rsid w:val="00BB3D4F"/>
    <w:rsid w:val="00BB3D98"/>
    <w:rsid w:val="00BB3DAD"/>
    <w:rsid w:val="00BB3E54"/>
    <w:rsid w:val="00BB3E70"/>
    <w:rsid w:val="00BB3EE9"/>
    <w:rsid w:val="00BB3F71"/>
    <w:rsid w:val="00BB3F92"/>
    <w:rsid w:val="00BB3FB4"/>
    <w:rsid w:val="00BB400E"/>
    <w:rsid w:val="00BB40C0"/>
    <w:rsid w:val="00BB4733"/>
    <w:rsid w:val="00BB484B"/>
    <w:rsid w:val="00BB48CD"/>
    <w:rsid w:val="00BB48D1"/>
    <w:rsid w:val="00BB4961"/>
    <w:rsid w:val="00BB4965"/>
    <w:rsid w:val="00BB4B53"/>
    <w:rsid w:val="00BB4BDB"/>
    <w:rsid w:val="00BB4BFA"/>
    <w:rsid w:val="00BB4FE3"/>
    <w:rsid w:val="00BB50A5"/>
    <w:rsid w:val="00BB5103"/>
    <w:rsid w:val="00BB51B6"/>
    <w:rsid w:val="00BB526C"/>
    <w:rsid w:val="00BB53B2"/>
    <w:rsid w:val="00BB53F9"/>
    <w:rsid w:val="00BB55E5"/>
    <w:rsid w:val="00BB56E5"/>
    <w:rsid w:val="00BB56EB"/>
    <w:rsid w:val="00BB583E"/>
    <w:rsid w:val="00BB5915"/>
    <w:rsid w:val="00BB59E1"/>
    <w:rsid w:val="00BB5A34"/>
    <w:rsid w:val="00BB5A62"/>
    <w:rsid w:val="00BB5A7D"/>
    <w:rsid w:val="00BB5B07"/>
    <w:rsid w:val="00BB5B2F"/>
    <w:rsid w:val="00BB5B98"/>
    <w:rsid w:val="00BB5C2F"/>
    <w:rsid w:val="00BB5D8A"/>
    <w:rsid w:val="00BB5EFF"/>
    <w:rsid w:val="00BB60FA"/>
    <w:rsid w:val="00BB6178"/>
    <w:rsid w:val="00BB62F7"/>
    <w:rsid w:val="00BB6340"/>
    <w:rsid w:val="00BB63B8"/>
    <w:rsid w:val="00BB6576"/>
    <w:rsid w:val="00BB6685"/>
    <w:rsid w:val="00BB6733"/>
    <w:rsid w:val="00BB696E"/>
    <w:rsid w:val="00BB6A20"/>
    <w:rsid w:val="00BB6B78"/>
    <w:rsid w:val="00BB6C02"/>
    <w:rsid w:val="00BB7126"/>
    <w:rsid w:val="00BB7145"/>
    <w:rsid w:val="00BB715A"/>
    <w:rsid w:val="00BB71B3"/>
    <w:rsid w:val="00BB727F"/>
    <w:rsid w:val="00BB751E"/>
    <w:rsid w:val="00BB75B1"/>
    <w:rsid w:val="00BB76E6"/>
    <w:rsid w:val="00BB781B"/>
    <w:rsid w:val="00BB7AEB"/>
    <w:rsid w:val="00BB7CA0"/>
    <w:rsid w:val="00BB7CAE"/>
    <w:rsid w:val="00BB7CC9"/>
    <w:rsid w:val="00BB7D54"/>
    <w:rsid w:val="00BC0048"/>
    <w:rsid w:val="00BC00B7"/>
    <w:rsid w:val="00BC013D"/>
    <w:rsid w:val="00BC0376"/>
    <w:rsid w:val="00BC051F"/>
    <w:rsid w:val="00BC06F1"/>
    <w:rsid w:val="00BC0816"/>
    <w:rsid w:val="00BC0A6A"/>
    <w:rsid w:val="00BC0A90"/>
    <w:rsid w:val="00BC0E67"/>
    <w:rsid w:val="00BC0EF2"/>
    <w:rsid w:val="00BC0FA9"/>
    <w:rsid w:val="00BC10D9"/>
    <w:rsid w:val="00BC1252"/>
    <w:rsid w:val="00BC1507"/>
    <w:rsid w:val="00BC19A7"/>
    <w:rsid w:val="00BC1ACD"/>
    <w:rsid w:val="00BC1B00"/>
    <w:rsid w:val="00BC1B4A"/>
    <w:rsid w:val="00BC1C14"/>
    <w:rsid w:val="00BC1F0D"/>
    <w:rsid w:val="00BC201A"/>
    <w:rsid w:val="00BC2189"/>
    <w:rsid w:val="00BC2454"/>
    <w:rsid w:val="00BC24B5"/>
    <w:rsid w:val="00BC272A"/>
    <w:rsid w:val="00BC28C9"/>
    <w:rsid w:val="00BC2936"/>
    <w:rsid w:val="00BC298E"/>
    <w:rsid w:val="00BC2AEE"/>
    <w:rsid w:val="00BC2B05"/>
    <w:rsid w:val="00BC2C7F"/>
    <w:rsid w:val="00BC2D7D"/>
    <w:rsid w:val="00BC2EC8"/>
    <w:rsid w:val="00BC2F64"/>
    <w:rsid w:val="00BC328F"/>
    <w:rsid w:val="00BC3345"/>
    <w:rsid w:val="00BC33CE"/>
    <w:rsid w:val="00BC3663"/>
    <w:rsid w:val="00BC3764"/>
    <w:rsid w:val="00BC37B9"/>
    <w:rsid w:val="00BC38BF"/>
    <w:rsid w:val="00BC3C01"/>
    <w:rsid w:val="00BC3D3E"/>
    <w:rsid w:val="00BC3E6B"/>
    <w:rsid w:val="00BC3FE4"/>
    <w:rsid w:val="00BC4064"/>
    <w:rsid w:val="00BC416F"/>
    <w:rsid w:val="00BC4214"/>
    <w:rsid w:val="00BC4318"/>
    <w:rsid w:val="00BC4334"/>
    <w:rsid w:val="00BC452A"/>
    <w:rsid w:val="00BC45A2"/>
    <w:rsid w:val="00BC46A7"/>
    <w:rsid w:val="00BC46EB"/>
    <w:rsid w:val="00BC47E9"/>
    <w:rsid w:val="00BC485C"/>
    <w:rsid w:val="00BC4B29"/>
    <w:rsid w:val="00BC4CF5"/>
    <w:rsid w:val="00BC4DF7"/>
    <w:rsid w:val="00BC4E7E"/>
    <w:rsid w:val="00BC51FB"/>
    <w:rsid w:val="00BC529A"/>
    <w:rsid w:val="00BC5451"/>
    <w:rsid w:val="00BC567D"/>
    <w:rsid w:val="00BC58E6"/>
    <w:rsid w:val="00BC59EA"/>
    <w:rsid w:val="00BC5A27"/>
    <w:rsid w:val="00BC5C81"/>
    <w:rsid w:val="00BC5FAD"/>
    <w:rsid w:val="00BC5FCB"/>
    <w:rsid w:val="00BC6089"/>
    <w:rsid w:val="00BC624A"/>
    <w:rsid w:val="00BC638D"/>
    <w:rsid w:val="00BC63AA"/>
    <w:rsid w:val="00BC64E4"/>
    <w:rsid w:val="00BC6508"/>
    <w:rsid w:val="00BC668B"/>
    <w:rsid w:val="00BC66B6"/>
    <w:rsid w:val="00BC6742"/>
    <w:rsid w:val="00BC6744"/>
    <w:rsid w:val="00BC6966"/>
    <w:rsid w:val="00BC699A"/>
    <w:rsid w:val="00BC69FE"/>
    <w:rsid w:val="00BC6A75"/>
    <w:rsid w:val="00BC6B0D"/>
    <w:rsid w:val="00BC6DA0"/>
    <w:rsid w:val="00BC6DB5"/>
    <w:rsid w:val="00BC6E28"/>
    <w:rsid w:val="00BC6E85"/>
    <w:rsid w:val="00BC718C"/>
    <w:rsid w:val="00BC7384"/>
    <w:rsid w:val="00BC7397"/>
    <w:rsid w:val="00BC73F8"/>
    <w:rsid w:val="00BC753C"/>
    <w:rsid w:val="00BC7551"/>
    <w:rsid w:val="00BC75CE"/>
    <w:rsid w:val="00BC77D4"/>
    <w:rsid w:val="00BC77E7"/>
    <w:rsid w:val="00BC7850"/>
    <w:rsid w:val="00BC7888"/>
    <w:rsid w:val="00BC7A3F"/>
    <w:rsid w:val="00BC7CB6"/>
    <w:rsid w:val="00BC7E85"/>
    <w:rsid w:val="00BC7EFB"/>
    <w:rsid w:val="00BD001A"/>
    <w:rsid w:val="00BD0177"/>
    <w:rsid w:val="00BD01EF"/>
    <w:rsid w:val="00BD0437"/>
    <w:rsid w:val="00BD04CF"/>
    <w:rsid w:val="00BD068C"/>
    <w:rsid w:val="00BD06B0"/>
    <w:rsid w:val="00BD0722"/>
    <w:rsid w:val="00BD0808"/>
    <w:rsid w:val="00BD0981"/>
    <w:rsid w:val="00BD0A6B"/>
    <w:rsid w:val="00BD0AFD"/>
    <w:rsid w:val="00BD0B2A"/>
    <w:rsid w:val="00BD0B76"/>
    <w:rsid w:val="00BD0BEE"/>
    <w:rsid w:val="00BD0CF9"/>
    <w:rsid w:val="00BD0D38"/>
    <w:rsid w:val="00BD0D87"/>
    <w:rsid w:val="00BD0F34"/>
    <w:rsid w:val="00BD1042"/>
    <w:rsid w:val="00BD11A2"/>
    <w:rsid w:val="00BD1214"/>
    <w:rsid w:val="00BD1623"/>
    <w:rsid w:val="00BD1715"/>
    <w:rsid w:val="00BD17AF"/>
    <w:rsid w:val="00BD17EA"/>
    <w:rsid w:val="00BD182A"/>
    <w:rsid w:val="00BD19F7"/>
    <w:rsid w:val="00BD1B38"/>
    <w:rsid w:val="00BD1C1E"/>
    <w:rsid w:val="00BD1DD3"/>
    <w:rsid w:val="00BD1DFB"/>
    <w:rsid w:val="00BD1E8A"/>
    <w:rsid w:val="00BD1F1B"/>
    <w:rsid w:val="00BD1F49"/>
    <w:rsid w:val="00BD233D"/>
    <w:rsid w:val="00BD2564"/>
    <w:rsid w:val="00BD27DA"/>
    <w:rsid w:val="00BD27F4"/>
    <w:rsid w:val="00BD297F"/>
    <w:rsid w:val="00BD2BDF"/>
    <w:rsid w:val="00BD2C17"/>
    <w:rsid w:val="00BD2F3A"/>
    <w:rsid w:val="00BD2FA7"/>
    <w:rsid w:val="00BD36D7"/>
    <w:rsid w:val="00BD39E4"/>
    <w:rsid w:val="00BD3AF5"/>
    <w:rsid w:val="00BD3C91"/>
    <w:rsid w:val="00BD3DA2"/>
    <w:rsid w:val="00BD3DB4"/>
    <w:rsid w:val="00BD40CF"/>
    <w:rsid w:val="00BD4358"/>
    <w:rsid w:val="00BD438A"/>
    <w:rsid w:val="00BD4519"/>
    <w:rsid w:val="00BD480D"/>
    <w:rsid w:val="00BD49BB"/>
    <w:rsid w:val="00BD4A4E"/>
    <w:rsid w:val="00BD4ACD"/>
    <w:rsid w:val="00BD4B51"/>
    <w:rsid w:val="00BD4DFC"/>
    <w:rsid w:val="00BD5210"/>
    <w:rsid w:val="00BD5252"/>
    <w:rsid w:val="00BD5418"/>
    <w:rsid w:val="00BD547B"/>
    <w:rsid w:val="00BD55D5"/>
    <w:rsid w:val="00BD55EA"/>
    <w:rsid w:val="00BD56AF"/>
    <w:rsid w:val="00BD5A43"/>
    <w:rsid w:val="00BD5A66"/>
    <w:rsid w:val="00BD5CB2"/>
    <w:rsid w:val="00BD5F36"/>
    <w:rsid w:val="00BD61D9"/>
    <w:rsid w:val="00BD6266"/>
    <w:rsid w:val="00BD6287"/>
    <w:rsid w:val="00BD63EB"/>
    <w:rsid w:val="00BD63EC"/>
    <w:rsid w:val="00BD6490"/>
    <w:rsid w:val="00BD680A"/>
    <w:rsid w:val="00BD6D69"/>
    <w:rsid w:val="00BD6EB1"/>
    <w:rsid w:val="00BD6ED5"/>
    <w:rsid w:val="00BD6FEC"/>
    <w:rsid w:val="00BD71E1"/>
    <w:rsid w:val="00BD743F"/>
    <w:rsid w:val="00BD74AC"/>
    <w:rsid w:val="00BD751D"/>
    <w:rsid w:val="00BD7578"/>
    <w:rsid w:val="00BD75A5"/>
    <w:rsid w:val="00BD76B4"/>
    <w:rsid w:val="00BD7768"/>
    <w:rsid w:val="00BD78A3"/>
    <w:rsid w:val="00BD7AE3"/>
    <w:rsid w:val="00BD7B71"/>
    <w:rsid w:val="00BD7B83"/>
    <w:rsid w:val="00BD7CFE"/>
    <w:rsid w:val="00BD7E4F"/>
    <w:rsid w:val="00BE000B"/>
    <w:rsid w:val="00BE02A4"/>
    <w:rsid w:val="00BE02EC"/>
    <w:rsid w:val="00BE0304"/>
    <w:rsid w:val="00BE0449"/>
    <w:rsid w:val="00BE0581"/>
    <w:rsid w:val="00BE0727"/>
    <w:rsid w:val="00BE0809"/>
    <w:rsid w:val="00BE080B"/>
    <w:rsid w:val="00BE08B1"/>
    <w:rsid w:val="00BE0DBD"/>
    <w:rsid w:val="00BE0EF1"/>
    <w:rsid w:val="00BE12BD"/>
    <w:rsid w:val="00BE1499"/>
    <w:rsid w:val="00BE166C"/>
    <w:rsid w:val="00BE18DE"/>
    <w:rsid w:val="00BE1914"/>
    <w:rsid w:val="00BE1C5F"/>
    <w:rsid w:val="00BE2120"/>
    <w:rsid w:val="00BE22A9"/>
    <w:rsid w:val="00BE2397"/>
    <w:rsid w:val="00BE24E4"/>
    <w:rsid w:val="00BE262B"/>
    <w:rsid w:val="00BE26D2"/>
    <w:rsid w:val="00BE287C"/>
    <w:rsid w:val="00BE2B71"/>
    <w:rsid w:val="00BE2BC1"/>
    <w:rsid w:val="00BE2DE3"/>
    <w:rsid w:val="00BE2F16"/>
    <w:rsid w:val="00BE2F59"/>
    <w:rsid w:val="00BE314D"/>
    <w:rsid w:val="00BE3347"/>
    <w:rsid w:val="00BE3355"/>
    <w:rsid w:val="00BE33EE"/>
    <w:rsid w:val="00BE371E"/>
    <w:rsid w:val="00BE3AE8"/>
    <w:rsid w:val="00BE3AEE"/>
    <w:rsid w:val="00BE3C28"/>
    <w:rsid w:val="00BE3CD6"/>
    <w:rsid w:val="00BE3D05"/>
    <w:rsid w:val="00BE3F0F"/>
    <w:rsid w:val="00BE4022"/>
    <w:rsid w:val="00BE4057"/>
    <w:rsid w:val="00BE4123"/>
    <w:rsid w:val="00BE41A7"/>
    <w:rsid w:val="00BE4223"/>
    <w:rsid w:val="00BE44F6"/>
    <w:rsid w:val="00BE456C"/>
    <w:rsid w:val="00BE48AE"/>
    <w:rsid w:val="00BE4DB6"/>
    <w:rsid w:val="00BE501A"/>
    <w:rsid w:val="00BE505D"/>
    <w:rsid w:val="00BE5105"/>
    <w:rsid w:val="00BE5358"/>
    <w:rsid w:val="00BE53F9"/>
    <w:rsid w:val="00BE540C"/>
    <w:rsid w:val="00BE56B1"/>
    <w:rsid w:val="00BE56DF"/>
    <w:rsid w:val="00BE5788"/>
    <w:rsid w:val="00BE58B8"/>
    <w:rsid w:val="00BE5A4A"/>
    <w:rsid w:val="00BE5A94"/>
    <w:rsid w:val="00BE5B9A"/>
    <w:rsid w:val="00BE5D44"/>
    <w:rsid w:val="00BE5F1E"/>
    <w:rsid w:val="00BE5F98"/>
    <w:rsid w:val="00BE6275"/>
    <w:rsid w:val="00BE62C7"/>
    <w:rsid w:val="00BE639D"/>
    <w:rsid w:val="00BE6798"/>
    <w:rsid w:val="00BE6894"/>
    <w:rsid w:val="00BE6A0A"/>
    <w:rsid w:val="00BE6AE4"/>
    <w:rsid w:val="00BE6BEB"/>
    <w:rsid w:val="00BE6C37"/>
    <w:rsid w:val="00BE6CF2"/>
    <w:rsid w:val="00BE6D71"/>
    <w:rsid w:val="00BE6E31"/>
    <w:rsid w:val="00BE6F8B"/>
    <w:rsid w:val="00BE7086"/>
    <w:rsid w:val="00BE7253"/>
    <w:rsid w:val="00BE7434"/>
    <w:rsid w:val="00BE747C"/>
    <w:rsid w:val="00BE7580"/>
    <w:rsid w:val="00BE7733"/>
    <w:rsid w:val="00BE774F"/>
    <w:rsid w:val="00BE7866"/>
    <w:rsid w:val="00BE7929"/>
    <w:rsid w:val="00BE7978"/>
    <w:rsid w:val="00BE7BD0"/>
    <w:rsid w:val="00BE7CC3"/>
    <w:rsid w:val="00BE7D57"/>
    <w:rsid w:val="00BE7FA7"/>
    <w:rsid w:val="00BF0018"/>
    <w:rsid w:val="00BF02C7"/>
    <w:rsid w:val="00BF02C8"/>
    <w:rsid w:val="00BF03C6"/>
    <w:rsid w:val="00BF055B"/>
    <w:rsid w:val="00BF0607"/>
    <w:rsid w:val="00BF0654"/>
    <w:rsid w:val="00BF0788"/>
    <w:rsid w:val="00BF082F"/>
    <w:rsid w:val="00BF090A"/>
    <w:rsid w:val="00BF0A56"/>
    <w:rsid w:val="00BF0B83"/>
    <w:rsid w:val="00BF0C96"/>
    <w:rsid w:val="00BF0C9A"/>
    <w:rsid w:val="00BF0F46"/>
    <w:rsid w:val="00BF0F50"/>
    <w:rsid w:val="00BF10AF"/>
    <w:rsid w:val="00BF112A"/>
    <w:rsid w:val="00BF131A"/>
    <w:rsid w:val="00BF1504"/>
    <w:rsid w:val="00BF1611"/>
    <w:rsid w:val="00BF16B2"/>
    <w:rsid w:val="00BF1758"/>
    <w:rsid w:val="00BF1B5D"/>
    <w:rsid w:val="00BF1BFE"/>
    <w:rsid w:val="00BF1C04"/>
    <w:rsid w:val="00BF1CD1"/>
    <w:rsid w:val="00BF1D1A"/>
    <w:rsid w:val="00BF20AA"/>
    <w:rsid w:val="00BF2712"/>
    <w:rsid w:val="00BF27BF"/>
    <w:rsid w:val="00BF2A74"/>
    <w:rsid w:val="00BF2B89"/>
    <w:rsid w:val="00BF2DC2"/>
    <w:rsid w:val="00BF303A"/>
    <w:rsid w:val="00BF31E9"/>
    <w:rsid w:val="00BF3266"/>
    <w:rsid w:val="00BF32D0"/>
    <w:rsid w:val="00BF333A"/>
    <w:rsid w:val="00BF3983"/>
    <w:rsid w:val="00BF3A93"/>
    <w:rsid w:val="00BF3D9F"/>
    <w:rsid w:val="00BF401D"/>
    <w:rsid w:val="00BF407D"/>
    <w:rsid w:val="00BF40BD"/>
    <w:rsid w:val="00BF4375"/>
    <w:rsid w:val="00BF43E0"/>
    <w:rsid w:val="00BF46D0"/>
    <w:rsid w:val="00BF4C34"/>
    <w:rsid w:val="00BF4E12"/>
    <w:rsid w:val="00BF4E70"/>
    <w:rsid w:val="00BF4EA6"/>
    <w:rsid w:val="00BF4F6C"/>
    <w:rsid w:val="00BF50C3"/>
    <w:rsid w:val="00BF510E"/>
    <w:rsid w:val="00BF5216"/>
    <w:rsid w:val="00BF52A1"/>
    <w:rsid w:val="00BF52F4"/>
    <w:rsid w:val="00BF53E4"/>
    <w:rsid w:val="00BF5403"/>
    <w:rsid w:val="00BF5489"/>
    <w:rsid w:val="00BF54A2"/>
    <w:rsid w:val="00BF550E"/>
    <w:rsid w:val="00BF56B2"/>
    <w:rsid w:val="00BF574E"/>
    <w:rsid w:val="00BF590D"/>
    <w:rsid w:val="00BF5AC1"/>
    <w:rsid w:val="00BF5B30"/>
    <w:rsid w:val="00BF5B4F"/>
    <w:rsid w:val="00BF5DAF"/>
    <w:rsid w:val="00BF5E00"/>
    <w:rsid w:val="00BF5EEA"/>
    <w:rsid w:val="00BF5F9B"/>
    <w:rsid w:val="00BF649D"/>
    <w:rsid w:val="00BF65A5"/>
    <w:rsid w:val="00BF65C3"/>
    <w:rsid w:val="00BF66B4"/>
    <w:rsid w:val="00BF6820"/>
    <w:rsid w:val="00BF6B5B"/>
    <w:rsid w:val="00BF6D31"/>
    <w:rsid w:val="00BF6E2B"/>
    <w:rsid w:val="00BF6F6F"/>
    <w:rsid w:val="00BF6FAC"/>
    <w:rsid w:val="00BF7132"/>
    <w:rsid w:val="00BF71DE"/>
    <w:rsid w:val="00BF71F8"/>
    <w:rsid w:val="00BF743B"/>
    <w:rsid w:val="00BF7450"/>
    <w:rsid w:val="00BF74B6"/>
    <w:rsid w:val="00BF74F8"/>
    <w:rsid w:val="00BF759B"/>
    <w:rsid w:val="00BF759D"/>
    <w:rsid w:val="00BF79CD"/>
    <w:rsid w:val="00BF7B98"/>
    <w:rsid w:val="00BF7BB6"/>
    <w:rsid w:val="00BF7BE0"/>
    <w:rsid w:val="00BF7C7D"/>
    <w:rsid w:val="00C000CD"/>
    <w:rsid w:val="00C0018E"/>
    <w:rsid w:val="00C002B8"/>
    <w:rsid w:val="00C003C6"/>
    <w:rsid w:val="00C00531"/>
    <w:rsid w:val="00C00709"/>
    <w:rsid w:val="00C00834"/>
    <w:rsid w:val="00C008AA"/>
    <w:rsid w:val="00C009B5"/>
    <w:rsid w:val="00C00C53"/>
    <w:rsid w:val="00C0107D"/>
    <w:rsid w:val="00C010A0"/>
    <w:rsid w:val="00C010A8"/>
    <w:rsid w:val="00C01196"/>
    <w:rsid w:val="00C01A24"/>
    <w:rsid w:val="00C01A7D"/>
    <w:rsid w:val="00C01BCA"/>
    <w:rsid w:val="00C01C47"/>
    <w:rsid w:val="00C01CCB"/>
    <w:rsid w:val="00C01DFF"/>
    <w:rsid w:val="00C02056"/>
    <w:rsid w:val="00C021A2"/>
    <w:rsid w:val="00C0271F"/>
    <w:rsid w:val="00C02A27"/>
    <w:rsid w:val="00C030FF"/>
    <w:rsid w:val="00C0315E"/>
    <w:rsid w:val="00C0317C"/>
    <w:rsid w:val="00C032DE"/>
    <w:rsid w:val="00C032DF"/>
    <w:rsid w:val="00C03324"/>
    <w:rsid w:val="00C0372C"/>
    <w:rsid w:val="00C038D4"/>
    <w:rsid w:val="00C03AF1"/>
    <w:rsid w:val="00C03B8D"/>
    <w:rsid w:val="00C03C0A"/>
    <w:rsid w:val="00C03DCF"/>
    <w:rsid w:val="00C03DE3"/>
    <w:rsid w:val="00C03ECA"/>
    <w:rsid w:val="00C03EF5"/>
    <w:rsid w:val="00C04091"/>
    <w:rsid w:val="00C0417A"/>
    <w:rsid w:val="00C041B2"/>
    <w:rsid w:val="00C04251"/>
    <w:rsid w:val="00C0426D"/>
    <w:rsid w:val="00C0439F"/>
    <w:rsid w:val="00C04458"/>
    <w:rsid w:val="00C04487"/>
    <w:rsid w:val="00C04529"/>
    <w:rsid w:val="00C04617"/>
    <w:rsid w:val="00C047CE"/>
    <w:rsid w:val="00C048F6"/>
    <w:rsid w:val="00C04B40"/>
    <w:rsid w:val="00C04DA3"/>
    <w:rsid w:val="00C04FB0"/>
    <w:rsid w:val="00C05145"/>
    <w:rsid w:val="00C053B5"/>
    <w:rsid w:val="00C05404"/>
    <w:rsid w:val="00C05559"/>
    <w:rsid w:val="00C056A8"/>
    <w:rsid w:val="00C058C6"/>
    <w:rsid w:val="00C05C01"/>
    <w:rsid w:val="00C05C4A"/>
    <w:rsid w:val="00C05C5B"/>
    <w:rsid w:val="00C05C9E"/>
    <w:rsid w:val="00C05D46"/>
    <w:rsid w:val="00C05D53"/>
    <w:rsid w:val="00C05E30"/>
    <w:rsid w:val="00C05F4C"/>
    <w:rsid w:val="00C062AF"/>
    <w:rsid w:val="00C063E0"/>
    <w:rsid w:val="00C0644A"/>
    <w:rsid w:val="00C065A3"/>
    <w:rsid w:val="00C0669D"/>
    <w:rsid w:val="00C067DF"/>
    <w:rsid w:val="00C068B8"/>
    <w:rsid w:val="00C06B93"/>
    <w:rsid w:val="00C06BE7"/>
    <w:rsid w:val="00C06C9F"/>
    <w:rsid w:val="00C06D3B"/>
    <w:rsid w:val="00C06E51"/>
    <w:rsid w:val="00C06F97"/>
    <w:rsid w:val="00C0761C"/>
    <w:rsid w:val="00C0763F"/>
    <w:rsid w:val="00C0796A"/>
    <w:rsid w:val="00C07A5E"/>
    <w:rsid w:val="00C07B9A"/>
    <w:rsid w:val="00C07E6B"/>
    <w:rsid w:val="00C1005C"/>
    <w:rsid w:val="00C100B3"/>
    <w:rsid w:val="00C104AF"/>
    <w:rsid w:val="00C1060B"/>
    <w:rsid w:val="00C10926"/>
    <w:rsid w:val="00C10A63"/>
    <w:rsid w:val="00C10D2A"/>
    <w:rsid w:val="00C10E7A"/>
    <w:rsid w:val="00C10F0D"/>
    <w:rsid w:val="00C110C5"/>
    <w:rsid w:val="00C1131F"/>
    <w:rsid w:val="00C113A0"/>
    <w:rsid w:val="00C1156B"/>
    <w:rsid w:val="00C115B4"/>
    <w:rsid w:val="00C11987"/>
    <w:rsid w:val="00C11B3B"/>
    <w:rsid w:val="00C11BC1"/>
    <w:rsid w:val="00C11D1B"/>
    <w:rsid w:val="00C11D48"/>
    <w:rsid w:val="00C11D74"/>
    <w:rsid w:val="00C11E97"/>
    <w:rsid w:val="00C11F04"/>
    <w:rsid w:val="00C11F2F"/>
    <w:rsid w:val="00C11FC2"/>
    <w:rsid w:val="00C124CC"/>
    <w:rsid w:val="00C124E1"/>
    <w:rsid w:val="00C126BA"/>
    <w:rsid w:val="00C127C0"/>
    <w:rsid w:val="00C1296E"/>
    <w:rsid w:val="00C12AB5"/>
    <w:rsid w:val="00C12AD6"/>
    <w:rsid w:val="00C12B1B"/>
    <w:rsid w:val="00C12C43"/>
    <w:rsid w:val="00C12EED"/>
    <w:rsid w:val="00C12F61"/>
    <w:rsid w:val="00C12F88"/>
    <w:rsid w:val="00C12F9C"/>
    <w:rsid w:val="00C12FE1"/>
    <w:rsid w:val="00C12FEB"/>
    <w:rsid w:val="00C1310A"/>
    <w:rsid w:val="00C134E8"/>
    <w:rsid w:val="00C13714"/>
    <w:rsid w:val="00C13A74"/>
    <w:rsid w:val="00C13CE3"/>
    <w:rsid w:val="00C13D10"/>
    <w:rsid w:val="00C13D72"/>
    <w:rsid w:val="00C13E60"/>
    <w:rsid w:val="00C13E9E"/>
    <w:rsid w:val="00C1412F"/>
    <w:rsid w:val="00C143CC"/>
    <w:rsid w:val="00C14472"/>
    <w:rsid w:val="00C144F0"/>
    <w:rsid w:val="00C14558"/>
    <w:rsid w:val="00C1470D"/>
    <w:rsid w:val="00C1490A"/>
    <w:rsid w:val="00C149A3"/>
    <w:rsid w:val="00C14ACA"/>
    <w:rsid w:val="00C14C67"/>
    <w:rsid w:val="00C14CA1"/>
    <w:rsid w:val="00C14CDF"/>
    <w:rsid w:val="00C14E1C"/>
    <w:rsid w:val="00C14E99"/>
    <w:rsid w:val="00C14F98"/>
    <w:rsid w:val="00C15041"/>
    <w:rsid w:val="00C15076"/>
    <w:rsid w:val="00C150AE"/>
    <w:rsid w:val="00C150B7"/>
    <w:rsid w:val="00C15185"/>
    <w:rsid w:val="00C1532D"/>
    <w:rsid w:val="00C153B5"/>
    <w:rsid w:val="00C154BE"/>
    <w:rsid w:val="00C15505"/>
    <w:rsid w:val="00C15659"/>
    <w:rsid w:val="00C1569E"/>
    <w:rsid w:val="00C15A76"/>
    <w:rsid w:val="00C15AA9"/>
    <w:rsid w:val="00C15AD7"/>
    <w:rsid w:val="00C15ECC"/>
    <w:rsid w:val="00C15F22"/>
    <w:rsid w:val="00C16095"/>
    <w:rsid w:val="00C1614C"/>
    <w:rsid w:val="00C1633D"/>
    <w:rsid w:val="00C166E6"/>
    <w:rsid w:val="00C166EC"/>
    <w:rsid w:val="00C167D3"/>
    <w:rsid w:val="00C1680B"/>
    <w:rsid w:val="00C16816"/>
    <w:rsid w:val="00C168BA"/>
    <w:rsid w:val="00C16A24"/>
    <w:rsid w:val="00C16D6A"/>
    <w:rsid w:val="00C17202"/>
    <w:rsid w:val="00C17212"/>
    <w:rsid w:val="00C17245"/>
    <w:rsid w:val="00C1732D"/>
    <w:rsid w:val="00C17462"/>
    <w:rsid w:val="00C17483"/>
    <w:rsid w:val="00C17554"/>
    <w:rsid w:val="00C1789C"/>
    <w:rsid w:val="00C178E2"/>
    <w:rsid w:val="00C1796B"/>
    <w:rsid w:val="00C17BE6"/>
    <w:rsid w:val="00C17C96"/>
    <w:rsid w:val="00C17D01"/>
    <w:rsid w:val="00C2039F"/>
    <w:rsid w:val="00C203A0"/>
    <w:rsid w:val="00C203A4"/>
    <w:rsid w:val="00C204C7"/>
    <w:rsid w:val="00C206E7"/>
    <w:rsid w:val="00C20701"/>
    <w:rsid w:val="00C2097F"/>
    <w:rsid w:val="00C20B62"/>
    <w:rsid w:val="00C20BCC"/>
    <w:rsid w:val="00C20CA2"/>
    <w:rsid w:val="00C20CC7"/>
    <w:rsid w:val="00C20D55"/>
    <w:rsid w:val="00C20D7E"/>
    <w:rsid w:val="00C20DEE"/>
    <w:rsid w:val="00C20DF8"/>
    <w:rsid w:val="00C21090"/>
    <w:rsid w:val="00C2122C"/>
    <w:rsid w:val="00C2127B"/>
    <w:rsid w:val="00C21309"/>
    <w:rsid w:val="00C213C0"/>
    <w:rsid w:val="00C21573"/>
    <w:rsid w:val="00C2169F"/>
    <w:rsid w:val="00C21877"/>
    <w:rsid w:val="00C2194A"/>
    <w:rsid w:val="00C21962"/>
    <w:rsid w:val="00C21A0B"/>
    <w:rsid w:val="00C21BC8"/>
    <w:rsid w:val="00C21D0A"/>
    <w:rsid w:val="00C21F6B"/>
    <w:rsid w:val="00C220A1"/>
    <w:rsid w:val="00C2219B"/>
    <w:rsid w:val="00C2223F"/>
    <w:rsid w:val="00C2234C"/>
    <w:rsid w:val="00C22350"/>
    <w:rsid w:val="00C2236F"/>
    <w:rsid w:val="00C22399"/>
    <w:rsid w:val="00C228E9"/>
    <w:rsid w:val="00C22AB8"/>
    <w:rsid w:val="00C22B53"/>
    <w:rsid w:val="00C22BBE"/>
    <w:rsid w:val="00C22E5F"/>
    <w:rsid w:val="00C23167"/>
    <w:rsid w:val="00C232AB"/>
    <w:rsid w:val="00C23496"/>
    <w:rsid w:val="00C236DF"/>
    <w:rsid w:val="00C237DB"/>
    <w:rsid w:val="00C23B46"/>
    <w:rsid w:val="00C23BDC"/>
    <w:rsid w:val="00C23C32"/>
    <w:rsid w:val="00C23D91"/>
    <w:rsid w:val="00C23D93"/>
    <w:rsid w:val="00C23F01"/>
    <w:rsid w:val="00C23F59"/>
    <w:rsid w:val="00C24067"/>
    <w:rsid w:val="00C240D5"/>
    <w:rsid w:val="00C24156"/>
    <w:rsid w:val="00C24198"/>
    <w:rsid w:val="00C241B5"/>
    <w:rsid w:val="00C24209"/>
    <w:rsid w:val="00C24272"/>
    <w:rsid w:val="00C24352"/>
    <w:rsid w:val="00C24507"/>
    <w:rsid w:val="00C247C3"/>
    <w:rsid w:val="00C2488F"/>
    <w:rsid w:val="00C24977"/>
    <w:rsid w:val="00C24A2F"/>
    <w:rsid w:val="00C24ACB"/>
    <w:rsid w:val="00C24ACC"/>
    <w:rsid w:val="00C24AFD"/>
    <w:rsid w:val="00C24B9F"/>
    <w:rsid w:val="00C24C68"/>
    <w:rsid w:val="00C24CC8"/>
    <w:rsid w:val="00C24D04"/>
    <w:rsid w:val="00C24D65"/>
    <w:rsid w:val="00C24DC1"/>
    <w:rsid w:val="00C2500C"/>
    <w:rsid w:val="00C25023"/>
    <w:rsid w:val="00C25222"/>
    <w:rsid w:val="00C2539E"/>
    <w:rsid w:val="00C25440"/>
    <w:rsid w:val="00C25510"/>
    <w:rsid w:val="00C25558"/>
    <w:rsid w:val="00C255E4"/>
    <w:rsid w:val="00C2561A"/>
    <w:rsid w:val="00C258A0"/>
    <w:rsid w:val="00C258CB"/>
    <w:rsid w:val="00C25B21"/>
    <w:rsid w:val="00C25D35"/>
    <w:rsid w:val="00C25E53"/>
    <w:rsid w:val="00C25E6D"/>
    <w:rsid w:val="00C25EB9"/>
    <w:rsid w:val="00C25ED2"/>
    <w:rsid w:val="00C25F48"/>
    <w:rsid w:val="00C2615B"/>
    <w:rsid w:val="00C26309"/>
    <w:rsid w:val="00C26422"/>
    <w:rsid w:val="00C26670"/>
    <w:rsid w:val="00C26711"/>
    <w:rsid w:val="00C267E3"/>
    <w:rsid w:val="00C26893"/>
    <w:rsid w:val="00C2691E"/>
    <w:rsid w:val="00C26943"/>
    <w:rsid w:val="00C269EC"/>
    <w:rsid w:val="00C269FF"/>
    <w:rsid w:val="00C26BAC"/>
    <w:rsid w:val="00C26C9B"/>
    <w:rsid w:val="00C26DEC"/>
    <w:rsid w:val="00C26E06"/>
    <w:rsid w:val="00C26F90"/>
    <w:rsid w:val="00C271AC"/>
    <w:rsid w:val="00C273F7"/>
    <w:rsid w:val="00C275B0"/>
    <w:rsid w:val="00C276C1"/>
    <w:rsid w:val="00C27799"/>
    <w:rsid w:val="00C2783B"/>
    <w:rsid w:val="00C27A2C"/>
    <w:rsid w:val="00C27A47"/>
    <w:rsid w:val="00C27AF5"/>
    <w:rsid w:val="00C27B6B"/>
    <w:rsid w:val="00C27B6F"/>
    <w:rsid w:val="00C27DD9"/>
    <w:rsid w:val="00C27DF8"/>
    <w:rsid w:val="00C27E25"/>
    <w:rsid w:val="00C27E58"/>
    <w:rsid w:val="00C27E90"/>
    <w:rsid w:val="00C3000C"/>
    <w:rsid w:val="00C30032"/>
    <w:rsid w:val="00C300A7"/>
    <w:rsid w:val="00C302C8"/>
    <w:rsid w:val="00C30377"/>
    <w:rsid w:val="00C3052A"/>
    <w:rsid w:val="00C305E9"/>
    <w:rsid w:val="00C30608"/>
    <w:rsid w:val="00C308E7"/>
    <w:rsid w:val="00C308FA"/>
    <w:rsid w:val="00C3092C"/>
    <w:rsid w:val="00C30B33"/>
    <w:rsid w:val="00C30B82"/>
    <w:rsid w:val="00C30C3D"/>
    <w:rsid w:val="00C30D9D"/>
    <w:rsid w:val="00C30E89"/>
    <w:rsid w:val="00C30EC5"/>
    <w:rsid w:val="00C30FB7"/>
    <w:rsid w:val="00C310E0"/>
    <w:rsid w:val="00C31107"/>
    <w:rsid w:val="00C311E9"/>
    <w:rsid w:val="00C3132D"/>
    <w:rsid w:val="00C3139F"/>
    <w:rsid w:val="00C31543"/>
    <w:rsid w:val="00C315BE"/>
    <w:rsid w:val="00C318D8"/>
    <w:rsid w:val="00C318E0"/>
    <w:rsid w:val="00C31B2D"/>
    <w:rsid w:val="00C31B4B"/>
    <w:rsid w:val="00C31B8E"/>
    <w:rsid w:val="00C31C6C"/>
    <w:rsid w:val="00C31CD8"/>
    <w:rsid w:val="00C326B8"/>
    <w:rsid w:val="00C32AF4"/>
    <w:rsid w:val="00C32AFB"/>
    <w:rsid w:val="00C32CE3"/>
    <w:rsid w:val="00C3339F"/>
    <w:rsid w:val="00C3346D"/>
    <w:rsid w:val="00C336A5"/>
    <w:rsid w:val="00C33A4B"/>
    <w:rsid w:val="00C33A87"/>
    <w:rsid w:val="00C33C29"/>
    <w:rsid w:val="00C33D4B"/>
    <w:rsid w:val="00C33DAE"/>
    <w:rsid w:val="00C33E72"/>
    <w:rsid w:val="00C33F3A"/>
    <w:rsid w:val="00C33F53"/>
    <w:rsid w:val="00C340AA"/>
    <w:rsid w:val="00C3420E"/>
    <w:rsid w:val="00C344E9"/>
    <w:rsid w:val="00C34615"/>
    <w:rsid w:val="00C346BE"/>
    <w:rsid w:val="00C3472C"/>
    <w:rsid w:val="00C34B81"/>
    <w:rsid w:val="00C34CB1"/>
    <w:rsid w:val="00C35188"/>
    <w:rsid w:val="00C35494"/>
    <w:rsid w:val="00C35517"/>
    <w:rsid w:val="00C35534"/>
    <w:rsid w:val="00C35696"/>
    <w:rsid w:val="00C356AD"/>
    <w:rsid w:val="00C356B3"/>
    <w:rsid w:val="00C35973"/>
    <w:rsid w:val="00C35A94"/>
    <w:rsid w:val="00C35B40"/>
    <w:rsid w:val="00C35C2D"/>
    <w:rsid w:val="00C35F24"/>
    <w:rsid w:val="00C362F6"/>
    <w:rsid w:val="00C36617"/>
    <w:rsid w:val="00C36806"/>
    <w:rsid w:val="00C36A90"/>
    <w:rsid w:val="00C36B8C"/>
    <w:rsid w:val="00C37183"/>
    <w:rsid w:val="00C37434"/>
    <w:rsid w:val="00C37581"/>
    <w:rsid w:val="00C37600"/>
    <w:rsid w:val="00C377E9"/>
    <w:rsid w:val="00C37825"/>
    <w:rsid w:val="00C3789C"/>
    <w:rsid w:val="00C379FE"/>
    <w:rsid w:val="00C37BF2"/>
    <w:rsid w:val="00C37D4E"/>
    <w:rsid w:val="00C37DE0"/>
    <w:rsid w:val="00C37ED0"/>
    <w:rsid w:val="00C37F15"/>
    <w:rsid w:val="00C37FF6"/>
    <w:rsid w:val="00C4015C"/>
    <w:rsid w:val="00C402B8"/>
    <w:rsid w:val="00C40446"/>
    <w:rsid w:val="00C406A5"/>
    <w:rsid w:val="00C406A6"/>
    <w:rsid w:val="00C408EF"/>
    <w:rsid w:val="00C409E9"/>
    <w:rsid w:val="00C40A75"/>
    <w:rsid w:val="00C40AEA"/>
    <w:rsid w:val="00C40C94"/>
    <w:rsid w:val="00C40D1F"/>
    <w:rsid w:val="00C40EAB"/>
    <w:rsid w:val="00C40F47"/>
    <w:rsid w:val="00C41183"/>
    <w:rsid w:val="00C4139C"/>
    <w:rsid w:val="00C41413"/>
    <w:rsid w:val="00C41418"/>
    <w:rsid w:val="00C4148A"/>
    <w:rsid w:val="00C4151D"/>
    <w:rsid w:val="00C415D5"/>
    <w:rsid w:val="00C4164B"/>
    <w:rsid w:val="00C4169D"/>
    <w:rsid w:val="00C416BB"/>
    <w:rsid w:val="00C41852"/>
    <w:rsid w:val="00C4197B"/>
    <w:rsid w:val="00C41A2B"/>
    <w:rsid w:val="00C41D2A"/>
    <w:rsid w:val="00C41DC5"/>
    <w:rsid w:val="00C41E42"/>
    <w:rsid w:val="00C41ED1"/>
    <w:rsid w:val="00C41F4D"/>
    <w:rsid w:val="00C42017"/>
    <w:rsid w:val="00C42240"/>
    <w:rsid w:val="00C4227B"/>
    <w:rsid w:val="00C422E8"/>
    <w:rsid w:val="00C42366"/>
    <w:rsid w:val="00C42523"/>
    <w:rsid w:val="00C4259B"/>
    <w:rsid w:val="00C4261B"/>
    <w:rsid w:val="00C4272D"/>
    <w:rsid w:val="00C429F8"/>
    <w:rsid w:val="00C42A17"/>
    <w:rsid w:val="00C42A30"/>
    <w:rsid w:val="00C42C45"/>
    <w:rsid w:val="00C42CFA"/>
    <w:rsid w:val="00C42DE2"/>
    <w:rsid w:val="00C42E0F"/>
    <w:rsid w:val="00C42FDD"/>
    <w:rsid w:val="00C430CE"/>
    <w:rsid w:val="00C431C0"/>
    <w:rsid w:val="00C431CB"/>
    <w:rsid w:val="00C4328A"/>
    <w:rsid w:val="00C432D6"/>
    <w:rsid w:val="00C43407"/>
    <w:rsid w:val="00C4349A"/>
    <w:rsid w:val="00C434AD"/>
    <w:rsid w:val="00C434F9"/>
    <w:rsid w:val="00C435BD"/>
    <w:rsid w:val="00C435F8"/>
    <w:rsid w:val="00C43678"/>
    <w:rsid w:val="00C43760"/>
    <w:rsid w:val="00C43A8A"/>
    <w:rsid w:val="00C43BBB"/>
    <w:rsid w:val="00C43FA6"/>
    <w:rsid w:val="00C442B8"/>
    <w:rsid w:val="00C44726"/>
    <w:rsid w:val="00C4479A"/>
    <w:rsid w:val="00C447AB"/>
    <w:rsid w:val="00C448DE"/>
    <w:rsid w:val="00C44ACE"/>
    <w:rsid w:val="00C44B51"/>
    <w:rsid w:val="00C44D18"/>
    <w:rsid w:val="00C44F55"/>
    <w:rsid w:val="00C450C5"/>
    <w:rsid w:val="00C456E6"/>
    <w:rsid w:val="00C45C22"/>
    <w:rsid w:val="00C45CB4"/>
    <w:rsid w:val="00C45F82"/>
    <w:rsid w:val="00C45FA8"/>
    <w:rsid w:val="00C46210"/>
    <w:rsid w:val="00C46337"/>
    <w:rsid w:val="00C463F5"/>
    <w:rsid w:val="00C466C0"/>
    <w:rsid w:val="00C46936"/>
    <w:rsid w:val="00C46AAB"/>
    <w:rsid w:val="00C472C9"/>
    <w:rsid w:val="00C4750E"/>
    <w:rsid w:val="00C4782D"/>
    <w:rsid w:val="00C479A3"/>
    <w:rsid w:val="00C47A0D"/>
    <w:rsid w:val="00C47A41"/>
    <w:rsid w:val="00C47B19"/>
    <w:rsid w:val="00C47B58"/>
    <w:rsid w:val="00C47BA8"/>
    <w:rsid w:val="00C47BD8"/>
    <w:rsid w:val="00C47C77"/>
    <w:rsid w:val="00C47C9D"/>
    <w:rsid w:val="00C47CD9"/>
    <w:rsid w:val="00C47CF3"/>
    <w:rsid w:val="00C47DA5"/>
    <w:rsid w:val="00C50085"/>
    <w:rsid w:val="00C50143"/>
    <w:rsid w:val="00C502E6"/>
    <w:rsid w:val="00C503FD"/>
    <w:rsid w:val="00C504DF"/>
    <w:rsid w:val="00C50551"/>
    <w:rsid w:val="00C5069F"/>
    <w:rsid w:val="00C506EB"/>
    <w:rsid w:val="00C50774"/>
    <w:rsid w:val="00C50927"/>
    <w:rsid w:val="00C509CD"/>
    <w:rsid w:val="00C50AC5"/>
    <w:rsid w:val="00C50BDF"/>
    <w:rsid w:val="00C50C65"/>
    <w:rsid w:val="00C50C82"/>
    <w:rsid w:val="00C50E75"/>
    <w:rsid w:val="00C50FEE"/>
    <w:rsid w:val="00C51049"/>
    <w:rsid w:val="00C5110F"/>
    <w:rsid w:val="00C5118F"/>
    <w:rsid w:val="00C5126C"/>
    <w:rsid w:val="00C5153A"/>
    <w:rsid w:val="00C51570"/>
    <w:rsid w:val="00C517A7"/>
    <w:rsid w:val="00C51C9B"/>
    <w:rsid w:val="00C51D1D"/>
    <w:rsid w:val="00C51E76"/>
    <w:rsid w:val="00C51EB3"/>
    <w:rsid w:val="00C51F52"/>
    <w:rsid w:val="00C52121"/>
    <w:rsid w:val="00C52754"/>
    <w:rsid w:val="00C52851"/>
    <w:rsid w:val="00C5291C"/>
    <w:rsid w:val="00C529BA"/>
    <w:rsid w:val="00C52DD6"/>
    <w:rsid w:val="00C52DDF"/>
    <w:rsid w:val="00C52FAA"/>
    <w:rsid w:val="00C53090"/>
    <w:rsid w:val="00C5314D"/>
    <w:rsid w:val="00C53194"/>
    <w:rsid w:val="00C534A8"/>
    <w:rsid w:val="00C534D3"/>
    <w:rsid w:val="00C53500"/>
    <w:rsid w:val="00C535BF"/>
    <w:rsid w:val="00C53652"/>
    <w:rsid w:val="00C53731"/>
    <w:rsid w:val="00C537FB"/>
    <w:rsid w:val="00C53871"/>
    <w:rsid w:val="00C53963"/>
    <w:rsid w:val="00C53B99"/>
    <w:rsid w:val="00C53C22"/>
    <w:rsid w:val="00C53D55"/>
    <w:rsid w:val="00C53DA5"/>
    <w:rsid w:val="00C54077"/>
    <w:rsid w:val="00C54187"/>
    <w:rsid w:val="00C54321"/>
    <w:rsid w:val="00C54370"/>
    <w:rsid w:val="00C543DE"/>
    <w:rsid w:val="00C547CF"/>
    <w:rsid w:val="00C548DD"/>
    <w:rsid w:val="00C54AF5"/>
    <w:rsid w:val="00C54B4E"/>
    <w:rsid w:val="00C54C9A"/>
    <w:rsid w:val="00C54CA3"/>
    <w:rsid w:val="00C54E52"/>
    <w:rsid w:val="00C5550A"/>
    <w:rsid w:val="00C55807"/>
    <w:rsid w:val="00C5586E"/>
    <w:rsid w:val="00C55B91"/>
    <w:rsid w:val="00C55C58"/>
    <w:rsid w:val="00C55C6A"/>
    <w:rsid w:val="00C55CF6"/>
    <w:rsid w:val="00C55D17"/>
    <w:rsid w:val="00C55D5B"/>
    <w:rsid w:val="00C55DEF"/>
    <w:rsid w:val="00C55E29"/>
    <w:rsid w:val="00C55F10"/>
    <w:rsid w:val="00C55FAC"/>
    <w:rsid w:val="00C55FEE"/>
    <w:rsid w:val="00C56054"/>
    <w:rsid w:val="00C5621C"/>
    <w:rsid w:val="00C563B9"/>
    <w:rsid w:val="00C565BE"/>
    <w:rsid w:val="00C566C3"/>
    <w:rsid w:val="00C56970"/>
    <w:rsid w:val="00C569A0"/>
    <w:rsid w:val="00C56A69"/>
    <w:rsid w:val="00C56B7C"/>
    <w:rsid w:val="00C56BF0"/>
    <w:rsid w:val="00C56FF4"/>
    <w:rsid w:val="00C570AC"/>
    <w:rsid w:val="00C5746F"/>
    <w:rsid w:val="00C575CF"/>
    <w:rsid w:val="00C576A1"/>
    <w:rsid w:val="00C577AD"/>
    <w:rsid w:val="00C577DB"/>
    <w:rsid w:val="00C577F1"/>
    <w:rsid w:val="00C57AEA"/>
    <w:rsid w:val="00C57B7A"/>
    <w:rsid w:val="00C57E06"/>
    <w:rsid w:val="00C57E09"/>
    <w:rsid w:val="00C57EBC"/>
    <w:rsid w:val="00C57F4D"/>
    <w:rsid w:val="00C57FF1"/>
    <w:rsid w:val="00C602B1"/>
    <w:rsid w:val="00C6036B"/>
    <w:rsid w:val="00C60380"/>
    <w:rsid w:val="00C60504"/>
    <w:rsid w:val="00C60587"/>
    <w:rsid w:val="00C60608"/>
    <w:rsid w:val="00C60889"/>
    <w:rsid w:val="00C6098A"/>
    <w:rsid w:val="00C6098B"/>
    <w:rsid w:val="00C60B16"/>
    <w:rsid w:val="00C60BDB"/>
    <w:rsid w:val="00C60C66"/>
    <w:rsid w:val="00C60E11"/>
    <w:rsid w:val="00C612E4"/>
    <w:rsid w:val="00C613F0"/>
    <w:rsid w:val="00C616E9"/>
    <w:rsid w:val="00C61B8C"/>
    <w:rsid w:val="00C61D48"/>
    <w:rsid w:val="00C61D87"/>
    <w:rsid w:val="00C61DBD"/>
    <w:rsid w:val="00C61E6C"/>
    <w:rsid w:val="00C62238"/>
    <w:rsid w:val="00C622B3"/>
    <w:rsid w:val="00C623AA"/>
    <w:rsid w:val="00C623AC"/>
    <w:rsid w:val="00C625A9"/>
    <w:rsid w:val="00C626A0"/>
    <w:rsid w:val="00C626EC"/>
    <w:rsid w:val="00C62A23"/>
    <w:rsid w:val="00C62A9E"/>
    <w:rsid w:val="00C62B8F"/>
    <w:rsid w:val="00C62D40"/>
    <w:rsid w:val="00C62ED5"/>
    <w:rsid w:val="00C62FB5"/>
    <w:rsid w:val="00C630E3"/>
    <w:rsid w:val="00C631B9"/>
    <w:rsid w:val="00C63322"/>
    <w:rsid w:val="00C634AC"/>
    <w:rsid w:val="00C63802"/>
    <w:rsid w:val="00C63857"/>
    <w:rsid w:val="00C63A95"/>
    <w:rsid w:val="00C63CA9"/>
    <w:rsid w:val="00C63EEC"/>
    <w:rsid w:val="00C640D3"/>
    <w:rsid w:val="00C6413B"/>
    <w:rsid w:val="00C64186"/>
    <w:rsid w:val="00C642D6"/>
    <w:rsid w:val="00C64534"/>
    <w:rsid w:val="00C6455D"/>
    <w:rsid w:val="00C6471C"/>
    <w:rsid w:val="00C647D8"/>
    <w:rsid w:val="00C6483C"/>
    <w:rsid w:val="00C649ED"/>
    <w:rsid w:val="00C64B44"/>
    <w:rsid w:val="00C64C34"/>
    <w:rsid w:val="00C64DC3"/>
    <w:rsid w:val="00C64ECC"/>
    <w:rsid w:val="00C64EE3"/>
    <w:rsid w:val="00C64FE5"/>
    <w:rsid w:val="00C64FEE"/>
    <w:rsid w:val="00C65024"/>
    <w:rsid w:val="00C6504B"/>
    <w:rsid w:val="00C650E0"/>
    <w:rsid w:val="00C651E4"/>
    <w:rsid w:val="00C653B0"/>
    <w:rsid w:val="00C65518"/>
    <w:rsid w:val="00C65646"/>
    <w:rsid w:val="00C65690"/>
    <w:rsid w:val="00C65895"/>
    <w:rsid w:val="00C65957"/>
    <w:rsid w:val="00C65CBD"/>
    <w:rsid w:val="00C65D21"/>
    <w:rsid w:val="00C65D70"/>
    <w:rsid w:val="00C65DD1"/>
    <w:rsid w:val="00C65DD3"/>
    <w:rsid w:val="00C65E7F"/>
    <w:rsid w:val="00C65EF8"/>
    <w:rsid w:val="00C65FC3"/>
    <w:rsid w:val="00C6610F"/>
    <w:rsid w:val="00C66319"/>
    <w:rsid w:val="00C665C6"/>
    <w:rsid w:val="00C66714"/>
    <w:rsid w:val="00C669B0"/>
    <w:rsid w:val="00C66A27"/>
    <w:rsid w:val="00C66AF7"/>
    <w:rsid w:val="00C66AF8"/>
    <w:rsid w:val="00C66BFA"/>
    <w:rsid w:val="00C66D3B"/>
    <w:rsid w:val="00C66E6B"/>
    <w:rsid w:val="00C66FD6"/>
    <w:rsid w:val="00C672FB"/>
    <w:rsid w:val="00C675BB"/>
    <w:rsid w:val="00C67A2F"/>
    <w:rsid w:val="00C67EFD"/>
    <w:rsid w:val="00C67FC3"/>
    <w:rsid w:val="00C70020"/>
    <w:rsid w:val="00C700FA"/>
    <w:rsid w:val="00C70122"/>
    <w:rsid w:val="00C7043F"/>
    <w:rsid w:val="00C70533"/>
    <w:rsid w:val="00C70623"/>
    <w:rsid w:val="00C706D5"/>
    <w:rsid w:val="00C7085D"/>
    <w:rsid w:val="00C70979"/>
    <w:rsid w:val="00C70A1E"/>
    <w:rsid w:val="00C70A50"/>
    <w:rsid w:val="00C70B5B"/>
    <w:rsid w:val="00C70B75"/>
    <w:rsid w:val="00C70C29"/>
    <w:rsid w:val="00C70C38"/>
    <w:rsid w:val="00C70E9E"/>
    <w:rsid w:val="00C7111A"/>
    <w:rsid w:val="00C71204"/>
    <w:rsid w:val="00C71456"/>
    <w:rsid w:val="00C715B6"/>
    <w:rsid w:val="00C716CB"/>
    <w:rsid w:val="00C71747"/>
    <w:rsid w:val="00C718E8"/>
    <w:rsid w:val="00C71929"/>
    <w:rsid w:val="00C7197E"/>
    <w:rsid w:val="00C71BAC"/>
    <w:rsid w:val="00C71C87"/>
    <w:rsid w:val="00C71CC8"/>
    <w:rsid w:val="00C71CF1"/>
    <w:rsid w:val="00C71D12"/>
    <w:rsid w:val="00C72124"/>
    <w:rsid w:val="00C7236C"/>
    <w:rsid w:val="00C72565"/>
    <w:rsid w:val="00C72856"/>
    <w:rsid w:val="00C72D32"/>
    <w:rsid w:val="00C72D5F"/>
    <w:rsid w:val="00C730C0"/>
    <w:rsid w:val="00C731C7"/>
    <w:rsid w:val="00C731D0"/>
    <w:rsid w:val="00C731F4"/>
    <w:rsid w:val="00C73274"/>
    <w:rsid w:val="00C7356F"/>
    <w:rsid w:val="00C7359A"/>
    <w:rsid w:val="00C7360E"/>
    <w:rsid w:val="00C7376B"/>
    <w:rsid w:val="00C73AD6"/>
    <w:rsid w:val="00C73AFE"/>
    <w:rsid w:val="00C73C39"/>
    <w:rsid w:val="00C73C5B"/>
    <w:rsid w:val="00C73FBD"/>
    <w:rsid w:val="00C73FFE"/>
    <w:rsid w:val="00C74038"/>
    <w:rsid w:val="00C74049"/>
    <w:rsid w:val="00C741C3"/>
    <w:rsid w:val="00C7423D"/>
    <w:rsid w:val="00C74348"/>
    <w:rsid w:val="00C743BC"/>
    <w:rsid w:val="00C744E2"/>
    <w:rsid w:val="00C7463F"/>
    <w:rsid w:val="00C747D9"/>
    <w:rsid w:val="00C7527C"/>
    <w:rsid w:val="00C75287"/>
    <w:rsid w:val="00C754A8"/>
    <w:rsid w:val="00C7554E"/>
    <w:rsid w:val="00C75751"/>
    <w:rsid w:val="00C75850"/>
    <w:rsid w:val="00C758C3"/>
    <w:rsid w:val="00C758E5"/>
    <w:rsid w:val="00C75A94"/>
    <w:rsid w:val="00C75CD0"/>
    <w:rsid w:val="00C75D5E"/>
    <w:rsid w:val="00C75EE2"/>
    <w:rsid w:val="00C75FA6"/>
    <w:rsid w:val="00C7628A"/>
    <w:rsid w:val="00C765A5"/>
    <w:rsid w:val="00C76809"/>
    <w:rsid w:val="00C7689A"/>
    <w:rsid w:val="00C76A52"/>
    <w:rsid w:val="00C76CD5"/>
    <w:rsid w:val="00C76DB6"/>
    <w:rsid w:val="00C76E82"/>
    <w:rsid w:val="00C76F86"/>
    <w:rsid w:val="00C771AE"/>
    <w:rsid w:val="00C771D6"/>
    <w:rsid w:val="00C77888"/>
    <w:rsid w:val="00C778A2"/>
    <w:rsid w:val="00C778E9"/>
    <w:rsid w:val="00C7798E"/>
    <w:rsid w:val="00C77CE2"/>
    <w:rsid w:val="00C77ED8"/>
    <w:rsid w:val="00C804E3"/>
    <w:rsid w:val="00C80525"/>
    <w:rsid w:val="00C8064A"/>
    <w:rsid w:val="00C80764"/>
    <w:rsid w:val="00C807D5"/>
    <w:rsid w:val="00C8086A"/>
    <w:rsid w:val="00C80A48"/>
    <w:rsid w:val="00C80AEF"/>
    <w:rsid w:val="00C80C29"/>
    <w:rsid w:val="00C80E13"/>
    <w:rsid w:val="00C8103C"/>
    <w:rsid w:val="00C81057"/>
    <w:rsid w:val="00C81196"/>
    <w:rsid w:val="00C81429"/>
    <w:rsid w:val="00C8148F"/>
    <w:rsid w:val="00C816D3"/>
    <w:rsid w:val="00C818C9"/>
    <w:rsid w:val="00C81978"/>
    <w:rsid w:val="00C81ABA"/>
    <w:rsid w:val="00C81D9D"/>
    <w:rsid w:val="00C8205C"/>
    <w:rsid w:val="00C82096"/>
    <w:rsid w:val="00C822E6"/>
    <w:rsid w:val="00C824A2"/>
    <w:rsid w:val="00C8296C"/>
    <w:rsid w:val="00C82D8A"/>
    <w:rsid w:val="00C82E68"/>
    <w:rsid w:val="00C82E70"/>
    <w:rsid w:val="00C82F02"/>
    <w:rsid w:val="00C83193"/>
    <w:rsid w:val="00C8329C"/>
    <w:rsid w:val="00C8330D"/>
    <w:rsid w:val="00C83386"/>
    <w:rsid w:val="00C83681"/>
    <w:rsid w:val="00C836B4"/>
    <w:rsid w:val="00C83899"/>
    <w:rsid w:val="00C83913"/>
    <w:rsid w:val="00C839E3"/>
    <w:rsid w:val="00C83B8E"/>
    <w:rsid w:val="00C83F73"/>
    <w:rsid w:val="00C83FAF"/>
    <w:rsid w:val="00C83FFB"/>
    <w:rsid w:val="00C8400F"/>
    <w:rsid w:val="00C8423C"/>
    <w:rsid w:val="00C8431C"/>
    <w:rsid w:val="00C843B5"/>
    <w:rsid w:val="00C8447E"/>
    <w:rsid w:val="00C844AB"/>
    <w:rsid w:val="00C8458A"/>
    <w:rsid w:val="00C84B70"/>
    <w:rsid w:val="00C84CAC"/>
    <w:rsid w:val="00C84CE7"/>
    <w:rsid w:val="00C84F74"/>
    <w:rsid w:val="00C84FFA"/>
    <w:rsid w:val="00C85130"/>
    <w:rsid w:val="00C8539F"/>
    <w:rsid w:val="00C85694"/>
    <w:rsid w:val="00C857A1"/>
    <w:rsid w:val="00C85849"/>
    <w:rsid w:val="00C85926"/>
    <w:rsid w:val="00C85ADB"/>
    <w:rsid w:val="00C85DC6"/>
    <w:rsid w:val="00C85E0A"/>
    <w:rsid w:val="00C85E40"/>
    <w:rsid w:val="00C8601C"/>
    <w:rsid w:val="00C862DE"/>
    <w:rsid w:val="00C86517"/>
    <w:rsid w:val="00C86602"/>
    <w:rsid w:val="00C86712"/>
    <w:rsid w:val="00C867A5"/>
    <w:rsid w:val="00C867EB"/>
    <w:rsid w:val="00C86A7C"/>
    <w:rsid w:val="00C86DAA"/>
    <w:rsid w:val="00C86F38"/>
    <w:rsid w:val="00C86FBE"/>
    <w:rsid w:val="00C87621"/>
    <w:rsid w:val="00C87630"/>
    <w:rsid w:val="00C87669"/>
    <w:rsid w:val="00C87A53"/>
    <w:rsid w:val="00C87A68"/>
    <w:rsid w:val="00C87A74"/>
    <w:rsid w:val="00C87AF0"/>
    <w:rsid w:val="00C87B0E"/>
    <w:rsid w:val="00C87B74"/>
    <w:rsid w:val="00C87BED"/>
    <w:rsid w:val="00C87CCC"/>
    <w:rsid w:val="00C9025C"/>
    <w:rsid w:val="00C90375"/>
    <w:rsid w:val="00C905A7"/>
    <w:rsid w:val="00C9063B"/>
    <w:rsid w:val="00C90646"/>
    <w:rsid w:val="00C90698"/>
    <w:rsid w:val="00C90802"/>
    <w:rsid w:val="00C90821"/>
    <w:rsid w:val="00C90B38"/>
    <w:rsid w:val="00C90D78"/>
    <w:rsid w:val="00C90D99"/>
    <w:rsid w:val="00C90DB4"/>
    <w:rsid w:val="00C90ED7"/>
    <w:rsid w:val="00C91079"/>
    <w:rsid w:val="00C91231"/>
    <w:rsid w:val="00C91313"/>
    <w:rsid w:val="00C91535"/>
    <w:rsid w:val="00C91636"/>
    <w:rsid w:val="00C916B4"/>
    <w:rsid w:val="00C919BF"/>
    <w:rsid w:val="00C91AD1"/>
    <w:rsid w:val="00C91AE8"/>
    <w:rsid w:val="00C91B7F"/>
    <w:rsid w:val="00C91B88"/>
    <w:rsid w:val="00C91D35"/>
    <w:rsid w:val="00C91E74"/>
    <w:rsid w:val="00C9205E"/>
    <w:rsid w:val="00C92127"/>
    <w:rsid w:val="00C9228C"/>
    <w:rsid w:val="00C9230D"/>
    <w:rsid w:val="00C924FE"/>
    <w:rsid w:val="00C9255D"/>
    <w:rsid w:val="00C925B5"/>
    <w:rsid w:val="00C92699"/>
    <w:rsid w:val="00C92775"/>
    <w:rsid w:val="00C9280E"/>
    <w:rsid w:val="00C92995"/>
    <w:rsid w:val="00C92A0E"/>
    <w:rsid w:val="00C92C81"/>
    <w:rsid w:val="00C92CA5"/>
    <w:rsid w:val="00C92CCA"/>
    <w:rsid w:val="00C92CFF"/>
    <w:rsid w:val="00C930C3"/>
    <w:rsid w:val="00C93103"/>
    <w:rsid w:val="00C931E1"/>
    <w:rsid w:val="00C93251"/>
    <w:rsid w:val="00C9330C"/>
    <w:rsid w:val="00C9335B"/>
    <w:rsid w:val="00C933E9"/>
    <w:rsid w:val="00C93460"/>
    <w:rsid w:val="00C9364C"/>
    <w:rsid w:val="00C9379C"/>
    <w:rsid w:val="00C937BD"/>
    <w:rsid w:val="00C93B70"/>
    <w:rsid w:val="00C94083"/>
    <w:rsid w:val="00C940F7"/>
    <w:rsid w:val="00C943AA"/>
    <w:rsid w:val="00C94559"/>
    <w:rsid w:val="00C94564"/>
    <w:rsid w:val="00C945AB"/>
    <w:rsid w:val="00C945B5"/>
    <w:rsid w:val="00C946F1"/>
    <w:rsid w:val="00C947F4"/>
    <w:rsid w:val="00C9499C"/>
    <w:rsid w:val="00C94B48"/>
    <w:rsid w:val="00C94BFF"/>
    <w:rsid w:val="00C94FC1"/>
    <w:rsid w:val="00C95009"/>
    <w:rsid w:val="00C95228"/>
    <w:rsid w:val="00C952F6"/>
    <w:rsid w:val="00C95373"/>
    <w:rsid w:val="00C95463"/>
    <w:rsid w:val="00C954C6"/>
    <w:rsid w:val="00C9569B"/>
    <w:rsid w:val="00C9575A"/>
    <w:rsid w:val="00C9597E"/>
    <w:rsid w:val="00C95A00"/>
    <w:rsid w:val="00C95BF9"/>
    <w:rsid w:val="00C95F60"/>
    <w:rsid w:val="00C9608D"/>
    <w:rsid w:val="00C960C3"/>
    <w:rsid w:val="00C9625E"/>
    <w:rsid w:val="00C962B7"/>
    <w:rsid w:val="00C96493"/>
    <w:rsid w:val="00C96622"/>
    <w:rsid w:val="00C967FE"/>
    <w:rsid w:val="00C96913"/>
    <w:rsid w:val="00C96916"/>
    <w:rsid w:val="00C9699A"/>
    <w:rsid w:val="00C96B45"/>
    <w:rsid w:val="00C96DB0"/>
    <w:rsid w:val="00C96DC4"/>
    <w:rsid w:val="00C9709B"/>
    <w:rsid w:val="00C97227"/>
    <w:rsid w:val="00C97480"/>
    <w:rsid w:val="00C97771"/>
    <w:rsid w:val="00C97876"/>
    <w:rsid w:val="00C97A20"/>
    <w:rsid w:val="00C97C48"/>
    <w:rsid w:val="00C97D35"/>
    <w:rsid w:val="00C97D37"/>
    <w:rsid w:val="00C97EBC"/>
    <w:rsid w:val="00CA026C"/>
    <w:rsid w:val="00CA0356"/>
    <w:rsid w:val="00CA0476"/>
    <w:rsid w:val="00CA06AD"/>
    <w:rsid w:val="00CA095A"/>
    <w:rsid w:val="00CA0D80"/>
    <w:rsid w:val="00CA0F11"/>
    <w:rsid w:val="00CA0F90"/>
    <w:rsid w:val="00CA1066"/>
    <w:rsid w:val="00CA1379"/>
    <w:rsid w:val="00CA157E"/>
    <w:rsid w:val="00CA1961"/>
    <w:rsid w:val="00CA1AB2"/>
    <w:rsid w:val="00CA1AC6"/>
    <w:rsid w:val="00CA1B79"/>
    <w:rsid w:val="00CA1BEF"/>
    <w:rsid w:val="00CA1FA1"/>
    <w:rsid w:val="00CA201D"/>
    <w:rsid w:val="00CA23AB"/>
    <w:rsid w:val="00CA2460"/>
    <w:rsid w:val="00CA2626"/>
    <w:rsid w:val="00CA269A"/>
    <w:rsid w:val="00CA26AA"/>
    <w:rsid w:val="00CA2767"/>
    <w:rsid w:val="00CA2939"/>
    <w:rsid w:val="00CA2B28"/>
    <w:rsid w:val="00CA2DB0"/>
    <w:rsid w:val="00CA2DFD"/>
    <w:rsid w:val="00CA2F9A"/>
    <w:rsid w:val="00CA32C5"/>
    <w:rsid w:val="00CA32DE"/>
    <w:rsid w:val="00CA32EE"/>
    <w:rsid w:val="00CA3402"/>
    <w:rsid w:val="00CA3415"/>
    <w:rsid w:val="00CA35B3"/>
    <w:rsid w:val="00CA35C1"/>
    <w:rsid w:val="00CA36C8"/>
    <w:rsid w:val="00CA3F5C"/>
    <w:rsid w:val="00CA4008"/>
    <w:rsid w:val="00CA4245"/>
    <w:rsid w:val="00CA431A"/>
    <w:rsid w:val="00CA4569"/>
    <w:rsid w:val="00CA4763"/>
    <w:rsid w:val="00CA4885"/>
    <w:rsid w:val="00CA4BC8"/>
    <w:rsid w:val="00CA4DF6"/>
    <w:rsid w:val="00CA4E77"/>
    <w:rsid w:val="00CA4F93"/>
    <w:rsid w:val="00CA4FB5"/>
    <w:rsid w:val="00CA5011"/>
    <w:rsid w:val="00CA5060"/>
    <w:rsid w:val="00CA5224"/>
    <w:rsid w:val="00CA5489"/>
    <w:rsid w:val="00CA57F2"/>
    <w:rsid w:val="00CA5914"/>
    <w:rsid w:val="00CA5BFC"/>
    <w:rsid w:val="00CA5CC0"/>
    <w:rsid w:val="00CA5DAA"/>
    <w:rsid w:val="00CA5E2D"/>
    <w:rsid w:val="00CA5F9D"/>
    <w:rsid w:val="00CA603B"/>
    <w:rsid w:val="00CA60AF"/>
    <w:rsid w:val="00CA60F0"/>
    <w:rsid w:val="00CA6294"/>
    <w:rsid w:val="00CA6358"/>
    <w:rsid w:val="00CA63D6"/>
    <w:rsid w:val="00CA65D2"/>
    <w:rsid w:val="00CA66EB"/>
    <w:rsid w:val="00CA68BF"/>
    <w:rsid w:val="00CA68D7"/>
    <w:rsid w:val="00CA6CC1"/>
    <w:rsid w:val="00CA6CD0"/>
    <w:rsid w:val="00CA6DDD"/>
    <w:rsid w:val="00CA6E8E"/>
    <w:rsid w:val="00CA6F84"/>
    <w:rsid w:val="00CA7133"/>
    <w:rsid w:val="00CA7722"/>
    <w:rsid w:val="00CA77AD"/>
    <w:rsid w:val="00CA7AE7"/>
    <w:rsid w:val="00CA7C33"/>
    <w:rsid w:val="00CA7C3C"/>
    <w:rsid w:val="00CA7D3D"/>
    <w:rsid w:val="00CB0040"/>
    <w:rsid w:val="00CB015D"/>
    <w:rsid w:val="00CB037D"/>
    <w:rsid w:val="00CB0396"/>
    <w:rsid w:val="00CB0547"/>
    <w:rsid w:val="00CB05D5"/>
    <w:rsid w:val="00CB063F"/>
    <w:rsid w:val="00CB084C"/>
    <w:rsid w:val="00CB0A7C"/>
    <w:rsid w:val="00CB0BCA"/>
    <w:rsid w:val="00CB0E62"/>
    <w:rsid w:val="00CB1122"/>
    <w:rsid w:val="00CB1158"/>
    <w:rsid w:val="00CB1425"/>
    <w:rsid w:val="00CB16D9"/>
    <w:rsid w:val="00CB1A8E"/>
    <w:rsid w:val="00CB1D02"/>
    <w:rsid w:val="00CB205D"/>
    <w:rsid w:val="00CB20A7"/>
    <w:rsid w:val="00CB212A"/>
    <w:rsid w:val="00CB2223"/>
    <w:rsid w:val="00CB2250"/>
    <w:rsid w:val="00CB2348"/>
    <w:rsid w:val="00CB23D6"/>
    <w:rsid w:val="00CB2550"/>
    <w:rsid w:val="00CB25BF"/>
    <w:rsid w:val="00CB260D"/>
    <w:rsid w:val="00CB273F"/>
    <w:rsid w:val="00CB2847"/>
    <w:rsid w:val="00CB2850"/>
    <w:rsid w:val="00CB285E"/>
    <w:rsid w:val="00CB2981"/>
    <w:rsid w:val="00CB2AA6"/>
    <w:rsid w:val="00CB2F88"/>
    <w:rsid w:val="00CB3034"/>
    <w:rsid w:val="00CB31F6"/>
    <w:rsid w:val="00CB323F"/>
    <w:rsid w:val="00CB33AE"/>
    <w:rsid w:val="00CB3435"/>
    <w:rsid w:val="00CB34B6"/>
    <w:rsid w:val="00CB34F0"/>
    <w:rsid w:val="00CB359C"/>
    <w:rsid w:val="00CB35C6"/>
    <w:rsid w:val="00CB35F1"/>
    <w:rsid w:val="00CB3780"/>
    <w:rsid w:val="00CB3803"/>
    <w:rsid w:val="00CB39DF"/>
    <w:rsid w:val="00CB3EE1"/>
    <w:rsid w:val="00CB3F14"/>
    <w:rsid w:val="00CB3F97"/>
    <w:rsid w:val="00CB4167"/>
    <w:rsid w:val="00CB4366"/>
    <w:rsid w:val="00CB4618"/>
    <w:rsid w:val="00CB474C"/>
    <w:rsid w:val="00CB47B2"/>
    <w:rsid w:val="00CB48CB"/>
    <w:rsid w:val="00CB48D0"/>
    <w:rsid w:val="00CB4940"/>
    <w:rsid w:val="00CB4964"/>
    <w:rsid w:val="00CB4A73"/>
    <w:rsid w:val="00CB4B60"/>
    <w:rsid w:val="00CB4F98"/>
    <w:rsid w:val="00CB5467"/>
    <w:rsid w:val="00CB54C0"/>
    <w:rsid w:val="00CB558E"/>
    <w:rsid w:val="00CB55E1"/>
    <w:rsid w:val="00CB56EE"/>
    <w:rsid w:val="00CB5927"/>
    <w:rsid w:val="00CB5F51"/>
    <w:rsid w:val="00CB5FDA"/>
    <w:rsid w:val="00CB610E"/>
    <w:rsid w:val="00CB6134"/>
    <w:rsid w:val="00CB6191"/>
    <w:rsid w:val="00CB61E0"/>
    <w:rsid w:val="00CB625B"/>
    <w:rsid w:val="00CB632A"/>
    <w:rsid w:val="00CB6348"/>
    <w:rsid w:val="00CB643C"/>
    <w:rsid w:val="00CB6842"/>
    <w:rsid w:val="00CB6A60"/>
    <w:rsid w:val="00CB6C91"/>
    <w:rsid w:val="00CB6DAF"/>
    <w:rsid w:val="00CB6E8D"/>
    <w:rsid w:val="00CB6EDA"/>
    <w:rsid w:val="00CB7295"/>
    <w:rsid w:val="00CB72F4"/>
    <w:rsid w:val="00CB739F"/>
    <w:rsid w:val="00CB7422"/>
    <w:rsid w:val="00CB77F4"/>
    <w:rsid w:val="00CB783E"/>
    <w:rsid w:val="00CB794B"/>
    <w:rsid w:val="00CB7A63"/>
    <w:rsid w:val="00CB7EAD"/>
    <w:rsid w:val="00CC00F2"/>
    <w:rsid w:val="00CC023A"/>
    <w:rsid w:val="00CC0379"/>
    <w:rsid w:val="00CC0536"/>
    <w:rsid w:val="00CC0540"/>
    <w:rsid w:val="00CC05B1"/>
    <w:rsid w:val="00CC05DE"/>
    <w:rsid w:val="00CC05F3"/>
    <w:rsid w:val="00CC071C"/>
    <w:rsid w:val="00CC0873"/>
    <w:rsid w:val="00CC0B4F"/>
    <w:rsid w:val="00CC0BA7"/>
    <w:rsid w:val="00CC0D0E"/>
    <w:rsid w:val="00CC0D87"/>
    <w:rsid w:val="00CC0E42"/>
    <w:rsid w:val="00CC0ED9"/>
    <w:rsid w:val="00CC0F29"/>
    <w:rsid w:val="00CC0F66"/>
    <w:rsid w:val="00CC1035"/>
    <w:rsid w:val="00CC11C2"/>
    <w:rsid w:val="00CC15A7"/>
    <w:rsid w:val="00CC15AA"/>
    <w:rsid w:val="00CC19EF"/>
    <w:rsid w:val="00CC1A2A"/>
    <w:rsid w:val="00CC1AF0"/>
    <w:rsid w:val="00CC1B12"/>
    <w:rsid w:val="00CC1BFE"/>
    <w:rsid w:val="00CC1C9F"/>
    <w:rsid w:val="00CC1D10"/>
    <w:rsid w:val="00CC1F69"/>
    <w:rsid w:val="00CC1FC0"/>
    <w:rsid w:val="00CC2079"/>
    <w:rsid w:val="00CC2187"/>
    <w:rsid w:val="00CC2316"/>
    <w:rsid w:val="00CC24DC"/>
    <w:rsid w:val="00CC252B"/>
    <w:rsid w:val="00CC2612"/>
    <w:rsid w:val="00CC29CD"/>
    <w:rsid w:val="00CC2D42"/>
    <w:rsid w:val="00CC2F31"/>
    <w:rsid w:val="00CC330F"/>
    <w:rsid w:val="00CC343F"/>
    <w:rsid w:val="00CC36D8"/>
    <w:rsid w:val="00CC373D"/>
    <w:rsid w:val="00CC3843"/>
    <w:rsid w:val="00CC3A6D"/>
    <w:rsid w:val="00CC3B4A"/>
    <w:rsid w:val="00CC3B5F"/>
    <w:rsid w:val="00CC3DCE"/>
    <w:rsid w:val="00CC3E0B"/>
    <w:rsid w:val="00CC3F13"/>
    <w:rsid w:val="00CC439E"/>
    <w:rsid w:val="00CC45CA"/>
    <w:rsid w:val="00CC45E5"/>
    <w:rsid w:val="00CC48F5"/>
    <w:rsid w:val="00CC4AF8"/>
    <w:rsid w:val="00CC4B4D"/>
    <w:rsid w:val="00CC4BD4"/>
    <w:rsid w:val="00CC4D67"/>
    <w:rsid w:val="00CC4DB8"/>
    <w:rsid w:val="00CC4EC1"/>
    <w:rsid w:val="00CC5007"/>
    <w:rsid w:val="00CC5099"/>
    <w:rsid w:val="00CC5257"/>
    <w:rsid w:val="00CC53D4"/>
    <w:rsid w:val="00CC54C0"/>
    <w:rsid w:val="00CC5576"/>
    <w:rsid w:val="00CC55B6"/>
    <w:rsid w:val="00CC56E7"/>
    <w:rsid w:val="00CC59B8"/>
    <w:rsid w:val="00CC59DB"/>
    <w:rsid w:val="00CC5B75"/>
    <w:rsid w:val="00CC5CA4"/>
    <w:rsid w:val="00CC5D3D"/>
    <w:rsid w:val="00CC5D56"/>
    <w:rsid w:val="00CC5E12"/>
    <w:rsid w:val="00CC5F31"/>
    <w:rsid w:val="00CC61BE"/>
    <w:rsid w:val="00CC61FA"/>
    <w:rsid w:val="00CC6268"/>
    <w:rsid w:val="00CC6287"/>
    <w:rsid w:val="00CC6294"/>
    <w:rsid w:val="00CC6390"/>
    <w:rsid w:val="00CC6462"/>
    <w:rsid w:val="00CC66E3"/>
    <w:rsid w:val="00CC66E5"/>
    <w:rsid w:val="00CC6760"/>
    <w:rsid w:val="00CC6769"/>
    <w:rsid w:val="00CC6932"/>
    <w:rsid w:val="00CC6971"/>
    <w:rsid w:val="00CC6AED"/>
    <w:rsid w:val="00CC6B0E"/>
    <w:rsid w:val="00CC6B93"/>
    <w:rsid w:val="00CC6C78"/>
    <w:rsid w:val="00CC6E3A"/>
    <w:rsid w:val="00CC7107"/>
    <w:rsid w:val="00CC7176"/>
    <w:rsid w:val="00CC722C"/>
    <w:rsid w:val="00CC72B9"/>
    <w:rsid w:val="00CC72C6"/>
    <w:rsid w:val="00CC7485"/>
    <w:rsid w:val="00CC74A7"/>
    <w:rsid w:val="00CC75B8"/>
    <w:rsid w:val="00CC75CF"/>
    <w:rsid w:val="00CC7683"/>
    <w:rsid w:val="00CC7806"/>
    <w:rsid w:val="00CC784E"/>
    <w:rsid w:val="00CC7871"/>
    <w:rsid w:val="00CC7881"/>
    <w:rsid w:val="00CC78AA"/>
    <w:rsid w:val="00CC7B85"/>
    <w:rsid w:val="00CC7BE4"/>
    <w:rsid w:val="00CC7E09"/>
    <w:rsid w:val="00CC7E5C"/>
    <w:rsid w:val="00CD0271"/>
    <w:rsid w:val="00CD071B"/>
    <w:rsid w:val="00CD078E"/>
    <w:rsid w:val="00CD0C2E"/>
    <w:rsid w:val="00CD0CD1"/>
    <w:rsid w:val="00CD0DD8"/>
    <w:rsid w:val="00CD0E00"/>
    <w:rsid w:val="00CD0E53"/>
    <w:rsid w:val="00CD0E7C"/>
    <w:rsid w:val="00CD0EF3"/>
    <w:rsid w:val="00CD107E"/>
    <w:rsid w:val="00CD1482"/>
    <w:rsid w:val="00CD14DD"/>
    <w:rsid w:val="00CD1880"/>
    <w:rsid w:val="00CD1A7A"/>
    <w:rsid w:val="00CD1DA4"/>
    <w:rsid w:val="00CD1DBE"/>
    <w:rsid w:val="00CD1F05"/>
    <w:rsid w:val="00CD1F71"/>
    <w:rsid w:val="00CD202D"/>
    <w:rsid w:val="00CD23F1"/>
    <w:rsid w:val="00CD259B"/>
    <w:rsid w:val="00CD2635"/>
    <w:rsid w:val="00CD26A0"/>
    <w:rsid w:val="00CD2863"/>
    <w:rsid w:val="00CD2D0A"/>
    <w:rsid w:val="00CD2D40"/>
    <w:rsid w:val="00CD2E27"/>
    <w:rsid w:val="00CD301D"/>
    <w:rsid w:val="00CD32F6"/>
    <w:rsid w:val="00CD35D6"/>
    <w:rsid w:val="00CD3724"/>
    <w:rsid w:val="00CD38A0"/>
    <w:rsid w:val="00CD38FF"/>
    <w:rsid w:val="00CD39BF"/>
    <w:rsid w:val="00CD3BD0"/>
    <w:rsid w:val="00CD3ED0"/>
    <w:rsid w:val="00CD3F9E"/>
    <w:rsid w:val="00CD3FD6"/>
    <w:rsid w:val="00CD4189"/>
    <w:rsid w:val="00CD4406"/>
    <w:rsid w:val="00CD4773"/>
    <w:rsid w:val="00CD4779"/>
    <w:rsid w:val="00CD4958"/>
    <w:rsid w:val="00CD4986"/>
    <w:rsid w:val="00CD4BF0"/>
    <w:rsid w:val="00CD4D55"/>
    <w:rsid w:val="00CD4D68"/>
    <w:rsid w:val="00CD4E4E"/>
    <w:rsid w:val="00CD4F17"/>
    <w:rsid w:val="00CD5388"/>
    <w:rsid w:val="00CD53F2"/>
    <w:rsid w:val="00CD5557"/>
    <w:rsid w:val="00CD56F1"/>
    <w:rsid w:val="00CD58FF"/>
    <w:rsid w:val="00CD5AAD"/>
    <w:rsid w:val="00CD5B0B"/>
    <w:rsid w:val="00CD5B69"/>
    <w:rsid w:val="00CD5D9F"/>
    <w:rsid w:val="00CD5DE1"/>
    <w:rsid w:val="00CD5E6C"/>
    <w:rsid w:val="00CD5F9A"/>
    <w:rsid w:val="00CD6033"/>
    <w:rsid w:val="00CD6088"/>
    <w:rsid w:val="00CD60A6"/>
    <w:rsid w:val="00CD639A"/>
    <w:rsid w:val="00CD6475"/>
    <w:rsid w:val="00CD66AF"/>
    <w:rsid w:val="00CD6AA8"/>
    <w:rsid w:val="00CD6DBD"/>
    <w:rsid w:val="00CD731D"/>
    <w:rsid w:val="00CD731E"/>
    <w:rsid w:val="00CD76A7"/>
    <w:rsid w:val="00CD77C7"/>
    <w:rsid w:val="00CD7874"/>
    <w:rsid w:val="00CD78CE"/>
    <w:rsid w:val="00CD7CEA"/>
    <w:rsid w:val="00CD7E23"/>
    <w:rsid w:val="00CD7EAA"/>
    <w:rsid w:val="00CE03A0"/>
    <w:rsid w:val="00CE03B1"/>
    <w:rsid w:val="00CE0676"/>
    <w:rsid w:val="00CE085A"/>
    <w:rsid w:val="00CE0873"/>
    <w:rsid w:val="00CE0A5F"/>
    <w:rsid w:val="00CE0AC4"/>
    <w:rsid w:val="00CE0AC8"/>
    <w:rsid w:val="00CE0ACE"/>
    <w:rsid w:val="00CE0AD1"/>
    <w:rsid w:val="00CE0E2C"/>
    <w:rsid w:val="00CE1094"/>
    <w:rsid w:val="00CE1095"/>
    <w:rsid w:val="00CE119B"/>
    <w:rsid w:val="00CE1222"/>
    <w:rsid w:val="00CE124A"/>
    <w:rsid w:val="00CE1252"/>
    <w:rsid w:val="00CE129C"/>
    <w:rsid w:val="00CE1338"/>
    <w:rsid w:val="00CE13CB"/>
    <w:rsid w:val="00CE14FB"/>
    <w:rsid w:val="00CE1616"/>
    <w:rsid w:val="00CE16ED"/>
    <w:rsid w:val="00CE1A8F"/>
    <w:rsid w:val="00CE1B67"/>
    <w:rsid w:val="00CE1CD9"/>
    <w:rsid w:val="00CE1DF4"/>
    <w:rsid w:val="00CE1F31"/>
    <w:rsid w:val="00CE1F6B"/>
    <w:rsid w:val="00CE2076"/>
    <w:rsid w:val="00CE2240"/>
    <w:rsid w:val="00CE23E8"/>
    <w:rsid w:val="00CE24D1"/>
    <w:rsid w:val="00CE26C1"/>
    <w:rsid w:val="00CE2B50"/>
    <w:rsid w:val="00CE2CD6"/>
    <w:rsid w:val="00CE2F58"/>
    <w:rsid w:val="00CE2FB3"/>
    <w:rsid w:val="00CE2FB4"/>
    <w:rsid w:val="00CE2FD4"/>
    <w:rsid w:val="00CE30C7"/>
    <w:rsid w:val="00CE325B"/>
    <w:rsid w:val="00CE32F9"/>
    <w:rsid w:val="00CE3433"/>
    <w:rsid w:val="00CE3464"/>
    <w:rsid w:val="00CE3A0C"/>
    <w:rsid w:val="00CE3B40"/>
    <w:rsid w:val="00CE3B43"/>
    <w:rsid w:val="00CE3B5E"/>
    <w:rsid w:val="00CE3BF1"/>
    <w:rsid w:val="00CE3E98"/>
    <w:rsid w:val="00CE4610"/>
    <w:rsid w:val="00CE474B"/>
    <w:rsid w:val="00CE4859"/>
    <w:rsid w:val="00CE4A0E"/>
    <w:rsid w:val="00CE4BDE"/>
    <w:rsid w:val="00CE4EA2"/>
    <w:rsid w:val="00CE5100"/>
    <w:rsid w:val="00CE5207"/>
    <w:rsid w:val="00CE535D"/>
    <w:rsid w:val="00CE53C2"/>
    <w:rsid w:val="00CE5478"/>
    <w:rsid w:val="00CE583D"/>
    <w:rsid w:val="00CE58B0"/>
    <w:rsid w:val="00CE5BD9"/>
    <w:rsid w:val="00CE5C8E"/>
    <w:rsid w:val="00CE5CCB"/>
    <w:rsid w:val="00CE5E73"/>
    <w:rsid w:val="00CE610B"/>
    <w:rsid w:val="00CE6195"/>
    <w:rsid w:val="00CE621B"/>
    <w:rsid w:val="00CE63A2"/>
    <w:rsid w:val="00CE6540"/>
    <w:rsid w:val="00CE66F9"/>
    <w:rsid w:val="00CE67D1"/>
    <w:rsid w:val="00CE67EE"/>
    <w:rsid w:val="00CE6AA9"/>
    <w:rsid w:val="00CE6B3D"/>
    <w:rsid w:val="00CE6D34"/>
    <w:rsid w:val="00CE71C7"/>
    <w:rsid w:val="00CE7345"/>
    <w:rsid w:val="00CE7564"/>
    <w:rsid w:val="00CE7631"/>
    <w:rsid w:val="00CE77F4"/>
    <w:rsid w:val="00CE78C0"/>
    <w:rsid w:val="00CE7935"/>
    <w:rsid w:val="00CE7980"/>
    <w:rsid w:val="00CE79D3"/>
    <w:rsid w:val="00CE7AD0"/>
    <w:rsid w:val="00CE7BD1"/>
    <w:rsid w:val="00CE7BF4"/>
    <w:rsid w:val="00CE7E46"/>
    <w:rsid w:val="00CE7F7E"/>
    <w:rsid w:val="00CF0135"/>
    <w:rsid w:val="00CF02CB"/>
    <w:rsid w:val="00CF0477"/>
    <w:rsid w:val="00CF0487"/>
    <w:rsid w:val="00CF04B9"/>
    <w:rsid w:val="00CF04E5"/>
    <w:rsid w:val="00CF04F3"/>
    <w:rsid w:val="00CF0557"/>
    <w:rsid w:val="00CF056E"/>
    <w:rsid w:val="00CF0576"/>
    <w:rsid w:val="00CF05D8"/>
    <w:rsid w:val="00CF0719"/>
    <w:rsid w:val="00CF0835"/>
    <w:rsid w:val="00CF08C2"/>
    <w:rsid w:val="00CF0DF7"/>
    <w:rsid w:val="00CF10D9"/>
    <w:rsid w:val="00CF10E6"/>
    <w:rsid w:val="00CF11DC"/>
    <w:rsid w:val="00CF124F"/>
    <w:rsid w:val="00CF13DB"/>
    <w:rsid w:val="00CF13FB"/>
    <w:rsid w:val="00CF16D4"/>
    <w:rsid w:val="00CF177E"/>
    <w:rsid w:val="00CF1810"/>
    <w:rsid w:val="00CF1ABA"/>
    <w:rsid w:val="00CF1B56"/>
    <w:rsid w:val="00CF1DA2"/>
    <w:rsid w:val="00CF1DB7"/>
    <w:rsid w:val="00CF1E52"/>
    <w:rsid w:val="00CF1E53"/>
    <w:rsid w:val="00CF1FA4"/>
    <w:rsid w:val="00CF219E"/>
    <w:rsid w:val="00CF22EA"/>
    <w:rsid w:val="00CF2542"/>
    <w:rsid w:val="00CF2619"/>
    <w:rsid w:val="00CF262B"/>
    <w:rsid w:val="00CF262D"/>
    <w:rsid w:val="00CF2794"/>
    <w:rsid w:val="00CF2922"/>
    <w:rsid w:val="00CF2A6B"/>
    <w:rsid w:val="00CF2AFC"/>
    <w:rsid w:val="00CF2BBF"/>
    <w:rsid w:val="00CF2C4A"/>
    <w:rsid w:val="00CF2C65"/>
    <w:rsid w:val="00CF2E20"/>
    <w:rsid w:val="00CF2EED"/>
    <w:rsid w:val="00CF2F5B"/>
    <w:rsid w:val="00CF2F9A"/>
    <w:rsid w:val="00CF2F9B"/>
    <w:rsid w:val="00CF3137"/>
    <w:rsid w:val="00CF316D"/>
    <w:rsid w:val="00CF3180"/>
    <w:rsid w:val="00CF3253"/>
    <w:rsid w:val="00CF32F7"/>
    <w:rsid w:val="00CF32FB"/>
    <w:rsid w:val="00CF33A2"/>
    <w:rsid w:val="00CF33C5"/>
    <w:rsid w:val="00CF35CB"/>
    <w:rsid w:val="00CF3AFB"/>
    <w:rsid w:val="00CF3B31"/>
    <w:rsid w:val="00CF3BF0"/>
    <w:rsid w:val="00CF3C37"/>
    <w:rsid w:val="00CF3C84"/>
    <w:rsid w:val="00CF3D0D"/>
    <w:rsid w:val="00CF3F96"/>
    <w:rsid w:val="00CF4252"/>
    <w:rsid w:val="00CF4636"/>
    <w:rsid w:val="00CF479E"/>
    <w:rsid w:val="00CF4D15"/>
    <w:rsid w:val="00CF4D63"/>
    <w:rsid w:val="00CF4DF1"/>
    <w:rsid w:val="00CF4DF8"/>
    <w:rsid w:val="00CF527A"/>
    <w:rsid w:val="00CF52D7"/>
    <w:rsid w:val="00CF53AA"/>
    <w:rsid w:val="00CF54FB"/>
    <w:rsid w:val="00CF56C8"/>
    <w:rsid w:val="00CF5946"/>
    <w:rsid w:val="00CF594E"/>
    <w:rsid w:val="00CF59B7"/>
    <w:rsid w:val="00CF5F5C"/>
    <w:rsid w:val="00CF607E"/>
    <w:rsid w:val="00CF60FE"/>
    <w:rsid w:val="00CF635B"/>
    <w:rsid w:val="00CF63A6"/>
    <w:rsid w:val="00CF63EC"/>
    <w:rsid w:val="00CF645C"/>
    <w:rsid w:val="00CF64AA"/>
    <w:rsid w:val="00CF65A7"/>
    <w:rsid w:val="00CF67AB"/>
    <w:rsid w:val="00CF6858"/>
    <w:rsid w:val="00CF68B5"/>
    <w:rsid w:val="00CF68EB"/>
    <w:rsid w:val="00CF69FB"/>
    <w:rsid w:val="00CF6A64"/>
    <w:rsid w:val="00CF6C2F"/>
    <w:rsid w:val="00CF6CB3"/>
    <w:rsid w:val="00CF6D79"/>
    <w:rsid w:val="00CF6DCB"/>
    <w:rsid w:val="00CF6EBF"/>
    <w:rsid w:val="00CF6F1F"/>
    <w:rsid w:val="00CF700C"/>
    <w:rsid w:val="00CF71D6"/>
    <w:rsid w:val="00CF7452"/>
    <w:rsid w:val="00CF74E5"/>
    <w:rsid w:val="00CF7868"/>
    <w:rsid w:val="00CF7ECA"/>
    <w:rsid w:val="00CF7FDE"/>
    <w:rsid w:val="00D0005F"/>
    <w:rsid w:val="00D001F4"/>
    <w:rsid w:val="00D0026D"/>
    <w:rsid w:val="00D0042A"/>
    <w:rsid w:val="00D0066D"/>
    <w:rsid w:val="00D00676"/>
    <w:rsid w:val="00D00707"/>
    <w:rsid w:val="00D007A5"/>
    <w:rsid w:val="00D0092D"/>
    <w:rsid w:val="00D00AB5"/>
    <w:rsid w:val="00D00AFD"/>
    <w:rsid w:val="00D00CB2"/>
    <w:rsid w:val="00D00F23"/>
    <w:rsid w:val="00D00F8F"/>
    <w:rsid w:val="00D0105B"/>
    <w:rsid w:val="00D010F4"/>
    <w:rsid w:val="00D01496"/>
    <w:rsid w:val="00D017C5"/>
    <w:rsid w:val="00D01B59"/>
    <w:rsid w:val="00D0212D"/>
    <w:rsid w:val="00D02134"/>
    <w:rsid w:val="00D021F1"/>
    <w:rsid w:val="00D022CA"/>
    <w:rsid w:val="00D02319"/>
    <w:rsid w:val="00D023BD"/>
    <w:rsid w:val="00D02463"/>
    <w:rsid w:val="00D02477"/>
    <w:rsid w:val="00D025E1"/>
    <w:rsid w:val="00D0269A"/>
    <w:rsid w:val="00D02A91"/>
    <w:rsid w:val="00D02B83"/>
    <w:rsid w:val="00D02D0C"/>
    <w:rsid w:val="00D02E5D"/>
    <w:rsid w:val="00D02F17"/>
    <w:rsid w:val="00D0319E"/>
    <w:rsid w:val="00D031D9"/>
    <w:rsid w:val="00D033F2"/>
    <w:rsid w:val="00D03490"/>
    <w:rsid w:val="00D035F0"/>
    <w:rsid w:val="00D03657"/>
    <w:rsid w:val="00D03785"/>
    <w:rsid w:val="00D0379D"/>
    <w:rsid w:val="00D03878"/>
    <w:rsid w:val="00D03887"/>
    <w:rsid w:val="00D0396C"/>
    <w:rsid w:val="00D0396E"/>
    <w:rsid w:val="00D03ADD"/>
    <w:rsid w:val="00D03DB5"/>
    <w:rsid w:val="00D03DBE"/>
    <w:rsid w:val="00D03E1B"/>
    <w:rsid w:val="00D0415F"/>
    <w:rsid w:val="00D0418F"/>
    <w:rsid w:val="00D0421A"/>
    <w:rsid w:val="00D0431D"/>
    <w:rsid w:val="00D04321"/>
    <w:rsid w:val="00D04450"/>
    <w:rsid w:val="00D04706"/>
    <w:rsid w:val="00D0486F"/>
    <w:rsid w:val="00D04952"/>
    <w:rsid w:val="00D04B77"/>
    <w:rsid w:val="00D04BF8"/>
    <w:rsid w:val="00D04CF0"/>
    <w:rsid w:val="00D04EB2"/>
    <w:rsid w:val="00D04F49"/>
    <w:rsid w:val="00D04F63"/>
    <w:rsid w:val="00D04FB8"/>
    <w:rsid w:val="00D05080"/>
    <w:rsid w:val="00D05233"/>
    <w:rsid w:val="00D0535E"/>
    <w:rsid w:val="00D055FB"/>
    <w:rsid w:val="00D0561C"/>
    <w:rsid w:val="00D0562C"/>
    <w:rsid w:val="00D0576C"/>
    <w:rsid w:val="00D058D4"/>
    <w:rsid w:val="00D058E5"/>
    <w:rsid w:val="00D05E2D"/>
    <w:rsid w:val="00D05E66"/>
    <w:rsid w:val="00D05EEF"/>
    <w:rsid w:val="00D05F7F"/>
    <w:rsid w:val="00D063B1"/>
    <w:rsid w:val="00D063F8"/>
    <w:rsid w:val="00D0647C"/>
    <w:rsid w:val="00D0657A"/>
    <w:rsid w:val="00D06639"/>
    <w:rsid w:val="00D066C7"/>
    <w:rsid w:val="00D06882"/>
    <w:rsid w:val="00D06AC1"/>
    <w:rsid w:val="00D06AE5"/>
    <w:rsid w:val="00D06EAA"/>
    <w:rsid w:val="00D0709B"/>
    <w:rsid w:val="00D070C4"/>
    <w:rsid w:val="00D07284"/>
    <w:rsid w:val="00D07403"/>
    <w:rsid w:val="00D074A6"/>
    <w:rsid w:val="00D074C7"/>
    <w:rsid w:val="00D07520"/>
    <w:rsid w:val="00D0752E"/>
    <w:rsid w:val="00D07622"/>
    <w:rsid w:val="00D077B5"/>
    <w:rsid w:val="00D0785B"/>
    <w:rsid w:val="00D07861"/>
    <w:rsid w:val="00D07874"/>
    <w:rsid w:val="00D0788A"/>
    <w:rsid w:val="00D078F0"/>
    <w:rsid w:val="00D07976"/>
    <w:rsid w:val="00D07C39"/>
    <w:rsid w:val="00D100A9"/>
    <w:rsid w:val="00D10210"/>
    <w:rsid w:val="00D10430"/>
    <w:rsid w:val="00D104C0"/>
    <w:rsid w:val="00D106A1"/>
    <w:rsid w:val="00D10739"/>
    <w:rsid w:val="00D107D7"/>
    <w:rsid w:val="00D1084C"/>
    <w:rsid w:val="00D108CF"/>
    <w:rsid w:val="00D10959"/>
    <w:rsid w:val="00D10CFA"/>
    <w:rsid w:val="00D10D54"/>
    <w:rsid w:val="00D10D66"/>
    <w:rsid w:val="00D10F54"/>
    <w:rsid w:val="00D10F86"/>
    <w:rsid w:val="00D10FBE"/>
    <w:rsid w:val="00D11393"/>
    <w:rsid w:val="00D1153C"/>
    <w:rsid w:val="00D115DC"/>
    <w:rsid w:val="00D118AC"/>
    <w:rsid w:val="00D11996"/>
    <w:rsid w:val="00D11B6A"/>
    <w:rsid w:val="00D11BAC"/>
    <w:rsid w:val="00D11DC3"/>
    <w:rsid w:val="00D120B9"/>
    <w:rsid w:val="00D12113"/>
    <w:rsid w:val="00D1217E"/>
    <w:rsid w:val="00D122F9"/>
    <w:rsid w:val="00D1253D"/>
    <w:rsid w:val="00D126C9"/>
    <w:rsid w:val="00D128BA"/>
    <w:rsid w:val="00D1297D"/>
    <w:rsid w:val="00D12BDC"/>
    <w:rsid w:val="00D12C2B"/>
    <w:rsid w:val="00D12EDF"/>
    <w:rsid w:val="00D12F84"/>
    <w:rsid w:val="00D12FC5"/>
    <w:rsid w:val="00D130DA"/>
    <w:rsid w:val="00D13A11"/>
    <w:rsid w:val="00D13CA3"/>
    <w:rsid w:val="00D14015"/>
    <w:rsid w:val="00D142EA"/>
    <w:rsid w:val="00D14317"/>
    <w:rsid w:val="00D14370"/>
    <w:rsid w:val="00D1443C"/>
    <w:rsid w:val="00D145E2"/>
    <w:rsid w:val="00D14682"/>
    <w:rsid w:val="00D147E5"/>
    <w:rsid w:val="00D14B40"/>
    <w:rsid w:val="00D14B7F"/>
    <w:rsid w:val="00D14CFF"/>
    <w:rsid w:val="00D14D02"/>
    <w:rsid w:val="00D14EB5"/>
    <w:rsid w:val="00D14EB8"/>
    <w:rsid w:val="00D14FBE"/>
    <w:rsid w:val="00D14FFC"/>
    <w:rsid w:val="00D1511D"/>
    <w:rsid w:val="00D15148"/>
    <w:rsid w:val="00D15202"/>
    <w:rsid w:val="00D15482"/>
    <w:rsid w:val="00D154A2"/>
    <w:rsid w:val="00D1552D"/>
    <w:rsid w:val="00D1559B"/>
    <w:rsid w:val="00D155CD"/>
    <w:rsid w:val="00D15710"/>
    <w:rsid w:val="00D1573D"/>
    <w:rsid w:val="00D157DD"/>
    <w:rsid w:val="00D15923"/>
    <w:rsid w:val="00D15933"/>
    <w:rsid w:val="00D15A2B"/>
    <w:rsid w:val="00D15B6C"/>
    <w:rsid w:val="00D15B8E"/>
    <w:rsid w:val="00D15BF1"/>
    <w:rsid w:val="00D15C5F"/>
    <w:rsid w:val="00D15D7B"/>
    <w:rsid w:val="00D15DD6"/>
    <w:rsid w:val="00D15E13"/>
    <w:rsid w:val="00D15E9A"/>
    <w:rsid w:val="00D1616C"/>
    <w:rsid w:val="00D161A8"/>
    <w:rsid w:val="00D16333"/>
    <w:rsid w:val="00D1649D"/>
    <w:rsid w:val="00D165B1"/>
    <w:rsid w:val="00D16794"/>
    <w:rsid w:val="00D1680E"/>
    <w:rsid w:val="00D16C9E"/>
    <w:rsid w:val="00D16DCB"/>
    <w:rsid w:val="00D1732E"/>
    <w:rsid w:val="00D17334"/>
    <w:rsid w:val="00D1747F"/>
    <w:rsid w:val="00D17494"/>
    <w:rsid w:val="00D174C1"/>
    <w:rsid w:val="00D176F0"/>
    <w:rsid w:val="00D1772A"/>
    <w:rsid w:val="00D1789D"/>
    <w:rsid w:val="00D17A47"/>
    <w:rsid w:val="00D17B3B"/>
    <w:rsid w:val="00D17BE4"/>
    <w:rsid w:val="00D17C64"/>
    <w:rsid w:val="00D17D83"/>
    <w:rsid w:val="00D17DAF"/>
    <w:rsid w:val="00D17F2A"/>
    <w:rsid w:val="00D17F78"/>
    <w:rsid w:val="00D201F0"/>
    <w:rsid w:val="00D20267"/>
    <w:rsid w:val="00D20430"/>
    <w:rsid w:val="00D204C2"/>
    <w:rsid w:val="00D2063C"/>
    <w:rsid w:val="00D2083D"/>
    <w:rsid w:val="00D20BFC"/>
    <w:rsid w:val="00D20C7E"/>
    <w:rsid w:val="00D20CD4"/>
    <w:rsid w:val="00D20DBB"/>
    <w:rsid w:val="00D20FA4"/>
    <w:rsid w:val="00D2116D"/>
    <w:rsid w:val="00D211C1"/>
    <w:rsid w:val="00D212BA"/>
    <w:rsid w:val="00D214DF"/>
    <w:rsid w:val="00D2177B"/>
    <w:rsid w:val="00D2181F"/>
    <w:rsid w:val="00D21849"/>
    <w:rsid w:val="00D2197E"/>
    <w:rsid w:val="00D21C25"/>
    <w:rsid w:val="00D21E88"/>
    <w:rsid w:val="00D21F38"/>
    <w:rsid w:val="00D221AA"/>
    <w:rsid w:val="00D223D1"/>
    <w:rsid w:val="00D224B4"/>
    <w:rsid w:val="00D22553"/>
    <w:rsid w:val="00D226F4"/>
    <w:rsid w:val="00D22B0D"/>
    <w:rsid w:val="00D22C65"/>
    <w:rsid w:val="00D22D24"/>
    <w:rsid w:val="00D22EDE"/>
    <w:rsid w:val="00D22F16"/>
    <w:rsid w:val="00D22FB9"/>
    <w:rsid w:val="00D22FDE"/>
    <w:rsid w:val="00D2301D"/>
    <w:rsid w:val="00D232C1"/>
    <w:rsid w:val="00D23416"/>
    <w:rsid w:val="00D234B6"/>
    <w:rsid w:val="00D23570"/>
    <w:rsid w:val="00D23691"/>
    <w:rsid w:val="00D237A4"/>
    <w:rsid w:val="00D2387E"/>
    <w:rsid w:val="00D2395F"/>
    <w:rsid w:val="00D23A28"/>
    <w:rsid w:val="00D23BC8"/>
    <w:rsid w:val="00D23BF0"/>
    <w:rsid w:val="00D23E48"/>
    <w:rsid w:val="00D23E73"/>
    <w:rsid w:val="00D241E2"/>
    <w:rsid w:val="00D24279"/>
    <w:rsid w:val="00D24376"/>
    <w:rsid w:val="00D24404"/>
    <w:rsid w:val="00D2444B"/>
    <w:rsid w:val="00D24636"/>
    <w:rsid w:val="00D2475B"/>
    <w:rsid w:val="00D247E6"/>
    <w:rsid w:val="00D247F2"/>
    <w:rsid w:val="00D2482D"/>
    <w:rsid w:val="00D2488A"/>
    <w:rsid w:val="00D24A16"/>
    <w:rsid w:val="00D24AE5"/>
    <w:rsid w:val="00D24C4E"/>
    <w:rsid w:val="00D24D2F"/>
    <w:rsid w:val="00D24DA6"/>
    <w:rsid w:val="00D24F5B"/>
    <w:rsid w:val="00D24FBE"/>
    <w:rsid w:val="00D24FD1"/>
    <w:rsid w:val="00D251FE"/>
    <w:rsid w:val="00D2550A"/>
    <w:rsid w:val="00D25558"/>
    <w:rsid w:val="00D2561E"/>
    <w:rsid w:val="00D2598B"/>
    <w:rsid w:val="00D25A42"/>
    <w:rsid w:val="00D25E14"/>
    <w:rsid w:val="00D25F27"/>
    <w:rsid w:val="00D260C1"/>
    <w:rsid w:val="00D260ED"/>
    <w:rsid w:val="00D26198"/>
    <w:rsid w:val="00D26296"/>
    <w:rsid w:val="00D2647A"/>
    <w:rsid w:val="00D264BC"/>
    <w:rsid w:val="00D265F6"/>
    <w:rsid w:val="00D2661C"/>
    <w:rsid w:val="00D267C6"/>
    <w:rsid w:val="00D268E2"/>
    <w:rsid w:val="00D26992"/>
    <w:rsid w:val="00D26AC2"/>
    <w:rsid w:val="00D26E0D"/>
    <w:rsid w:val="00D26E2C"/>
    <w:rsid w:val="00D26EB2"/>
    <w:rsid w:val="00D26EBB"/>
    <w:rsid w:val="00D26FFA"/>
    <w:rsid w:val="00D270CE"/>
    <w:rsid w:val="00D276D7"/>
    <w:rsid w:val="00D276E9"/>
    <w:rsid w:val="00D277F4"/>
    <w:rsid w:val="00D27812"/>
    <w:rsid w:val="00D278C5"/>
    <w:rsid w:val="00D27993"/>
    <w:rsid w:val="00D27AD6"/>
    <w:rsid w:val="00D27B9A"/>
    <w:rsid w:val="00D27DEB"/>
    <w:rsid w:val="00D3013C"/>
    <w:rsid w:val="00D30379"/>
    <w:rsid w:val="00D30514"/>
    <w:rsid w:val="00D308BD"/>
    <w:rsid w:val="00D30B69"/>
    <w:rsid w:val="00D30D39"/>
    <w:rsid w:val="00D30E33"/>
    <w:rsid w:val="00D30FBC"/>
    <w:rsid w:val="00D3118F"/>
    <w:rsid w:val="00D31250"/>
    <w:rsid w:val="00D31261"/>
    <w:rsid w:val="00D31376"/>
    <w:rsid w:val="00D314C5"/>
    <w:rsid w:val="00D31586"/>
    <w:rsid w:val="00D31753"/>
    <w:rsid w:val="00D317A9"/>
    <w:rsid w:val="00D317DB"/>
    <w:rsid w:val="00D3199B"/>
    <w:rsid w:val="00D31A74"/>
    <w:rsid w:val="00D31AEF"/>
    <w:rsid w:val="00D31FBF"/>
    <w:rsid w:val="00D321EB"/>
    <w:rsid w:val="00D323BD"/>
    <w:rsid w:val="00D326EE"/>
    <w:rsid w:val="00D3277F"/>
    <w:rsid w:val="00D32A69"/>
    <w:rsid w:val="00D32B95"/>
    <w:rsid w:val="00D32E46"/>
    <w:rsid w:val="00D32E54"/>
    <w:rsid w:val="00D32EBC"/>
    <w:rsid w:val="00D32F00"/>
    <w:rsid w:val="00D32FDB"/>
    <w:rsid w:val="00D33108"/>
    <w:rsid w:val="00D3316D"/>
    <w:rsid w:val="00D331D9"/>
    <w:rsid w:val="00D33211"/>
    <w:rsid w:val="00D335D0"/>
    <w:rsid w:val="00D33603"/>
    <w:rsid w:val="00D337F5"/>
    <w:rsid w:val="00D33967"/>
    <w:rsid w:val="00D33A3C"/>
    <w:rsid w:val="00D33AAA"/>
    <w:rsid w:val="00D33B76"/>
    <w:rsid w:val="00D33B9A"/>
    <w:rsid w:val="00D33CDF"/>
    <w:rsid w:val="00D33D4B"/>
    <w:rsid w:val="00D33D95"/>
    <w:rsid w:val="00D33E97"/>
    <w:rsid w:val="00D33EA0"/>
    <w:rsid w:val="00D33EF7"/>
    <w:rsid w:val="00D33F4E"/>
    <w:rsid w:val="00D3402A"/>
    <w:rsid w:val="00D34059"/>
    <w:rsid w:val="00D341F1"/>
    <w:rsid w:val="00D343AA"/>
    <w:rsid w:val="00D344EB"/>
    <w:rsid w:val="00D345FB"/>
    <w:rsid w:val="00D34603"/>
    <w:rsid w:val="00D3477C"/>
    <w:rsid w:val="00D34850"/>
    <w:rsid w:val="00D349A1"/>
    <w:rsid w:val="00D34B17"/>
    <w:rsid w:val="00D34D16"/>
    <w:rsid w:val="00D34DBD"/>
    <w:rsid w:val="00D34EF7"/>
    <w:rsid w:val="00D3512B"/>
    <w:rsid w:val="00D35329"/>
    <w:rsid w:val="00D35395"/>
    <w:rsid w:val="00D3542F"/>
    <w:rsid w:val="00D35436"/>
    <w:rsid w:val="00D3560D"/>
    <w:rsid w:val="00D3582D"/>
    <w:rsid w:val="00D358EE"/>
    <w:rsid w:val="00D35A5B"/>
    <w:rsid w:val="00D35AC4"/>
    <w:rsid w:val="00D35C2B"/>
    <w:rsid w:val="00D35E25"/>
    <w:rsid w:val="00D35E26"/>
    <w:rsid w:val="00D35E54"/>
    <w:rsid w:val="00D35EC0"/>
    <w:rsid w:val="00D361E8"/>
    <w:rsid w:val="00D362AF"/>
    <w:rsid w:val="00D363A0"/>
    <w:rsid w:val="00D36449"/>
    <w:rsid w:val="00D36606"/>
    <w:rsid w:val="00D3679E"/>
    <w:rsid w:val="00D367F4"/>
    <w:rsid w:val="00D36899"/>
    <w:rsid w:val="00D36A61"/>
    <w:rsid w:val="00D36AF8"/>
    <w:rsid w:val="00D36D7E"/>
    <w:rsid w:val="00D36FBF"/>
    <w:rsid w:val="00D36FE3"/>
    <w:rsid w:val="00D37018"/>
    <w:rsid w:val="00D370DA"/>
    <w:rsid w:val="00D370E0"/>
    <w:rsid w:val="00D3732D"/>
    <w:rsid w:val="00D373BD"/>
    <w:rsid w:val="00D375C7"/>
    <w:rsid w:val="00D376C0"/>
    <w:rsid w:val="00D37722"/>
    <w:rsid w:val="00D37874"/>
    <w:rsid w:val="00D37DD0"/>
    <w:rsid w:val="00D37E1B"/>
    <w:rsid w:val="00D37E7B"/>
    <w:rsid w:val="00D37EFE"/>
    <w:rsid w:val="00D37F2D"/>
    <w:rsid w:val="00D40018"/>
    <w:rsid w:val="00D40422"/>
    <w:rsid w:val="00D4056C"/>
    <w:rsid w:val="00D40591"/>
    <w:rsid w:val="00D40615"/>
    <w:rsid w:val="00D407A3"/>
    <w:rsid w:val="00D40AE1"/>
    <w:rsid w:val="00D40B0D"/>
    <w:rsid w:val="00D40D49"/>
    <w:rsid w:val="00D4106B"/>
    <w:rsid w:val="00D41244"/>
    <w:rsid w:val="00D412B9"/>
    <w:rsid w:val="00D41417"/>
    <w:rsid w:val="00D41430"/>
    <w:rsid w:val="00D414CD"/>
    <w:rsid w:val="00D41603"/>
    <w:rsid w:val="00D419B4"/>
    <w:rsid w:val="00D41A0F"/>
    <w:rsid w:val="00D41B6B"/>
    <w:rsid w:val="00D41C78"/>
    <w:rsid w:val="00D41D3A"/>
    <w:rsid w:val="00D41D9A"/>
    <w:rsid w:val="00D41E39"/>
    <w:rsid w:val="00D41F05"/>
    <w:rsid w:val="00D41F08"/>
    <w:rsid w:val="00D41FDD"/>
    <w:rsid w:val="00D41FFA"/>
    <w:rsid w:val="00D4208E"/>
    <w:rsid w:val="00D420E0"/>
    <w:rsid w:val="00D4224C"/>
    <w:rsid w:val="00D42262"/>
    <w:rsid w:val="00D4236E"/>
    <w:rsid w:val="00D4253C"/>
    <w:rsid w:val="00D4253F"/>
    <w:rsid w:val="00D427C8"/>
    <w:rsid w:val="00D42B14"/>
    <w:rsid w:val="00D42BC0"/>
    <w:rsid w:val="00D42CAE"/>
    <w:rsid w:val="00D42DCB"/>
    <w:rsid w:val="00D42DED"/>
    <w:rsid w:val="00D42E03"/>
    <w:rsid w:val="00D42FA7"/>
    <w:rsid w:val="00D43128"/>
    <w:rsid w:val="00D431CF"/>
    <w:rsid w:val="00D4352F"/>
    <w:rsid w:val="00D4357B"/>
    <w:rsid w:val="00D43843"/>
    <w:rsid w:val="00D4386D"/>
    <w:rsid w:val="00D43884"/>
    <w:rsid w:val="00D43977"/>
    <w:rsid w:val="00D43C05"/>
    <w:rsid w:val="00D43CE2"/>
    <w:rsid w:val="00D43D34"/>
    <w:rsid w:val="00D43D3C"/>
    <w:rsid w:val="00D43D74"/>
    <w:rsid w:val="00D43DC2"/>
    <w:rsid w:val="00D43DD5"/>
    <w:rsid w:val="00D43EBB"/>
    <w:rsid w:val="00D43FA0"/>
    <w:rsid w:val="00D442AD"/>
    <w:rsid w:val="00D442B6"/>
    <w:rsid w:val="00D4434F"/>
    <w:rsid w:val="00D443F2"/>
    <w:rsid w:val="00D44420"/>
    <w:rsid w:val="00D44555"/>
    <w:rsid w:val="00D447B7"/>
    <w:rsid w:val="00D44961"/>
    <w:rsid w:val="00D44B00"/>
    <w:rsid w:val="00D44B1B"/>
    <w:rsid w:val="00D44E84"/>
    <w:rsid w:val="00D44EF4"/>
    <w:rsid w:val="00D451FA"/>
    <w:rsid w:val="00D452A2"/>
    <w:rsid w:val="00D45328"/>
    <w:rsid w:val="00D45407"/>
    <w:rsid w:val="00D4565A"/>
    <w:rsid w:val="00D458B6"/>
    <w:rsid w:val="00D45950"/>
    <w:rsid w:val="00D459D7"/>
    <w:rsid w:val="00D45A45"/>
    <w:rsid w:val="00D45ACF"/>
    <w:rsid w:val="00D45D25"/>
    <w:rsid w:val="00D45DBB"/>
    <w:rsid w:val="00D45EB4"/>
    <w:rsid w:val="00D46083"/>
    <w:rsid w:val="00D4627E"/>
    <w:rsid w:val="00D464CB"/>
    <w:rsid w:val="00D46501"/>
    <w:rsid w:val="00D46537"/>
    <w:rsid w:val="00D46581"/>
    <w:rsid w:val="00D4667B"/>
    <w:rsid w:val="00D46912"/>
    <w:rsid w:val="00D46932"/>
    <w:rsid w:val="00D46940"/>
    <w:rsid w:val="00D46BFC"/>
    <w:rsid w:val="00D46C74"/>
    <w:rsid w:val="00D470A1"/>
    <w:rsid w:val="00D4758B"/>
    <w:rsid w:val="00D47615"/>
    <w:rsid w:val="00D476CB"/>
    <w:rsid w:val="00D47A10"/>
    <w:rsid w:val="00D47A9C"/>
    <w:rsid w:val="00D47B2D"/>
    <w:rsid w:val="00D47C1E"/>
    <w:rsid w:val="00D47CA8"/>
    <w:rsid w:val="00D47D56"/>
    <w:rsid w:val="00D47D5E"/>
    <w:rsid w:val="00D47E10"/>
    <w:rsid w:val="00D47F47"/>
    <w:rsid w:val="00D47F82"/>
    <w:rsid w:val="00D50088"/>
    <w:rsid w:val="00D500D2"/>
    <w:rsid w:val="00D501A5"/>
    <w:rsid w:val="00D501E0"/>
    <w:rsid w:val="00D5025E"/>
    <w:rsid w:val="00D503EF"/>
    <w:rsid w:val="00D505A5"/>
    <w:rsid w:val="00D505B9"/>
    <w:rsid w:val="00D50689"/>
    <w:rsid w:val="00D5085F"/>
    <w:rsid w:val="00D509E9"/>
    <w:rsid w:val="00D50C15"/>
    <w:rsid w:val="00D50CE8"/>
    <w:rsid w:val="00D50EAC"/>
    <w:rsid w:val="00D510CD"/>
    <w:rsid w:val="00D5124B"/>
    <w:rsid w:val="00D512CA"/>
    <w:rsid w:val="00D51619"/>
    <w:rsid w:val="00D5176C"/>
    <w:rsid w:val="00D51862"/>
    <w:rsid w:val="00D51917"/>
    <w:rsid w:val="00D519D7"/>
    <w:rsid w:val="00D519D8"/>
    <w:rsid w:val="00D51C5D"/>
    <w:rsid w:val="00D521FC"/>
    <w:rsid w:val="00D52429"/>
    <w:rsid w:val="00D52495"/>
    <w:rsid w:val="00D524B1"/>
    <w:rsid w:val="00D527B2"/>
    <w:rsid w:val="00D52846"/>
    <w:rsid w:val="00D529DF"/>
    <w:rsid w:val="00D52A08"/>
    <w:rsid w:val="00D52A90"/>
    <w:rsid w:val="00D52AE9"/>
    <w:rsid w:val="00D52B11"/>
    <w:rsid w:val="00D52B48"/>
    <w:rsid w:val="00D52BB5"/>
    <w:rsid w:val="00D52CE1"/>
    <w:rsid w:val="00D52E28"/>
    <w:rsid w:val="00D52E2F"/>
    <w:rsid w:val="00D52F64"/>
    <w:rsid w:val="00D52FC9"/>
    <w:rsid w:val="00D52FDF"/>
    <w:rsid w:val="00D53154"/>
    <w:rsid w:val="00D5347C"/>
    <w:rsid w:val="00D535A0"/>
    <w:rsid w:val="00D53881"/>
    <w:rsid w:val="00D539AC"/>
    <w:rsid w:val="00D539B8"/>
    <w:rsid w:val="00D53CAE"/>
    <w:rsid w:val="00D53CF8"/>
    <w:rsid w:val="00D53E21"/>
    <w:rsid w:val="00D53E54"/>
    <w:rsid w:val="00D53F87"/>
    <w:rsid w:val="00D542C5"/>
    <w:rsid w:val="00D54459"/>
    <w:rsid w:val="00D54566"/>
    <w:rsid w:val="00D545E5"/>
    <w:rsid w:val="00D547A2"/>
    <w:rsid w:val="00D54AFE"/>
    <w:rsid w:val="00D54C0C"/>
    <w:rsid w:val="00D54C9E"/>
    <w:rsid w:val="00D54EF4"/>
    <w:rsid w:val="00D54FDE"/>
    <w:rsid w:val="00D55039"/>
    <w:rsid w:val="00D55344"/>
    <w:rsid w:val="00D55350"/>
    <w:rsid w:val="00D55369"/>
    <w:rsid w:val="00D5551A"/>
    <w:rsid w:val="00D5556E"/>
    <w:rsid w:val="00D555C1"/>
    <w:rsid w:val="00D55616"/>
    <w:rsid w:val="00D55623"/>
    <w:rsid w:val="00D55A9B"/>
    <w:rsid w:val="00D55B81"/>
    <w:rsid w:val="00D55DA5"/>
    <w:rsid w:val="00D55E65"/>
    <w:rsid w:val="00D55EBA"/>
    <w:rsid w:val="00D55F7F"/>
    <w:rsid w:val="00D560B5"/>
    <w:rsid w:val="00D560B8"/>
    <w:rsid w:val="00D5621A"/>
    <w:rsid w:val="00D562D1"/>
    <w:rsid w:val="00D56705"/>
    <w:rsid w:val="00D56798"/>
    <w:rsid w:val="00D56EB6"/>
    <w:rsid w:val="00D57250"/>
    <w:rsid w:val="00D572D6"/>
    <w:rsid w:val="00D5748E"/>
    <w:rsid w:val="00D5753A"/>
    <w:rsid w:val="00D57732"/>
    <w:rsid w:val="00D57887"/>
    <w:rsid w:val="00D57899"/>
    <w:rsid w:val="00D57A4B"/>
    <w:rsid w:val="00D57D2A"/>
    <w:rsid w:val="00D60031"/>
    <w:rsid w:val="00D6020A"/>
    <w:rsid w:val="00D6022D"/>
    <w:rsid w:val="00D60280"/>
    <w:rsid w:val="00D60327"/>
    <w:rsid w:val="00D6062C"/>
    <w:rsid w:val="00D6064C"/>
    <w:rsid w:val="00D6091F"/>
    <w:rsid w:val="00D609A4"/>
    <w:rsid w:val="00D609C5"/>
    <w:rsid w:val="00D609D7"/>
    <w:rsid w:val="00D609FA"/>
    <w:rsid w:val="00D60CD7"/>
    <w:rsid w:val="00D60EE7"/>
    <w:rsid w:val="00D61399"/>
    <w:rsid w:val="00D61727"/>
    <w:rsid w:val="00D61784"/>
    <w:rsid w:val="00D61795"/>
    <w:rsid w:val="00D6185E"/>
    <w:rsid w:val="00D6193C"/>
    <w:rsid w:val="00D61EA5"/>
    <w:rsid w:val="00D62025"/>
    <w:rsid w:val="00D62046"/>
    <w:rsid w:val="00D62088"/>
    <w:rsid w:val="00D621D7"/>
    <w:rsid w:val="00D622FF"/>
    <w:rsid w:val="00D625C5"/>
    <w:rsid w:val="00D628EF"/>
    <w:rsid w:val="00D62B5A"/>
    <w:rsid w:val="00D62D8C"/>
    <w:rsid w:val="00D62F67"/>
    <w:rsid w:val="00D6305F"/>
    <w:rsid w:val="00D6316F"/>
    <w:rsid w:val="00D631B1"/>
    <w:rsid w:val="00D63250"/>
    <w:rsid w:val="00D632FF"/>
    <w:rsid w:val="00D63339"/>
    <w:rsid w:val="00D633CF"/>
    <w:rsid w:val="00D634FB"/>
    <w:rsid w:val="00D636B1"/>
    <w:rsid w:val="00D636DB"/>
    <w:rsid w:val="00D6397C"/>
    <w:rsid w:val="00D639A3"/>
    <w:rsid w:val="00D639AD"/>
    <w:rsid w:val="00D63B60"/>
    <w:rsid w:val="00D63C90"/>
    <w:rsid w:val="00D63C98"/>
    <w:rsid w:val="00D63E5B"/>
    <w:rsid w:val="00D63EA5"/>
    <w:rsid w:val="00D63EEC"/>
    <w:rsid w:val="00D63FBA"/>
    <w:rsid w:val="00D64243"/>
    <w:rsid w:val="00D64456"/>
    <w:rsid w:val="00D646AA"/>
    <w:rsid w:val="00D647B3"/>
    <w:rsid w:val="00D6483D"/>
    <w:rsid w:val="00D64C2A"/>
    <w:rsid w:val="00D64E09"/>
    <w:rsid w:val="00D64E66"/>
    <w:rsid w:val="00D64E96"/>
    <w:rsid w:val="00D64EEA"/>
    <w:rsid w:val="00D64F25"/>
    <w:rsid w:val="00D65027"/>
    <w:rsid w:val="00D6522D"/>
    <w:rsid w:val="00D65270"/>
    <w:rsid w:val="00D65744"/>
    <w:rsid w:val="00D658D9"/>
    <w:rsid w:val="00D658FD"/>
    <w:rsid w:val="00D65A10"/>
    <w:rsid w:val="00D65A88"/>
    <w:rsid w:val="00D65CDE"/>
    <w:rsid w:val="00D66175"/>
    <w:rsid w:val="00D66198"/>
    <w:rsid w:val="00D66199"/>
    <w:rsid w:val="00D661AE"/>
    <w:rsid w:val="00D6651A"/>
    <w:rsid w:val="00D665D6"/>
    <w:rsid w:val="00D666D7"/>
    <w:rsid w:val="00D667B7"/>
    <w:rsid w:val="00D66A55"/>
    <w:rsid w:val="00D66C33"/>
    <w:rsid w:val="00D66EAC"/>
    <w:rsid w:val="00D6701B"/>
    <w:rsid w:val="00D67207"/>
    <w:rsid w:val="00D672DE"/>
    <w:rsid w:val="00D6782D"/>
    <w:rsid w:val="00D67877"/>
    <w:rsid w:val="00D67A8A"/>
    <w:rsid w:val="00D67E42"/>
    <w:rsid w:val="00D67F33"/>
    <w:rsid w:val="00D67FC1"/>
    <w:rsid w:val="00D70053"/>
    <w:rsid w:val="00D700BC"/>
    <w:rsid w:val="00D700E4"/>
    <w:rsid w:val="00D70190"/>
    <w:rsid w:val="00D701B1"/>
    <w:rsid w:val="00D70219"/>
    <w:rsid w:val="00D703C0"/>
    <w:rsid w:val="00D7049C"/>
    <w:rsid w:val="00D704DB"/>
    <w:rsid w:val="00D70768"/>
    <w:rsid w:val="00D7077D"/>
    <w:rsid w:val="00D70A90"/>
    <w:rsid w:val="00D70AA3"/>
    <w:rsid w:val="00D70B15"/>
    <w:rsid w:val="00D70B64"/>
    <w:rsid w:val="00D70C26"/>
    <w:rsid w:val="00D70CCE"/>
    <w:rsid w:val="00D70E5E"/>
    <w:rsid w:val="00D71174"/>
    <w:rsid w:val="00D711FB"/>
    <w:rsid w:val="00D7124E"/>
    <w:rsid w:val="00D712E7"/>
    <w:rsid w:val="00D71695"/>
    <w:rsid w:val="00D717BE"/>
    <w:rsid w:val="00D71819"/>
    <w:rsid w:val="00D71865"/>
    <w:rsid w:val="00D718C8"/>
    <w:rsid w:val="00D71ACD"/>
    <w:rsid w:val="00D71AD6"/>
    <w:rsid w:val="00D71ADE"/>
    <w:rsid w:val="00D71BED"/>
    <w:rsid w:val="00D71C26"/>
    <w:rsid w:val="00D71C53"/>
    <w:rsid w:val="00D71C58"/>
    <w:rsid w:val="00D71CA4"/>
    <w:rsid w:val="00D71CB7"/>
    <w:rsid w:val="00D71E67"/>
    <w:rsid w:val="00D71E74"/>
    <w:rsid w:val="00D71EB1"/>
    <w:rsid w:val="00D71EC5"/>
    <w:rsid w:val="00D7209B"/>
    <w:rsid w:val="00D721D6"/>
    <w:rsid w:val="00D72335"/>
    <w:rsid w:val="00D72509"/>
    <w:rsid w:val="00D7256C"/>
    <w:rsid w:val="00D725AF"/>
    <w:rsid w:val="00D725B3"/>
    <w:rsid w:val="00D72718"/>
    <w:rsid w:val="00D727DD"/>
    <w:rsid w:val="00D729F9"/>
    <w:rsid w:val="00D72A3C"/>
    <w:rsid w:val="00D72AE9"/>
    <w:rsid w:val="00D72AFE"/>
    <w:rsid w:val="00D72BD3"/>
    <w:rsid w:val="00D72D4A"/>
    <w:rsid w:val="00D72D5B"/>
    <w:rsid w:val="00D72DE6"/>
    <w:rsid w:val="00D72E4E"/>
    <w:rsid w:val="00D73120"/>
    <w:rsid w:val="00D73348"/>
    <w:rsid w:val="00D73383"/>
    <w:rsid w:val="00D733F1"/>
    <w:rsid w:val="00D7345A"/>
    <w:rsid w:val="00D73504"/>
    <w:rsid w:val="00D7362E"/>
    <w:rsid w:val="00D73673"/>
    <w:rsid w:val="00D73760"/>
    <w:rsid w:val="00D73822"/>
    <w:rsid w:val="00D73AE5"/>
    <w:rsid w:val="00D73C57"/>
    <w:rsid w:val="00D73DD7"/>
    <w:rsid w:val="00D73F86"/>
    <w:rsid w:val="00D74006"/>
    <w:rsid w:val="00D7409D"/>
    <w:rsid w:val="00D7426F"/>
    <w:rsid w:val="00D74278"/>
    <w:rsid w:val="00D74425"/>
    <w:rsid w:val="00D746DA"/>
    <w:rsid w:val="00D747A0"/>
    <w:rsid w:val="00D74800"/>
    <w:rsid w:val="00D74A3F"/>
    <w:rsid w:val="00D74CBB"/>
    <w:rsid w:val="00D74CE9"/>
    <w:rsid w:val="00D74FA4"/>
    <w:rsid w:val="00D74FF1"/>
    <w:rsid w:val="00D75209"/>
    <w:rsid w:val="00D7536B"/>
    <w:rsid w:val="00D756CF"/>
    <w:rsid w:val="00D758AA"/>
    <w:rsid w:val="00D75923"/>
    <w:rsid w:val="00D759CB"/>
    <w:rsid w:val="00D75A5E"/>
    <w:rsid w:val="00D75AE2"/>
    <w:rsid w:val="00D75BCC"/>
    <w:rsid w:val="00D75C9C"/>
    <w:rsid w:val="00D75EF1"/>
    <w:rsid w:val="00D76169"/>
    <w:rsid w:val="00D761B3"/>
    <w:rsid w:val="00D7646E"/>
    <w:rsid w:val="00D7669E"/>
    <w:rsid w:val="00D76A80"/>
    <w:rsid w:val="00D76AAA"/>
    <w:rsid w:val="00D76B04"/>
    <w:rsid w:val="00D76BC1"/>
    <w:rsid w:val="00D76CBC"/>
    <w:rsid w:val="00D76CF1"/>
    <w:rsid w:val="00D76DF4"/>
    <w:rsid w:val="00D77260"/>
    <w:rsid w:val="00D773AE"/>
    <w:rsid w:val="00D774ED"/>
    <w:rsid w:val="00D7765E"/>
    <w:rsid w:val="00D777C0"/>
    <w:rsid w:val="00D77866"/>
    <w:rsid w:val="00D77C13"/>
    <w:rsid w:val="00D77D36"/>
    <w:rsid w:val="00D77F8A"/>
    <w:rsid w:val="00D8017B"/>
    <w:rsid w:val="00D80509"/>
    <w:rsid w:val="00D8052D"/>
    <w:rsid w:val="00D806A3"/>
    <w:rsid w:val="00D806BE"/>
    <w:rsid w:val="00D806FE"/>
    <w:rsid w:val="00D808AF"/>
    <w:rsid w:val="00D808E2"/>
    <w:rsid w:val="00D809B3"/>
    <w:rsid w:val="00D80ABC"/>
    <w:rsid w:val="00D80B85"/>
    <w:rsid w:val="00D80E8A"/>
    <w:rsid w:val="00D80F40"/>
    <w:rsid w:val="00D81073"/>
    <w:rsid w:val="00D81076"/>
    <w:rsid w:val="00D8124B"/>
    <w:rsid w:val="00D81332"/>
    <w:rsid w:val="00D8138B"/>
    <w:rsid w:val="00D8153A"/>
    <w:rsid w:val="00D816C0"/>
    <w:rsid w:val="00D81702"/>
    <w:rsid w:val="00D81A5B"/>
    <w:rsid w:val="00D81AED"/>
    <w:rsid w:val="00D81CD3"/>
    <w:rsid w:val="00D81E36"/>
    <w:rsid w:val="00D81F14"/>
    <w:rsid w:val="00D81F6B"/>
    <w:rsid w:val="00D8206D"/>
    <w:rsid w:val="00D820C3"/>
    <w:rsid w:val="00D82255"/>
    <w:rsid w:val="00D82295"/>
    <w:rsid w:val="00D82306"/>
    <w:rsid w:val="00D825A8"/>
    <w:rsid w:val="00D82749"/>
    <w:rsid w:val="00D83008"/>
    <w:rsid w:val="00D832CE"/>
    <w:rsid w:val="00D83571"/>
    <w:rsid w:val="00D8364A"/>
    <w:rsid w:val="00D83765"/>
    <w:rsid w:val="00D8387C"/>
    <w:rsid w:val="00D8391D"/>
    <w:rsid w:val="00D83A3C"/>
    <w:rsid w:val="00D83B4C"/>
    <w:rsid w:val="00D83B78"/>
    <w:rsid w:val="00D83C2D"/>
    <w:rsid w:val="00D83C98"/>
    <w:rsid w:val="00D83E37"/>
    <w:rsid w:val="00D83ECD"/>
    <w:rsid w:val="00D83F42"/>
    <w:rsid w:val="00D83F5C"/>
    <w:rsid w:val="00D8409A"/>
    <w:rsid w:val="00D841E5"/>
    <w:rsid w:val="00D842D1"/>
    <w:rsid w:val="00D842E5"/>
    <w:rsid w:val="00D84377"/>
    <w:rsid w:val="00D84467"/>
    <w:rsid w:val="00D84516"/>
    <w:rsid w:val="00D845AD"/>
    <w:rsid w:val="00D84725"/>
    <w:rsid w:val="00D847DA"/>
    <w:rsid w:val="00D848D2"/>
    <w:rsid w:val="00D848EF"/>
    <w:rsid w:val="00D84A93"/>
    <w:rsid w:val="00D84B3F"/>
    <w:rsid w:val="00D84B9A"/>
    <w:rsid w:val="00D84D00"/>
    <w:rsid w:val="00D84D52"/>
    <w:rsid w:val="00D84E9C"/>
    <w:rsid w:val="00D84EBC"/>
    <w:rsid w:val="00D850ED"/>
    <w:rsid w:val="00D851C4"/>
    <w:rsid w:val="00D85478"/>
    <w:rsid w:val="00D8554E"/>
    <w:rsid w:val="00D85577"/>
    <w:rsid w:val="00D855A5"/>
    <w:rsid w:val="00D855CB"/>
    <w:rsid w:val="00D85646"/>
    <w:rsid w:val="00D85668"/>
    <w:rsid w:val="00D85706"/>
    <w:rsid w:val="00D85718"/>
    <w:rsid w:val="00D8577A"/>
    <w:rsid w:val="00D858E9"/>
    <w:rsid w:val="00D859D1"/>
    <w:rsid w:val="00D85AC2"/>
    <w:rsid w:val="00D85B8F"/>
    <w:rsid w:val="00D85D10"/>
    <w:rsid w:val="00D85F94"/>
    <w:rsid w:val="00D8603F"/>
    <w:rsid w:val="00D861C9"/>
    <w:rsid w:val="00D8668F"/>
    <w:rsid w:val="00D8671A"/>
    <w:rsid w:val="00D868DE"/>
    <w:rsid w:val="00D8692B"/>
    <w:rsid w:val="00D86A51"/>
    <w:rsid w:val="00D86A65"/>
    <w:rsid w:val="00D86A93"/>
    <w:rsid w:val="00D86B22"/>
    <w:rsid w:val="00D86C8E"/>
    <w:rsid w:val="00D86D6A"/>
    <w:rsid w:val="00D86DAB"/>
    <w:rsid w:val="00D86E40"/>
    <w:rsid w:val="00D87010"/>
    <w:rsid w:val="00D87439"/>
    <w:rsid w:val="00D87451"/>
    <w:rsid w:val="00D8747B"/>
    <w:rsid w:val="00D8757E"/>
    <w:rsid w:val="00D87582"/>
    <w:rsid w:val="00D87684"/>
    <w:rsid w:val="00D8787C"/>
    <w:rsid w:val="00D878D1"/>
    <w:rsid w:val="00D87921"/>
    <w:rsid w:val="00D87A91"/>
    <w:rsid w:val="00D87B78"/>
    <w:rsid w:val="00D87C23"/>
    <w:rsid w:val="00D87F7C"/>
    <w:rsid w:val="00D87FDB"/>
    <w:rsid w:val="00D901EA"/>
    <w:rsid w:val="00D902D1"/>
    <w:rsid w:val="00D90C85"/>
    <w:rsid w:val="00D90DDF"/>
    <w:rsid w:val="00D90ED9"/>
    <w:rsid w:val="00D90F29"/>
    <w:rsid w:val="00D91028"/>
    <w:rsid w:val="00D9128E"/>
    <w:rsid w:val="00D91326"/>
    <w:rsid w:val="00D916EF"/>
    <w:rsid w:val="00D917EB"/>
    <w:rsid w:val="00D91826"/>
    <w:rsid w:val="00D918ED"/>
    <w:rsid w:val="00D91C1B"/>
    <w:rsid w:val="00D91C87"/>
    <w:rsid w:val="00D91D65"/>
    <w:rsid w:val="00D91ED4"/>
    <w:rsid w:val="00D920C3"/>
    <w:rsid w:val="00D92109"/>
    <w:rsid w:val="00D9214C"/>
    <w:rsid w:val="00D9236F"/>
    <w:rsid w:val="00D9238B"/>
    <w:rsid w:val="00D924B0"/>
    <w:rsid w:val="00D924B1"/>
    <w:rsid w:val="00D9251D"/>
    <w:rsid w:val="00D92667"/>
    <w:rsid w:val="00D92B75"/>
    <w:rsid w:val="00D92D83"/>
    <w:rsid w:val="00D92DE9"/>
    <w:rsid w:val="00D92ED7"/>
    <w:rsid w:val="00D92F5C"/>
    <w:rsid w:val="00D92FB5"/>
    <w:rsid w:val="00D93107"/>
    <w:rsid w:val="00D93150"/>
    <w:rsid w:val="00D93155"/>
    <w:rsid w:val="00D9320A"/>
    <w:rsid w:val="00D932BF"/>
    <w:rsid w:val="00D932E4"/>
    <w:rsid w:val="00D93318"/>
    <w:rsid w:val="00D93545"/>
    <w:rsid w:val="00D93927"/>
    <w:rsid w:val="00D93CD5"/>
    <w:rsid w:val="00D93E37"/>
    <w:rsid w:val="00D94129"/>
    <w:rsid w:val="00D941C1"/>
    <w:rsid w:val="00D9437E"/>
    <w:rsid w:val="00D94601"/>
    <w:rsid w:val="00D9485D"/>
    <w:rsid w:val="00D94CEF"/>
    <w:rsid w:val="00D94D19"/>
    <w:rsid w:val="00D94E17"/>
    <w:rsid w:val="00D94EFF"/>
    <w:rsid w:val="00D94F2E"/>
    <w:rsid w:val="00D95000"/>
    <w:rsid w:val="00D951BF"/>
    <w:rsid w:val="00D9520E"/>
    <w:rsid w:val="00D9532D"/>
    <w:rsid w:val="00D95515"/>
    <w:rsid w:val="00D95611"/>
    <w:rsid w:val="00D956B7"/>
    <w:rsid w:val="00D9572F"/>
    <w:rsid w:val="00D95769"/>
    <w:rsid w:val="00D958F2"/>
    <w:rsid w:val="00D95B0F"/>
    <w:rsid w:val="00D95B50"/>
    <w:rsid w:val="00D95B59"/>
    <w:rsid w:val="00D95C40"/>
    <w:rsid w:val="00D95F67"/>
    <w:rsid w:val="00D960DF"/>
    <w:rsid w:val="00D96182"/>
    <w:rsid w:val="00D96506"/>
    <w:rsid w:val="00D9650F"/>
    <w:rsid w:val="00D96516"/>
    <w:rsid w:val="00D96540"/>
    <w:rsid w:val="00D9654C"/>
    <w:rsid w:val="00D9673D"/>
    <w:rsid w:val="00D96B15"/>
    <w:rsid w:val="00D96F57"/>
    <w:rsid w:val="00D97060"/>
    <w:rsid w:val="00D9721B"/>
    <w:rsid w:val="00D973C1"/>
    <w:rsid w:val="00D97537"/>
    <w:rsid w:val="00D97640"/>
    <w:rsid w:val="00D9766B"/>
    <w:rsid w:val="00D97758"/>
    <w:rsid w:val="00D9783B"/>
    <w:rsid w:val="00D97CFD"/>
    <w:rsid w:val="00D97DA6"/>
    <w:rsid w:val="00D97FAE"/>
    <w:rsid w:val="00D97FEE"/>
    <w:rsid w:val="00DA00B0"/>
    <w:rsid w:val="00DA0117"/>
    <w:rsid w:val="00DA03EA"/>
    <w:rsid w:val="00DA044E"/>
    <w:rsid w:val="00DA04B9"/>
    <w:rsid w:val="00DA0515"/>
    <w:rsid w:val="00DA0704"/>
    <w:rsid w:val="00DA07CB"/>
    <w:rsid w:val="00DA090A"/>
    <w:rsid w:val="00DA0AB5"/>
    <w:rsid w:val="00DA0ECC"/>
    <w:rsid w:val="00DA1007"/>
    <w:rsid w:val="00DA1066"/>
    <w:rsid w:val="00DA12E3"/>
    <w:rsid w:val="00DA140A"/>
    <w:rsid w:val="00DA1593"/>
    <w:rsid w:val="00DA16B2"/>
    <w:rsid w:val="00DA17CE"/>
    <w:rsid w:val="00DA1B25"/>
    <w:rsid w:val="00DA1BD6"/>
    <w:rsid w:val="00DA1C66"/>
    <w:rsid w:val="00DA1D95"/>
    <w:rsid w:val="00DA1DA1"/>
    <w:rsid w:val="00DA1DC0"/>
    <w:rsid w:val="00DA1FE6"/>
    <w:rsid w:val="00DA2173"/>
    <w:rsid w:val="00DA238D"/>
    <w:rsid w:val="00DA24D8"/>
    <w:rsid w:val="00DA2553"/>
    <w:rsid w:val="00DA25C1"/>
    <w:rsid w:val="00DA28BD"/>
    <w:rsid w:val="00DA2A1A"/>
    <w:rsid w:val="00DA2A88"/>
    <w:rsid w:val="00DA2C3E"/>
    <w:rsid w:val="00DA2CD3"/>
    <w:rsid w:val="00DA2DDB"/>
    <w:rsid w:val="00DA2DE2"/>
    <w:rsid w:val="00DA2DEE"/>
    <w:rsid w:val="00DA2F94"/>
    <w:rsid w:val="00DA2FB7"/>
    <w:rsid w:val="00DA313E"/>
    <w:rsid w:val="00DA3328"/>
    <w:rsid w:val="00DA3351"/>
    <w:rsid w:val="00DA3437"/>
    <w:rsid w:val="00DA3481"/>
    <w:rsid w:val="00DA3580"/>
    <w:rsid w:val="00DA3681"/>
    <w:rsid w:val="00DA3B63"/>
    <w:rsid w:val="00DA3BD0"/>
    <w:rsid w:val="00DA3C45"/>
    <w:rsid w:val="00DA3EA0"/>
    <w:rsid w:val="00DA3F69"/>
    <w:rsid w:val="00DA3F78"/>
    <w:rsid w:val="00DA3FCF"/>
    <w:rsid w:val="00DA4282"/>
    <w:rsid w:val="00DA4382"/>
    <w:rsid w:val="00DA4790"/>
    <w:rsid w:val="00DA47F1"/>
    <w:rsid w:val="00DA4879"/>
    <w:rsid w:val="00DA490C"/>
    <w:rsid w:val="00DA4A64"/>
    <w:rsid w:val="00DA4B6B"/>
    <w:rsid w:val="00DA4B90"/>
    <w:rsid w:val="00DA4D0E"/>
    <w:rsid w:val="00DA4DD9"/>
    <w:rsid w:val="00DA5474"/>
    <w:rsid w:val="00DA572A"/>
    <w:rsid w:val="00DA57B7"/>
    <w:rsid w:val="00DA596F"/>
    <w:rsid w:val="00DA5E8C"/>
    <w:rsid w:val="00DA5F8C"/>
    <w:rsid w:val="00DA5FF7"/>
    <w:rsid w:val="00DA601C"/>
    <w:rsid w:val="00DA60A6"/>
    <w:rsid w:val="00DA60C8"/>
    <w:rsid w:val="00DA6173"/>
    <w:rsid w:val="00DA61F2"/>
    <w:rsid w:val="00DA6349"/>
    <w:rsid w:val="00DA63B9"/>
    <w:rsid w:val="00DA6437"/>
    <w:rsid w:val="00DA6665"/>
    <w:rsid w:val="00DA66BD"/>
    <w:rsid w:val="00DA66F4"/>
    <w:rsid w:val="00DA6799"/>
    <w:rsid w:val="00DA67E9"/>
    <w:rsid w:val="00DA68F7"/>
    <w:rsid w:val="00DA69AB"/>
    <w:rsid w:val="00DA6BBF"/>
    <w:rsid w:val="00DA6BD3"/>
    <w:rsid w:val="00DA6FEB"/>
    <w:rsid w:val="00DA70C6"/>
    <w:rsid w:val="00DA7258"/>
    <w:rsid w:val="00DA7299"/>
    <w:rsid w:val="00DA72C6"/>
    <w:rsid w:val="00DA73BD"/>
    <w:rsid w:val="00DA75F5"/>
    <w:rsid w:val="00DA767B"/>
    <w:rsid w:val="00DA76D6"/>
    <w:rsid w:val="00DA78E6"/>
    <w:rsid w:val="00DA7972"/>
    <w:rsid w:val="00DA7984"/>
    <w:rsid w:val="00DA7B9F"/>
    <w:rsid w:val="00DA7BCB"/>
    <w:rsid w:val="00DA7C3E"/>
    <w:rsid w:val="00DA7E42"/>
    <w:rsid w:val="00DA7ED9"/>
    <w:rsid w:val="00DB001C"/>
    <w:rsid w:val="00DB02A5"/>
    <w:rsid w:val="00DB0375"/>
    <w:rsid w:val="00DB03E9"/>
    <w:rsid w:val="00DB0529"/>
    <w:rsid w:val="00DB0591"/>
    <w:rsid w:val="00DB06B0"/>
    <w:rsid w:val="00DB070E"/>
    <w:rsid w:val="00DB0722"/>
    <w:rsid w:val="00DB0739"/>
    <w:rsid w:val="00DB07A5"/>
    <w:rsid w:val="00DB09A6"/>
    <w:rsid w:val="00DB0AB5"/>
    <w:rsid w:val="00DB0AFF"/>
    <w:rsid w:val="00DB0D3B"/>
    <w:rsid w:val="00DB0EBD"/>
    <w:rsid w:val="00DB10AF"/>
    <w:rsid w:val="00DB11B1"/>
    <w:rsid w:val="00DB1203"/>
    <w:rsid w:val="00DB12DA"/>
    <w:rsid w:val="00DB13E1"/>
    <w:rsid w:val="00DB16FF"/>
    <w:rsid w:val="00DB1721"/>
    <w:rsid w:val="00DB17FB"/>
    <w:rsid w:val="00DB184F"/>
    <w:rsid w:val="00DB1861"/>
    <w:rsid w:val="00DB19F5"/>
    <w:rsid w:val="00DB1A02"/>
    <w:rsid w:val="00DB1B23"/>
    <w:rsid w:val="00DB1C7A"/>
    <w:rsid w:val="00DB1F41"/>
    <w:rsid w:val="00DB2097"/>
    <w:rsid w:val="00DB20BB"/>
    <w:rsid w:val="00DB22F9"/>
    <w:rsid w:val="00DB2301"/>
    <w:rsid w:val="00DB2521"/>
    <w:rsid w:val="00DB25A8"/>
    <w:rsid w:val="00DB28F7"/>
    <w:rsid w:val="00DB29EA"/>
    <w:rsid w:val="00DB2D3B"/>
    <w:rsid w:val="00DB2D92"/>
    <w:rsid w:val="00DB2D9A"/>
    <w:rsid w:val="00DB3126"/>
    <w:rsid w:val="00DB3130"/>
    <w:rsid w:val="00DB3290"/>
    <w:rsid w:val="00DB333B"/>
    <w:rsid w:val="00DB3353"/>
    <w:rsid w:val="00DB35A9"/>
    <w:rsid w:val="00DB35AA"/>
    <w:rsid w:val="00DB3ACA"/>
    <w:rsid w:val="00DB3BC0"/>
    <w:rsid w:val="00DB3EA9"/>
    <w:rsid w:val="00DB40BF"/>
    <w:rsid w:val="00DB41C4"/>
    <w:rsid w:val="00DB44E3"/>
    <w:rsid w:val="00DB4506"/>
    <w:rsid w:val="00DB464A"/>
    <w:rsid w:val="00DB4673"/>
    <w:rsid w:val="00DB47B9"/>
    <w:rsid w:val="00DB47C8"/>
    <w:rsid w:val="00DB47F8"/>
    <w:rsid w:val="00DB4A4C"/>
    <w:rsid w:val="00DB4C3D"/>
    <w:rsid w:val="00DB4CCB"/>
    <w:rsid w:val="00DB5096"/>
    <w:rsid w:val="00DB530B"/>
    <w:rsid w:val="00DB541D"/>
    <w:rsid w:val="00DB54BE"/>
    <w:rsid w:val="00DB54E4"/>
    <w:rsid w:val="00DB5562"/>
    <w:rsid w:val="00DB569A"/>
    <w:rsid w:val="00DB57AB"/>
    <w:rsid w:val="00DB5990"/>
    <w:rsid w:val="00DB5AE3"/>
    <w:rsid w:val="00DB5F0D"/>
    <w:rsid w:val="00DB605E"/>
    <w:rsid w:val="00DB632B"/>
    <w:rsid w:val="00DB6472"/>
    <w:rsid w:val="00DB64CA"/>
    <w:rsid w:val="00DB6525"/>
    <w:rsid w:val="00DB6533"/>
    <w:rsid w:val="00DB65F7"/>
    <w:rsid w:val="00DB66B5"/>
    <w:rsid w:val="00DB66C4"/>
    <w:rsid w:val="00DB66EE"/>
    <w:rsid w:val="00DB66FD"/>
    <w:rsid w:val="00DB687E"/>
    <w:rsid w:val="00DB6BDA"/>
    <w:rsid w:val="00DB6C24"/>
    <w:rsid w:val="00DB6CB9"/>
    <w:rsid w:val="00DB71EB"/>
    <w:rsid w:val="00DB7313"/>
    <w:rsid w:val="00DB7336"/>
    <w:rsid w:val="00DB736F"/>
    <w:rsid w:val="00DB73AA"/>
    <w:rsid w:val="00DB73E2"/>
    <w:rsid w:val="00DB7713"/>
    <w:rsid w:val="00DB77A1"/>
    <w:rsid w:val="00DB7972"/>
    <w:rsid w:val="00DB7A8A"/>
    <w:rsid w:val="00DB7AF5"/>
    <w:rsid w:val="00DB7E21"/>
    <w:rsid w:val="00DB7E5E"/>
    <w:rsid w:val="00DB7ECD"/>
    <w:rsid w:val="00DC00A3"/>
    <w:rsid w:val="00DC00EE"/>
    <w:rsid w:val="00DC0343"/>
    <w:rsid w:val="00DC0648"/>
    <w:rsid w:val="00DC071B"/>
    <w:rsid w:val="00DC0949"/>
    <w:rsid w:val="00DC09A3"/>
    <w:rsid w:val="00DC09AA"/>
    <w:rsid w:val="00DC0E7B"/>
    <w:rsid w:val="00DC0EFE"/>
    <w:rsid w:val="00DC0FF3"/>
    <w:rsid w:val="00DC1051"/>
    <w:rsid w:val="00DC111D"/>
    <w:rsid w:val="00DC1338"/>
    <w:rsid w:val="00DC1721"/>
    <w:rsid w:val="00DC1AAF"/>
    <w:rsid w:val="00DC1C00"/>
    <w:rsid w:val="00DC1D7C"/>
    <w:rsid w:val="00DC1E6E"/>
    <w:rsid w:val="00DC2253"/>
    <w:rsid w:val="00DC2260"/>
    <w:rsid w:val="00DC2459"/>
    <w:rsid w:val="00DC286E"/>
    <w:rsid w:val="00DC2CDF"/>
    <w:rsid w:val="00DC2CFB"/>
    <w:rsid w:val="00DC2DD5"/>
    <w:rsid w:val="00DC2E46"/>
    <w:rsid w:val="00DC30D2"/>
    <w:rsid w:val="00DC32C2"/>
    <w:rsid w:val="00DC3351"/>
    <w:rsid w:val="00DC33AB"/>
    <w:rsid w:val="00DC33C7"/>
    <w:rsid w:val="00DC3482"/>
    <w:rsid w:val="00DC3677"/>
    <w:rsid w:val="00DC371A"/>
    <w:rsid w:val="00DC375A"/>
    <w:rsid w:val="00DC37EA"/>
    <w:rsid w:val="00DC39D5"/>
    <w:rsid w:val="00DC3D70"/>
    <w:rsid w:val="00DC3E2C"/>
    <w:rsid w:val="00DC408B"/>
    <w:rsid w:val="00DC4373"/>
    <w:rsid w:val="00DC458B"/>
    <w:rsid w:val="00DC46D0"/>
    <w:rsid w:val="00DC4798"/>
    <w:rsid w:val="00DC49D1"/>
    <w:rsid w:val="00DC4C96"/>
    <w:rsid w:val="00DC4D59"/>
    <w:rsid w:val="00DC4DA5"/>
    <w:rsid w:val="00DC4DC3"/>
    <w:rsid w:val="00DC4E2D"/>
    <w:rsid w:val="00DC5137"/>
    <w:rsid w:val="00DC5238"/>
    <w:rsid w:val="00DC5377"/>
    <w:rsid w:val="00DC5398"/>
    <w:rsid w:val="00DC5889"/>
    <w:rsid w:val="00DC5ABA"/>
    <w:rsid w:val="00DC5B73"/>
    <w:rsid w:val="00DC5BFA"/>
    <w:rsid w:val="00DC5F1F"/>
    <w:rsid w:val="00DC6243"/>
    <w:rsid w:val="00DC63BA"/>
    <w:rsid w:val="00DC6552"/>
    <w:rsid w:val="00DC65B0"/>
    <w:rsid w:val="00DC66A8"/>
    <w:rsid w:val="00DC6761"/>
    <w:rsid w:val="00DC69F9"/>
    <w:rsid w:val="00DC6AFC"/>
    <w:rsid w:val="00DC6B06"/>
    <w:rsid w:val="00DC6C75"/>
    <w:rsid w:val="00DC6D39"/>
    <w:rsid w:val="00DC6D68"/>
    <w:rsid w:val="00DC6DAA"/>
    <w:rsid w:val="00DC6E1E"/>
    <w:rsid w:val="00DC6F77"/>
    <w:rsid w:val="00DC71A1"/>
    <w:rsid w:val="00DC740C"/>
    <w:rsid w:val="00DC7806"/>
    <w:rsid w:val="00DC78A3"/>
    <w:rsid w:val="00DC7990"/>
    <w:rsid w:val="00DC7A9E"/>
    <w:rsid w:val="00DD070F"/>
    <w:rsid w:val="00DD072B"/>
    <w:rsid w:val="00DD0B63"/>
    <w:rsid w:val="00DD0B73"/>
    <w:rsid w:val="00DD0D15"/>
    <w:rsid w:val="00DD0F58"/>
    <w:rsid w:val="00DD0FD3"/>
    <w:rsid w:val="00DD109D"/>
    <w:rsid w:val="00DD10BD"/>
    <w:rsid w:val="00DD110E"/>
    <w:rsid w:val="00DD11AD"/>
    <w:rsid w:val="00DD12B6"/>
    <w:rsid w:val="00DD1308"/>
    <w:rsid w:val="00DD134D"/>
    <w:rsid w:val="00DD16BD"/>
    <w:rsid w:val="00DD16DD"/>
    <w:rsid w:val="00DD1906"/>
    <w:rsid w:val="00DD1A40"/>
    <w:rsid w:val="00DD1A76"/>
    <w:rsid w:val="00DD1B3A"/>
    <w:rsid w:val="00DD1B72"/>
    <w:rsid w:val="00DD1B8B"/>
    <w:rsid w:val="00DD1D4A"/>
    <w:rsid w:val="00DD1E1C"/>
    <w:rsid w:val="00DD1EC2"/>
    <w:rsid w:val="00DD1F19"/>
    <w:rsid w:val="00DD21A9"/>
    <w:rsid w:val="00DD21EB"/>
    <w:rsid w:val="00DD2201"/>
    <w:rsid w:val="00DD22B3"/>
    <w:rsid w:val="00DD248E"/>
    <w:rsid w:val="00DD24D3"/>
    <w:rsid w:val="00DD253C"/>
    <w:rsid w:val="00DD259E"/>
    <w:rsid w:val="00DD2615"/>
    <w:rsid w:val="00DD28DD"/>
    <w:rsid w:val="00DD2978"/>
    <w:rsid w:val="00DD2B8F"/>
    <w:rsid w:val="00DD2DE1"/>
    <w:rsid w:val="00DD2F3D"/>
    <w:rsid w:val="00DD3077"/>
    <w:rsid w:val="00DD3185"/>
    <w:rsid w:val="00DD3249"/>
    <w:rsid w:val="00DD3292"/>
    <w:rsid w:val="00DD329B"/>
    <w:rsid w:val="00DD3307"/>
    <w:rsid w:val="00DD338A"/>
    <w:rsid w:val="00DD33F0"/>
    <w:rsid w:val="00DD35E0"/>
    <w:rsid w:val="00DD398B"/>
    <w:rsid w:val="00DD3B24"/>
    <w:rsid w:val="00DD3BA8"/>
    <w:rsid w:val="00DD3BC3"/>
    <w:rsid w:val="00DD3D3E"/>
    <w:rsid w:val="00DD3EC6"/>
    <w:rsid w:val="00DD3ED1"/>
    <w:rsid w:val="00DD4029"/>
    <w:rsid w:val="00DD42C1"/>
    <w:rsid w:val="00DD4324"/>
    <w:rsid w:val="00DD43CD"/>
    <w:rsid w:val="00DD4457"/>
    <w:rsid w:val="00DD4677"/>
    <w:rsid w:val="00DD4889"/>
    <w:rsid w:val="00DD4A70"/>
    <w:rsid w:val="00DD5024"/>
    <w:rsid w:val="00DD5055"/>
    <w:rsid w:val="00DD5106"/>
    <w:rsid w:val="00DD564B"/>
    <w:rsid w:val="00DD5716"/>
    <w:rsid w:val="00DD5760"/>
    <w:rsid w:val="00DD582B"/>
    <w:rsid w:val="00DD5AB1"/>
    <w:rsid w:val="00DD5C86"/>
    <w:rsid w:val="00DD5D1B"/>
    <w:rsid w:val="00DD5E2E"/>
    <w:rsid w:val="00DD5F40"/>
    <w:rsid w:val="00DD5F7B"/>
    <w:rsid w:val="00DD5FE1"/>
    <w:rsid w:val="00DD62DB"/>
    <w:rsid w:val="00DD6731"/>
    <w:rsid w:val="00DD680A"/>
    <w:rsid w:val="00DD6886"/>
    <w:rsid w:val="00DD6B4D"/>
    <w:rsid w:val="00DD6B66"/>
    <w:rsid w:val="00DD6BB5"/>
    <w:rsid w:val="00DD6ED3"/>
    <w:rsid w:val="00DD6F97"/>
    <w:rsid w:val="00DD6FD1"/>
    <w:rsid w:val="00DD7090"/>
    <w:rsid w:val="00DD70EC"/>
    <w:rsid w:val="00DD7251"/>
    <w:rsid w:val="00DD73ED"/>
    <w:rsid w:val="00DD7571"/>
    <w:rsid w:val="00DD7579"/>
    <w:rsid w:val="00DD758A"/>
    <w:rsid w:val="00DD7622"/>
    <w:rsid w:val="00DD76BB"/>
    <w:rsid w:val="00DD795F"/>
    <w:rsid w:val="00DD7EDF"/>
    <w:rsid w:val="00DD7FD1"/>
    <w:rsid w:val="00DE00CB"/>
    <w:rsid w:val="00DE0301"/>
    <w:rsid w:val="00DE0528"/>
    <w:rsid w:val="00DE05B7"/>
    <w:rsid w:val="00DE0953"/>
    <w:rsid w:val="00DE09A7"/>
    <w:rsid w:val="00DE0C2E"/>
    <w:rsid w:val="00DE0DE6"/>
    <w:rsid w:val="00DE0EA0"/>
    <w:rsid w:val="00DE0EE3"/>
    <w:rsid w:val="00DE0F58"/>
    <w:rsid w:val="00DE1359"/>
    <w:rsid w:val="00DE13EF"/>
    <w:rsid w:val="00DE18C3"/>
    <w:rsid w:val="00DE201D"/>
    <w:rsid w:val="00DE2084"/>
    <w:rsid w:val="00DE21F5"/>
    <w:rsid w:val="00DE223C"/>
    <w:rsid w:val="00DE2250"/>
    <w:rsid w:val="00DE226D"/>
    <w:rsid w:val="00DE25A9"/>
    <w:rsid w:val="00DE264D"/>
    <w:rsid w:val="00DE27CF"/>
    <w:rsid w:val="00DE27E7"/>
    <w:rsid w:val="00DE29A8"/>
    <w:rsid w:val="00DE2BDA"/>
    <w:rsid w:val="00DE2D31"/>
    <w:rsid w:val="00DE308D"/>
    <w:rsid w:val="00DE30A5"/>
    <w:rsid w:val="00DE38CA"/>
    <w:rsid w:val="00DE3B0B"/>
    <w:rsid w:val="00DE3B72"/>
    <w:rsid w:val="00DE3E1E"/>
    <w:rsid w:val="00DE3F4A"/>
    <w:rsid w:val="00DE42B9"/>
    <w:rsid w:val="00DE4443"/>
    <w:rsid w:val="00DE44C5"/>
    <w:rsid w:val="00DE45EB"/>
    <w:rsid w:val="00DE4612"/>
    <w:rsid w:val="00DE4742"/>
    <w:rsid w:val="00DE4B6D"/>
    <w:rsid w:val="00DE4B77"/>
    <w:rsid w:val="00DE4C3E"/>
    <w:rsid w:val="00DE5112"/>
    <w:rsid w:val="00DE5279"/>
    <w:rsid w:val="00DE52A9"/>
    <w:rsid w:val="00DE5358"/>
    <w:rsid w:val="00DE5630"/>
    <w:rsid w:val="00DE5697"/>
    <w:rsid w:val="00DE5791"/>
    <w:rsid w:val="00DE5812"/>
    <w:rsid w:val="00DE5833"/>
    <w:rsid w:val="00DE5A01"/>
    <w:rsid w:val="00DE5A40"/>
    <w:rsid w:val="00DE5CA5"/>
    <w:rsid w:val="00DE5E22"/>
    <w:rsid w:val="00DE6051"/>
    <w:rsid w:val="00DE60B5"/>
    <w:rsid w:val="00DE60B7"/>
    <w:rsid w:val="00DE60D2"/>
    <w:rsid w:val="00DE618E"/>
    <w:rsid w:val="00DE6204"/>
    <w:rsid w:val="00DE6271"/>
    <w:rsid w:val="00DE62C1"/>
    <w:rsid w:val="00DE659C"/>
    <w:rsid w:val="00DE6792"/>
    <w:rsid w:val="00DE67F9"/>
    <w:rsid w:val="00DE6877"/>
    <w:rsid w:val="00DE68BB"/>
    <w:rsid w:val="00DE6B09"/>
    <w:rsid w:val="00DE6BEF"/>
    <w:rsid w:val="00DE6CBA"/>
    <w:rsid w:val="00DE6CE3"/>
    <w:rsid w:val="00DE6E26"/>
    <w:rsid w:val="00DE6FF7"/>
    <w:rsid w:val="00DE704F"/>
    <w:rsid w:val="00DE70A1"/>
    <w:rsid w:val="00DE72BA"/>
    <w:rsid w:val="00DE738A"/>
    <w:rsid w:val="00DE76FD"/>
    <w:rsid w:val="00DE7B42"/>
    <w:rsid w:val="00DE7D07"/>
    <w:rsid w:val="00DF0392"/>
    <w:rsid w:val="00DF03B9"/>
    <w:rsid w:val="00DF0419"/>
    <w:rsid w:val="00DF0456"/>
    <w:rsid w:val="00DF046C"/>
    <w:rsid w:val="00DF05F4"/>
    <w:rsid w:val="00DF068C"/>
    <w:rsid w:val="00DF06C1"/>
    <w:rsid w:val="00DF0716"/>
    <w:rsid w:val="00DF07E3"/>
    <w:rsid w:val="00DF0927"/>
    <w:rsid w:val="00DF09D8"/>
    <w:rsid w:val="00DF0BB5"/>
    <w:rsid w:val="00DF0CD5"/>
    <w:rsid w:val="00DF0E67"/>
    <w:rsid w:val="00DF1003"/>
    <w:rsid w:val="00DF1123"/>
    <w:rsid w:val="00DF120E"/>
    <w:rsid w:val="00DF12E1"/>
    <w:rsid w:val="00DF139B"/>
    <w:rsid w:val="00DF14C7"/>
    <w:rsid w:val="00DF153B"/>
    <w:rsid w:val="00DF15AF"/>
    <w:rsid w:val="00DF17A3"/>
    <w:rsid w:val="00DF1814"/>
    <w:rsid w:val="00DF1A05"/>
    <w:rsid w:val="00DF1B9D"/>
    <w:rsid w:val="00DF1CB9"/>
    <w:rsid w:val="00DF1D7B"/>
    <w:rsid w:val="00DF1DB7"/>
    <w:rsid w:val="00DF1E46"/>
    <w:rsid w:val="00DF1FFF"/>
    <w:rsid w:val="00DF2006"/>
    <w:rsid w:val="00DF216E"/>
    <w:rsid w:val="00DF21A9"/>
    <w:rsid w:val="00DF232F"/>
    <w:rsid w:val="00DF2600"/>
    <w:rsid w:val="00DF2785"/>
    <w:rsid w:val="00DF279E"/>
    <w:rsid w:val="00DF27F6"/>
    <w:rsid w:val="00DF2856"/>
    <w:rsid w:val="00DF2C55"/>
    <w:rsid w:val="00DF2DB1"/>
    <w:rsid w:val="00DF2E6F"/>
    <w:rsid w:val="00DF2EA2"/>
    <w:rsid w:val="00DF306D"/>
    <w:rsid w:val="00DF319D"/>
    <w:rsid w:val="00DF3287"/>
    <w:rsid w:val="00DF3315"/>
    <w:rsid w:val="00DF333A"/>
    <w:rsid w:val="00DF33DE"/>
    <w:rsid w:val="00DF346F"/>
    <w:rsid w:val="00DF3497"/>
    <w:rsid w:val="00DF34E4"/>
    <w:rsid w:val="00DF3521"/>
    <w:rsid w:val="00DF3640"/>
    <w:rsid w:val="00DF3665"/>
    <w:rsid w:val="00DF39FD"/>
    <w:rsid w:val="00DF3A8E"/>
    <w:rsid w:val="00DF3D0B"/>
    <w:rsid w:val="00DF3DAA"/>
    <w:rsid w:val="00DF3EE1"/>
    <w:rsid w:val="00DF3FC9"/>
    <w:rsid w:val="00DF42EF"/>
    <w:rsid w:val="00DF442C"/>
    <w:rsid w:val="00DF4A08"/>
    <w:rsid w:val="00DF4EA0"/>
    <w:rsid w:val="00DF4EDB"/>
    <w:rsid w:val="00DF4F24"/>
    <w:rsid w:val="00DF4FB6"/>
    <w:rsid w:val="00DF5005"/>
    <w:rsid w:val="00DF518A"/>
    <w:rsid w:val="00DF51C4"/>
    <w:rsid w:val="00DF5401"/>
    <w:rsid w:val="00DF5550"/>
    <w:rsid w:val="00DF559D"/>
    <w:rsid w:val="00DF5685"/>
    <w:rsid w:val="00DF592E"/>
    <w:rsid w:val="00DF5AD1"/>
    <w:rsid w:val="00DF5DC1"/>
    <w:rsid w:val="00DF5E2E"/>
    <w:rsid w:val="00DF5FAE"/>
    <w:rsid w:val="00DF60B6"/>
    <w:rsid w:val="00DF60CB"/>
    <w:rsid w:val="00DF629F"/>
    <w:rsid w:val="00DF634D"/>
    <w:rsid w:val="00DF63A6"/>
    <w:rsid w:val="00DF6410"/>
    <w:rsid w:val="00DF6457"/>
    <w:rsid w:val="00DF6505"/>
    <w:rsid w:val="00DF65ED"/>
    <w:rsid w:val="00DF6668"/>
    <w:rsid w:val="00DF680B"/>
    <w:rsid w:val="00DF6854"/>
    <w:rsid w:val="00DF69C5"/>
    <w:rsid w:val="00DF6AAB"/>
    <w:rsid w:val="00DF6D3A"/>
    <w:rsid w:val="00DF6D43"/>
    <w:rsid w:val="00DF6DBE"/>
    <w:rsid w:val="00DF6E79"/>
    <w:rsid w:val="00DF6E98"/>
    <w:rsid w:val="00DF6EE4"/>
    <w:rsid w:val="00DF71D1"/>
    <w:rsid w:val="00DF729D"/>
    <w:rsid w:val="00DF7312"/>
    <w:rsid w:val="00DF7522"/>
    <w:rsid w:val="00DF7660"/>
    <w:rsid w:val="00DF76C2"/>
    <w:rsid w:val="00DF782B"/>
    <w:rsid w:val="00DF7862"/>
    <w:rsid w:val="00DF792B"/>
    <w:rsid w:val="00DF7B73"/>
    <w:rsid w:val="00DF7C65"/>
    <w:rsid w:val="00DF7DC1"/>
    <w:rsid w:val="00DF7E79"/>
    <w:rsid w:val="00DF7EDE"/>
    <w:rsid w:val="00DF7EF7"/>
    <w:rsid w:val="00E00086"/>
    <w:rsid w:val="00E000EB"/>
    <w:rsid w:val="00E001B2"/>
    <w:rsid w:val="00E00217"/>
    <w:rsid w:val="00E00246"/>
    <w:rsid w:val="00E004AC"/>
    <w:rsid w:val="00E006D4"/>
    <w:rsid w:val="00E0070E"/>
    <w:rsid w:val="00E007EE"/>
    <w:rsid w:val="00E00847"/>
    <w:rsid w:val="00E00B18"/>
    <w:rsid w:val="00E00CB0"/>
    <w:rsid w:val="00E00D34"/>
    <w:rsid w:val="00E01031"/>
    <w:rsid w:val="00E012BA"/>
    <w:rsid w:val="00E01362"/>
    <w:rsid w:val="00E0141D"/>
    <w:rsid w:val="00E0148E"/>
    <w:rsid w:val="00E014DE"/>
    <w:rsid w:val="00E01520"/>
    <w:rsid w:val="00E0152B"/>
    <w:rsid w:val="00E01665"/>
    <w:rsid w:val="00E016D0"/>
    <w:rsid w:val="00E017FB"/>
    <w:rsid w:val="00E01A1A"/>
    <w:rsid w:val="00E01A2A"/>
    <w:rsid w:val="00E01BC9"/>
    <w:rsid w:val="00E01CE6"/>
    <w:rsid w:val="00E01D57"/>
    <w:rsid w:val="00E01D70"/>
    <w:rsid w:val="00E01E22"/>
    <w:rsid w:val="00E021E9"/>
    <w:rsid w:val="00E0243F"/>
    <w:rsid w:val="00E0247A"/>
    <w:rsid w:val="00E024CA"/>
    <w:rsid w:val="00E0257D"/>
    <w:rsid w:val="00E025E0"/>
    <w:rsid w:val="00E02653"/>
    <w:rsid w:val="00E02762"/>
    <w:rsid w:val="00E027CD"/>
    <w:rsid w:val="00E02824"/>
    <w:rsid w:val="00E0289F"/>
    <w:rsid w:val="00E02A56"/>
    <w:rsid w:val="00E02A79"/>
    <w:rsid w:val="00E02EE3"/>
    <w:rsid w:val="00E02FCC"/>
    <w:rsid w:val="00E0308F"/>
    <w:rsid w:val="00E03148"/>
    <w:rsid w:val="00E035CB"/>
    <w:rsid w:val="00E0360D"/>
    <w:rsid w:val="00E036CC"/>
    <w:rsid w:val="00E036CF"/>
    <w:rsid w:val="00E03955"/>
    <w:rsid w:val="00E03A09"/>
    <w:rsid w:val="00E03A0B"/>
    <w:rsid w:val="00E03ADD"/>
    <w:rsid w:val="00E03AED"/>
    <w:rsid w:val="00E03B20"/>
    <w:rsid w:val="00E03B80"/>
    <w:rsid w:val="00E03CF9"/>
    <w:rsid w:val="00E03F12"/>
    <w:rsid w:val="00E03F67"/>
    <w:rsid w:val="00E03FFF"/>
    <w:rsid w:val="00E0401C"/>
    <w:rsid w:val="00E04133"/>
    <w:rsid w:val="00E042A0"/>
    <w:rsid w:val="00E0445F"/>
    <w:rsid w:val="00E04473"/>
    <w:rsid w:val="00E04491"/>
    <w:rsid w:val="00E04745"/>
    <w:rsid w:val="00E0476D"/>
    <w:rsid w:val="00E04A7B"/>
    <w:rsid w:val="00E04EAB"/>
    <w:rsid w:val="00E04FFD"/>
    <w:rsid w:val="00E0510F"/>
    <w:rsid w:val="00E0520F"/>
    <w:rsid w:val="00E05263"/>
    <w:rsid w:val="00E052E2"/>
    <w:rsid w:val="00E052FF"/>
    <w:rsid w:val="00E05389"/>
    <w:rsid w:val="00E05430"/>
    <w:rsid w:val="00E05432"/>
    <w:rsid w:val="00E054A2"/>
    <w:rsid w:val="00E054EB"/>
    <w:rsid w:val="00E0569E"/>
    <w:rsid w:val="00E05747"/>
    <w:rsid w:val="00E0574B"/>
    <w:rsid w:val="00E05751"/>
    <w:rsid w:val="00E058A7"/>
    <w:rsid w:val="00E05A6C"/>
    <w:rsid w:val="00E05AA2"/>
    <w:rsid w:val="00E05C9D"/>
    <w:rsid w:val="00E05DE8"/>
    <w:rsid w:val="00E05E92"/>
    <w:rsid w:val="00E05EB6"/>
    <w:rsid w:val="00E06124"/>
    <w:rsid w:val="00E06435"/>
    <w:rsid w:val="00E06466"/>
    <w:rsid w:val="00E064D9"/>
    <w:rsid w:val="00E066AE"/>
    <w:rsid w:val="00E06736"/>
    <w:rsid w:val="00E0686B"/>
    <w:rsid w:val="00E0691A"/>
    <w:rsid w:val="00E06AF1"/>
    <w:rsid w:val="00E06C9B"/>
    <w:rsid w:val="00E06D44"/>
    <w:rsid w:val="00E06F39"/>
    <w:rsid w:val="00E06F98"/>
    <w:rsid w:val="00E07035"/>
    <w:rsid w:val="00E070C1"/>
    <w:rsid w:val="00E070FD"/>
    <w:rsid w:val="00E07136"/>
    <w:rsid w:val="00E072AA"/>
    <w:rsid w:val="00E072E0"/>
    <w:rsid w:val="00E07583"/>
    <w:rsid w:val="00E07665"/>
    <w:rsid w:val="00E076FA"/>
    <w:rsid w:val="00E0789C"/>
    <w:rsid w:val="00E078A0"/>
    <w:rsid w:val="00E078FA"/>
    <w:rsid w:val="00E07B4B"/>
    <w:rsid w:val="00E07C88"/>
    <w:rsid w:val="00E07CE8"/>
    <w:rsid w:val="00E07D3C"/>
    <w:rsid w:val="00E07EFF"/>
    <w:rsid w:val="00E1003A"/>
    <w:rsid w:val="00E10116"/>
    <w:rsid w:val="00E1046E"/>
    <w:rsid w:val="00E1051C"/>
    <w:rsid w:val="00E1097D"/>
    <w:rsid w:val="00E109F2"/>
    <w:rsid w:val="00E10DCC"/>
    <w:rsid w:val="00E10DD8"/>
    <w:rsid w:val="00E10F74"/>
    <w:rsid w:val="00E10F83"/>
    <w:rsid w:val="00E10FB3"/>
    <w:rsid w:val="00E11022"/>
    <w:rsid w:val="00E11053"/>
    <w:rsid w:val="00E111A6"/>
    <w:rsid w:val="00E11459"/>
    <w:rsid w:val="00E114F7"/>
    <w:rsid w:val="00E11523"/>
    <w:rsid w:val="00E115EE"/>
    <w:rsid w:val="00E116BB"/>
    <w:rsid w:val="00E117A5"/>
    <w:rsid w:val="00E119AA"/>
    <w:rsid w:val="00E11AFE"/>
    <w:rsid w:val="00E11BAE"/>
    <w:rsid w:val="00E11F2A"/>
    <w:rsid w:val="00E11FEE"/>
    <w:rsid w:val="00E120A6"/>
    <w:rsid w:val="00E12126"/>
    <w:rsid w:val="00E12143"/>
    <w:rsid w:val="00E122BD"/>
    <w:rsid w:val="00E126B8"/>
    <w:rsid w:val="00E12905"/>
    <w:rsid w:val="00E12932"/>
    <w:rsid w:val="00E12A6E"/>
    <w:rsid w:val="00E12B35"/>
    <w:rsid w:val="00E12BAA"/>
    <w:rsid w:val="00E12BE9"/>
    <w:rsid w:val="00E12D9B"/>
    <w:rsid w:val="00E12DAC"/>
    <w:rsid w:val="00E130BD"/>
    <w:rsid w:val="00E130DA"/>
    <w:rsid w:val="00E1319D"/>
    <w:rsid w:val="00E132E1"/>
    <w:rsid w:val="00E133B5"/>
    <w:rsid w:val="00E134AB"/>
    <w:rsid w:val="00E1352C"/>
    <w:rsid w:val="00E136C8"/>
    <w:rsid w:val="00E13948"/>
    <w:rsid w:val="00E13C94"/>
    <w:rsid w:val="00E13CAE"/>
    <w:rsid w:val="00E13CC8"/>
    <w:rsid w:val="00E13E60"/>
    <w:rsid w:val="00E140C4"/>
    <w:rsid w:val="00E14228"/>
    <w:rsid w:val="00E14308"/>
    <w:rsid w:val="00E1456E"/>
    <w:rsid w:val="00E145EE"/>
    <w:rsid w:val="00E146CE"/>
    <w:rsid w:val="00E147E3"/>
    <w:rsid w:val="00E1496D"/>
    <w:rsid w:val="00E14976"/>
    <w:rsid w:val="00E14AC7"/>
    <w:rsid w:val="00E14DA2"/>
    <w:rsid w:val="00E14EEF"/>
    <w:rsid w:val="00E14FB6"/>
    <w:rsid w:val="00E15015"/>
    <w:rsid w:val="00E15026"/>
    <w:rsid w:val="00E15034"/>
    <w:rsid w:val="00E15050"/>
    <w:rsid w:val="00E1505C"/>
    <w:rsid w:val="00E152D5"/>
    <w:rsid w:val="00E15354"/>
    <w:rsid w:val="00E15585"/>
    <w:rsid w:val="00E155F5"/>
    <w:rsid w:val="00E159B5"/>
    <w:rsid w:val="00E159F3"/>
    <w:rsid w:val="00E15A14"/>
    <w:rsid w:val="00E15B01"/>
    <w:rsid w:val="00E15B1F"/>
    <w:rsid w:val="00E15B60"/>
    <w:rsid w:val="00E15C46"/>
    <w:rsid w:val="00E15C62"/>
    <w:rsid w:val="00E15C6F"/>
    <w:rsid w:val="00E15C95"/>
    <w:rsid w:val="00E15DFF"/>
    <w:rsid w:val="00E15EF0"/>
    <w:rsid w:val="00E1615A"/>
    <w:rsid w:val="00E162CC"/>
    <w:rsid w:val="00E163C1"/>
    <w:rsid w:val="00E16453"/>
    <w:rsid w:val="00E164D7"/>
    <w:rsid w:val="00E1658B"/>
    <w:rsid w:val="00E167DB"/>
    <w:rsid w:val="00E16875"/>
    <w:rsid w:val="00E16C60"/>
    <w:rsid w:val="00E16EBD"/>
    <w:rsid w:val="00E16EEF"/>
    <w:rsid w:val="00E16FE5"/>
    <w:rsid w:val="00E170C2"/>
    <w:rsid w:val="00E17102"/>
    <w:rsid w:val="00E1715F"/>
    <w:rsid w:val="00E17295"/>
    <w:rsid w:val="00E173E0"/>
    <w:rsid w:val="00E17522"/>
    <w:rsid w:val="00E17545"/>
    <w:rsid w:val="00E17677"/>
    <w:rsid w:val="00E1769D"/>
    <w:rsid w:val="00E176C8"/>
    <w:rsid w:val="00E1772A"/>
    <w:rsid w:val="00E1777D"/>
    <w:rsid w:val="00E179A8"/>
    <w:rsid w:val="00E17ACF"/>
    <w:rsid w:val="00E17CCA"/>
    <w:rsid w:val="00E17D68"/>
    <w:rsid w:val="00E17E01"/>
    <w:rsid w:val="00E17ED2"/>
    <w:rsid w:val="00E2001C"/>
    <w:rsid w:val="00E200A3"/>
    <w:rsid w:val="00E200FD"/>
    <w:rsid w:val="00E202B4"/>
    <w:rsid w:val="00E20335"/>
    <w:rsid w:val="00E20474"/>
    <w:rsid w:val="00E20488"/>
    <w:rsid w:val="00E2048D"/>
    <w:rsid w:val="00E20611"/>
    <w:rsid w:val="00E20615"/>
    <w:rsid w:val="00E20B08"/>
    <w:rsid w:val="00E20B17"/>
    <w:rsid w:val="00E20BF2"/>
    <w:rsid w:val="00E20CCE"/>
    <w:rsid w:val="00E21025"/>
    <w:rsid w:val="00E21194"/>
    <w:rsid w:val="00E21299"/>
    <w:rsid w:val="00E21371"/>
    <w:rsid w:val="00E21401"/>
    <w:rsid w:val="00E2147A"/>
    <w:rsid w:val="00E2147E"/>
    <w:rsid w:val="00E215DA"/>
    <w:rsid w:val="00E21633"/>
    <w:rsid w:val="00E219F7"/>
    <w:rsid w:val="00E21C3B"/>
    <w:rsid w:val="00E21EBE"/>
    <w:rsid w:val="00E21EF5"/>
    <w:rsid w:val="00E220E9"/>
    <w:rsid w:val="00E22177"/>
    <w:rsid w:val="00E2229A"/>
    <w:rsid w:val="00E22504"/>
    <w:rsid w:val="00E22658"/>
    <w:rsid w:val="00E22685"/>
    <w:rsid w:val="00E226EE"/>
    <w:rsid w:val="00E2285A"/>
    <w:rsid w:val="00E22A70"/>
    <w:rsid w:val="00E22AEE"/>
    <w:rsid w:val="00E22F8A"/>
    <w:rsid w:val="00E2345E"/>
    <w:rsid w:val="00E234D3"/>
    <w:rsid w:val="00E23711"/>
    <w:rsid w:val="00E23835"/>
    <w:rsid w:val="00E238E0"/>
    <w:rsid w:val="00E23A26"/>
    <w:rsid w:val="00E2409B"/>
    <w:rsid w:val="00E24191"/>
    <w:rsid w:val="00E24719"/>
    <w:rsid w:val="00E24766"/>
    <w:rsid w:val="00E247B3"/>
    <w:rsid w:val="00E247CF"/>
    <w:rsid w:val="00E248D5"/>
    <w:rsid w:val="00E24ADB"/>
    <w:rsid w:val="00E24B07"/>
    <w:rsid w:val="00E24B0A"/>
    <w:rsid w:val="00E24E91"/>
    <w:rsid w:val="00E254E2"/>
    <w:rsid w:val="00E25675"/>
    <w:rsid w:val="00E259F6"/>
    <w:rsid w:val="00E25ACA"/>
    <w:rsid w:val="00E26311"/>
    <w:rsid w:val="00E2637F"/>
    <w:rsid w:val="00E267AF"/>
    <w:rsid w:val="00E267D6"/>
    <w:rsid w:val="00E269ED"/>
    <w:rsid w:val="00E26A05"/>
    <w:rsid w:val="00E26D83"/>
    <w:rsid w:val="00E26EB1"/>
    <w:rsid w:val="00E26F6F"/>
    <w:rsid w:val="00E26FD0"/>
    <w:rsid w:val="00E26FDE"/>
    <w:rsid w:val="00E270E7"/>
    <w:rsid w:val="00E27293"/>
    <w:rsid w:val="00E272AC"/>
    <w:rsid w:val="00E273EA"/>
    <w:rsid w:val="00E27439"/>
    <w:rsid w:val="00E274C1"/>
    <w:rsid w:val="00E276DD"/>
    <w:rsid w:val="00E2774C"/>
    <w:rsid w:val="00E27B15"/>
    <w:rsid w:val="00E27D05"/>
    <w:rsid w:val="00E27DA8"/>
    <w:rsid w:val="00E27E57"/>
    <w:rsid w:val="00E27ED6"/>
    <w:rsid w:val="00E27F5C"/>
    <w:rsid w:val="00E300A9"/>
    <w:rsid w:val="00E300B6"/>
    <w:rsid w:val="00E302C5"/>
    <w:rsid w:val="00E302FD"/>
    <w:rsid w:val="00E30459"/>
    <w:rsid w:val="00E304E0"/>
    <w:rsid w:val="00E307FA"/>
    <w:rsid w:val="00E3084C"/>
    <w:rsid w:val="00E30C87"/>
    <w:rsid w:val="00E30E43"/>
    <w:rsid w:val="00E30FB3"/>
    <w:rsid w:val="00E31009"/>
    <w:rsid w:val="00E31062"/>
    <w:rsid w:val="00E3117F"/>
    <w:rsid w:val="00E312C5"/>
    <w:rsid w:val="00E313DF"/>
    <w:rsid w:val="00E31489"/>
    <w:rsid w:val="00E3165C"/>
    <w:rsid w:val="00E3170F"/>
    <w:rsid w:val="00E319B1"/>
    <w:rsid w:val="00E319F9"/>
    <w:rsid w:val="00E31D95"/>
    <w:rsid w:val="00E31EC7"/>
    <w:rsid w:val="00E322D9"/>
    <w:rsid w:val="00E3243D"/>
    <w:rsid w:val="00E324BC"/>
    <w:rsid w:val="00E32842"/>
    <w:rsid w:val="00E32CE6"/>
    <w:rsid w:val="00E32D6B"/>
    <w:rsid w:val="00E32DC1"/>
    <w:rsid w:val="00E33096"/>
    <w:rsid w:val="00E330A4"/>
    <w:rsid w:val="00E33185"/>
    <w:rsid w:val="00E332AB"/>
    <w:rsid w:val="00E33374"/>
    <w:rsid w:val="00E336D6"/>
    <w:rsid w:val="00E3390E"/>
    <w:rsid w:val="00E33927"/>
    <w:rsid w:val="00E33A0F"/>
    <w:rsid w:val="00E33AB4"/>
    <w:rsid w:val="00E33AB9"/>
    <w:rsid w:val="00E33ACB"/>
    <w:rsid w:val="00E33B58"/>
    <w:rsid w:val="00E33D8F"/>
    <w:rsid w:val="00E3403A"/>
    <w:rsid w:val="00E340E5"/>
    <w:rsid w:val="00E34109"/>
    <w:rsid w:val="00E34443"/>
    <w:rsid w:val="00E34606"/>
    <w:rsid w:val="00E34699"/>
    <w:rsid w:val="00E34705"/>
    <w:rsid w:val="00E3491C"/>
    <w:rsid w:val="00E349D9"/>
    <w:rsid w:val="00E34A52"/>
    <w:rsid w:val="00E34ABA"/>
    <w:rsid w:val="00E34B35"/>
    <w:rsid w:val="00E34B78"/>
    <w:rsid w:val="00E34BF6"/>
    <w:rsid w:val="00E34CA5"/>
    <w:rsid w:val="00E34D31"/>
    <w:rsid w:val="00E34D74"/>
    <w:rsid w:val="00E3519E"/>
    <w:rsid w:val="00E3532D"/>
    <w:rsid w:val="00E3538A"/>
    <w:rsid w:val="00E354E9"/>
    <w:rsid w:val="00E355FA"/>
    <w:rsid w:val="00E35974"/>
    <w:rsid w:val="00E35BFD"/>
    <w:rsid w:val="00E35D9E"/>
    <w:rsid w:val="00E35DF7"/>
    <w:rsid w:val="00E35E47"/>
    <w:rsid w:val="00E35F55"/>
    <w:rsid w:val="00E35FB2"/>
    <w:rsid w:val="00E35FDA"/>
    <w:rsid w:val="00E362D5"/>
    <w:rsid w:val="00E36370"/>
    <w:rsid w:val="00E36443"/>
    <w:rsid w:val="00E3644E"/>
    <w:rsid w:val="00E3668B"/>
    <w:rsid w:val="00E3672D"/>
    <w:rsid w:val="00E36867"/>
    <w:rsid w:val="00E36A76"/>
    <w:rsid w:val="00E36E0B"/>
    <w:rsid w:val="00E36E7A"/>
    <w:rsid w:val="00E36F23"/>
    <w:rsid w:val="00E37100"/>
    <w:rsid w:val="00E3741E"/>
    <w:rsid w:val="00E37518"/>
    <w:rsid w:val="00E375E0"/>
    <w:rsid w:val="00E376B7"/>
    <w:rsid w:val="00E3785C"/>
    <w:rsid w:val="00E37879"/>
    <w:rsid w:val="00E37CDB"/>
    <w:rsid w:val="00E37CF1"/>
    <w:rsid w:val="00E37EB0"/>
    <w:rsid w:val="00E37FA9"/>
    <w:rsid w:val="00E40278"/>
    <w:rsid w:val="00E4042B"/>
    <w:rsid w:val="00E4043C"/>
    <w:rsid w:val="00E4045E"/>
    <w:rsid w:val="00E4066D"/>
    <w:rsid w:val="00E40702"/>
    <w:rsid w:val="00E4073C"/>
    <w:rsid w:val="00E4075E"/>
    <w:rsid w:val="00E407F5"/>
    <w:rsid w:val="00E40822"/>
    <w:rsid w:val="00E40876"/>
    <w:rsid w:val="00E409F1"/>
    <w:rsid w:val="00E40C3F"/>
    <w:rsid w:val="00E40CF7"/>
    <w:rsid w:val="00E40E9A"/>
    <w:rsid w:val="00E41100"/>
    <w:rsid w:val="00E4112C"/>
    <w:rsid w:val="00E411B6"/>
    <w:rsid w:val="00E41265"/>
    <w:rsid w:val="00E4165C"/>
    <w:rsid w:val="00E419D3"/>
    <w:rsid w:val="00E41AF0"/>
    <w:rsid w:val="00E41CF2"/>
    <w:rsid w:val="00E41D2B"/>
    <w:rsid w:val="00E41E02"/>
    <w:rsid w:val="00E41EB0"/>
    <w:rsid w:val="00E41F3D"/>
    <w:rsid w:val="00E421CF"/>
    <w:rsid w:val="00E42257"/>
    <w:rsid w:val="00E42335"/>
    <w:rsid w:val="00E423E5"/>
    <w:rsid w:val="00E4243C"/>
    <w:rsid w:val="00E42468"/>
    <w:rsid w:val="00E4273B"/>
    <w:rsid w:val="00E427D9"/>
    <w:rsid w:val="00E42801"/>
    <w:rsid w:val="00E4295C"/>
    <w:rsid w:val="00E42974"/>
    <w:rsid w:val="00E42AE3"/>
    <w:rsid w:val="00E42B23"/>
    <w:rsid w:val="00E42CAC"/>
    <w:rsid w:val="00E42CF2"/>
    <w:rsid w:val="00E42FA6"/>
    <w:rsid w:val="00E42FAC"/>
    <w:rsid w:val="00E42FFB"/>
    <w:rsid w:val="00E4306C"/>
    <w:rsid w:val="00E432BA"/>
    <w:rsid w:val="00E43544"/>
    <w:rsid w:val="00E437A4"/>
    <w:rsid w:val="00E439F8"/>
    <w:rsid w:val="00E43B32"/>
    <w:rsid w:val="00E43BA2"/>
    <w:rsid w:val="00E43D16"/>
    <w:rsid w:val="00E43F07"/>
    <w:rsid w:val="00E43F5D"/>
    <w:rsid w:val="00E43FBF"/>
    <w:rsid w:val="00E43FE9"/>
    <w:rsid w:val="00E4406B"/>
    <w:rsid w:val="00E44153"/>
    <w:rsid w:val="00E4418C"/>
    <w:rsid w:val="00E441D6"/>
    <w:rsid w:val="00E442FF"/>
    <w:rsid w:val="00E4430A"/>
    <w:rsid w:val="00E444C9"/>
    <w:rsid w:val="00E44748"/>
    <w:rsid w:val="00E448AD"/>
    <w:rsid w:val="00E4492D"/>
    <w:rsid w:val="00E4492E"/>
    <w:rsid w:val="00E449C2"/>
    <w:rsid w:val="00E44ACE"/>
    <w:rsid w:val="00E45118"/>
    <w:rsid w:val="00E4534C"/>
    <w:rsid w:val="00E4536D"/>
    <w:rsid w:val="00E45442"/>
    <w:rsid w:val="00E45533"/>
    <w:rsid w:val="00E45587"/>
    <w:rsid w:val="00E4559D"/>
    <w:rsid w:val="00E456C5"/>
    <w:rsid w:val="00E45AFE"/>
    <w:rsid w:val="00E45B93"/>
    <w:rsid w:val="00E45CDB"/>
    <w:rsid w:val="00E45EA6"/>
    <w:rsid w:val="00E45F21"/>
    <w:rsid w:val="00E4615B"/>
    <w:rsid w:val="00E462B7"/>
    <w:rsid w:val="00E4630A"/>
    <w:rsid w:val="00E4639C"/>
    <w:rsid w:val="00E464AB"/>
    <w:rsid w:val="00E46543"/>
    <w:rsid w:val="00E4655A"/>
    <w:rsid w:val="00E4683D"/>
    <w:rsid w:val="00E468A6"/>
    <w:rsid w:val="00E469AA"/>
    <w:rsid w:val="00E469C9"/>
    <w:rsid w:val="00E46A63"/>
    <w:rsid w:val="00E46B4F"/>
    <w:rsid w:val="00E46C69"/>
    <w:rsid w:val="00E46D7F"/>
    <w:rsid w:val="00E46E5E"/>
    <w:rsid w:val="00E46EC0"/>
    <w:rsid w:val="00E47030"/>
    <w:rsid w:val="00E47060"/>
    <w:rsid w:val="00E470B4"/>
    <w:rsid w:val="00E47254"/>
    <w:rsid w:val="00E4725A"/>
    <w:rsid w:val="00E472AD"/>
    <w:rsid w:val="00E4739F"/>
    <w:rsid w:val="00E473E9"/>
    <w:rsid w:val="00E47619"/>
    <w:rsid w:val="00E47684"/>
    <w:rsid w:val="00E47A1E"/>
    <w:rsid w:val="00E47A9F"/>
    <w:rsid w:val="00E47B19"/>
    <w:rsid w:val="00E47C8D"/>
    <w:rsid w:val="00E47CBE"/>
    <w:rsid w:val="00E47D79"/>
    <w:rsid w:val="00E47D9B"/>
    <w:rsid w:val="00E47DFC"/>
    <w:rsid w:val="00E47EA5"/>
    <w:rsid w:val="00E47F00"/>
    <w:rsid w:val="00E47F22"/>
    <w:rsid w:val="00E500C0"/>
    <w:rsid w:val="00E5018F"/>
    <w:rsid w:val="00E5064D"/>
    <w:rsid w:val="00E507A6"/>
    <w:rsid w:val="00E508C8"/>
    <w:rsid w:val="00E50A1A"/>
    <w:rsid w:val="00E50A99"/>
    <w:rsid w:val="00E50BC9"/>
    <w:rsid w:val="00E50C35"/>
    <w:rsid w:val="00E50CF8"/>
    <w:rsid w:val="00E50D22"/>
    <w:rsid w:val="00E50D48"/>
    <w:rsid w:val="00E50E8A"/>
    <w:rsid w:val="00E50F02"/>
    <w:rsid w:val="00E50F68"/>
    <w:rsid w:val="00E51012"/>
    <w:rsid w:val="00E5102A"/>
    <w:rsid w:val="00E51124"/>
    <w:rsid w:val="00E51169"/>
    <w:rsid w:val="00E511F4"/>
    <w:rsid w:val="00E5152F"/>
    <w:rsid w:val="00E51654"/>
    <w:rsid w:val="00E51796"/>
    <w:rsid w:val="00E51979"/>
    <w:rsid w:val="00E51A49"/>
    <w:rsid w:val="00E51B05"/>
    <w:rsid w:val="00E51B57"/>
    <w:rsid w:val="00E51CBD"/>
    <w:rsid w:val="00E51CCD"/>
    <w:rsid w:val="00E51CFD"/>
    <w:rsid w:val="00E51E42"/>
    <w:rsid w:val="00E51F77"/>
    <w:rsid w:val="00E52042"/>
    <w:rsid w:val="00E52187"/>
    <w:rsid w:val="00E523DF"/>
    <w:rsid w:val="00E5245C"/>
    <w:rsid w:val="00E5248F"/>
    <w:rsid w:val="00E52525"/>
    <w:rsid w:val="00E5263E"/>
    <w:rsid w:val="00E5271B"/>
    <w:rsid w:val="00E52818"/>
    <w:rsid w:val="00E5288C"/>
    <w:rsid w:val="00E528A6"/>
    <w:rsid w:val="00E52EF1"/>
    <w:rsid w:val="00E52F1A"/>
    <w:rsid w:val="00E5319B"/>
    <w:rsid w:val="00E532D1"/>
    <w:rsid w:val="00E53321"/>
    <w:rsid w:val="00E534F1"/>
    <w:rsid w:val="00E53769"/>
    <w:rsid w:val="00E537AB"/>
    <w:rsid w:val="00E53839"/>
    <w:rsid w:val="00E53997"/>
    <w:rsid w:val="00E53B2D"/>
    <w:rsid w:val="00E53DCC"/>
    <w:rsid w:val="00E53E14"/>
    <w:rsid w:val="00E53EAA"/>
    <w:rsid w:val="00E53EBE"/>
    <w:rsid w:val="00E53F30"/>
    <w:rsid w:val="00E540A0"/>
    <w:rsid w:val="00E541C4"/>
    <w:rsid w:val="00E5425F"/>
    <w:rsid w:val="00E5438C"/>
    <w:rsid w:val="00E54430"/>
    <w:rsid w:val="00E5454F"/>
    <w:rsid w:val="00E545BA"/>
    <w:rsid w:val="00E5476A"/>
    <w:rsid w:val="00E547DF"/>
    <w:rsid w:val="00E54911"/>
    <w:rsid w:val="00E5491C"/>
    <w:rsid w:val="00E5495C"/>
    <w:rsid w:val="00E54B2F"/>
    <w:rsid w:val="00E54C8F"/>
    <w:rsid w:val="00E54D4F"/>
    <w:rsid w:val="00E5510B"/>
    <w:rsid w:val="00E55140"/>
    <w:rsid w:val="00E55303"/>
    <w:rsid w:val="00E55366"/>
    <w:rsid w:val="00E5537A"/>
    <w:rsid w:val="00E55477"/>
    <w:rsid w:val="00E55484"/>
    <w:rsid w:val="00E55561"/>
    <w:rsid w:val="00E5565E"/>
    <w:rsid w:val="00E55663"/>
    <w:rsid w:val="00E5571F"/>
    <w:rsid w:val="00E558E8"/>
    <w:rsid w:val="00E558F7"/>
    <w:rsid w:val="00E55953"/>
    <w:rsid w:val="00E559FE"/>
    <w:rsid w:val="00E55DE4"/>
    <w:rsid w:val="00E55EE6"/>
    <w:rsid w:val="00E55F2A"/>
    <w:rsid w:val="00E56073"/>
    <w:rsid w:val="00E5613E"/>
    <w:rsid w:val="00E56219"/>
    <w:rsid w:val="00E5641A"/>
    <w:rsid w:val="00E567D5"/>
    <w:rsid w:val="00E56904"/>
    <w:rsid w:val="00E5691C"/>
    <w:rsid w:val="00E5696B"/>
    <w:rsid w:val="00E56A1C"/>
    <w:rsid w:val="00E56A7F"/>
    <w:rsid w:val="00E56BA1"/>
    <w:rsid w:val="00E56E07"/>
    <w:rsid w:val="00E56E71"/>
    <w:rsid w:val="00E56ECF"/>
    <w:rsid w:val="00E57275"/>
    <w:rsid w:val="00E573EE"/>
    <w:rsid w:val="00E57650"/>
    <w:rsid w:val="00E576C3"/>
    <w:rsid w:val="00E577D8"/>
    <w:rsid w:val="00E57A7F"/>
    <w:rsid w:val="00E57AEF"/>
    <w:rsid w:val="00E57E91"/>
    <w:rsid w:val="00E601D6"/>
    <w:rsid w:val="00E603A5"/>
    <w:rsid w:val="00E6056D"/>
    <w:rsid w:val="00E60728"/>
    <w:rsid w:val="00E60736"/>
    <w:rsid w:val="00E6084D"/>
    <w:rsid w:val="00E60933"/>
    <w:rsid w:val="00E60945"/>
    <w:rsid w:val="00E60977"/>
    <w:rsid w:val="00E60A34"/>
    <w:rsid w:val="00E60B16"/>
    <w:rsid w:val="00E60B4A"/>
    <w:rsid w:val="00E60BA6"/>
    <w:rsid w:val="00E60E99"/>
    <w:rsid w:val="00E60EEC"/>
    <w:rsid w:val="00E612D2"/>
    <w:rsid w:val="00E6133C"/>
    <w:rsid w:val="00E61379"/>
    <w:rsid w:val="00E61699"/>
    <w:rsid w:val="00E61706"/>
    <w:rsid w:val="00E61812"/>
    <w:rsid w:val="00E61818"/>
    <w:rsid w:val="00E61D87"/>
    <w:rsid w:val="00E61EC9"/>
    <w:rsid w:val="00E61F0C"/>
    <w:rsid w:val="00E61F66"/>
    <w:rsid w:val="00E61F90"/>
    <w:rsid w:val="00E62047"/>
    <w:rsid w:val="00E62162"/>
    <w:rsid w:val="00E62333"/>
    <w:rsid w:val="00E627B5"/>
    <w:rsid w:val="00E62968"/>
    <w:rsid w:val="00E62A68"/>
    <w:rsid w:val="00E62B49"/>
    <w:rsid w:val="00E62CD1"/>
    <w:rsid w:val="00E62D44"/>
    <w:rsid w:val="00E62EDA"/>
    <w:rsid w:val="00E62EDB"/>
    <w:rsid w:val="00E62F46"/>
    <w:rsid w:val="00E62FDA"/>
    <w:rsid w:val="00E63220"/>
    <w:rsid w:val="00E6340C"/>
    <w:rsid w:val="00E636E4"/>
    <w:rsid w:val="00E63857"/>
    <w:rsid w:val="00E6397D"/>
    <w:rsid w:val="00E639F0"/>
    <w:rsid w:val="00E63ADD"/>
    <w:rsid w:val="00E63C6C"/>
    <w:rsid w:val="00E63E5B"/>
    <w:rsid w:val="00E63EEC"/>
    <w:rsid w:val="00E63F54"/>
    <w:rsid w:val="00E641E7"/>
    <w:rsid w:val="00E64210"/>
    <w:rsid w:val="00E64212"/>
    <w:rsid w:val="00E64376"/>
    <w:rsid w:val="00E643D2"/>
    <w:rsid w:val="00E645D0"/>
    <w:rsid w:val="00E6461A"/>
    <w:rsid w:val="00E646C5"/>
    <w:rsid w:val="00E647D8"/>
    <w:rsid w:val="00E64C1F"/>
    <w:rsid w:val="00E64C5C"/>
    <w:rsid w:val="00E64DD0"/>
    <w:rsid w:val="00E64DEF"/>
    <w:rsid w:val="00E64E49"/>
    <w:rsid w:val="00E64F97"/>
    <w:rsid w:val="00E650A3"/>
    <w:rsid w:val="00E65109"/>
    <w:rsid w:val="00E65164"/>
    <w:rsid w:val="00E65265"/>
    <w:rsid w:val="00E6536D"/>
    <w:rsid w:val="00E653FA"/>
    <w:rsid w:val="00E65490"/>
    <w:rsid w:val="00E65506"/>
    <w:rsid w:val="00E655B8"/>
    <w:rsid w:val="00E65668"/>
    <w:rsid w:val="00E65869"/>
    <w:rsid w:val="00E65880"/>
    <w:rsid w:val="00E65C39"/>
    <w:rsid w:val="00E65C57"/>
    <w:rsid w:val="00E65D90"/>
    <w:rsid w:val="00E65DD6"/>
    <w:rsid w:val="00E65F67"/>
    <w:rsid w:val="00E65F85"/>
    <w:rsid w:val="00E663A1"/>
    <w:rsid w:val="00E6663B"/>
    <w:rsid w:val="00E666BE"/>
    <w:rsid w:val="00E66869"/>
    <w:rsid w:val="00E66A52"/>
    <w:rsid w:val="00E66CEC"/>
    <w:rsid w:val="00E66E40"/>
    <w:rsid w:val="00E6700E"/>
    <w:rsid w:val="00E672C9"/>
    <w:rsid w:val="00E67308"/>
    <w:rsid w:val="00E67497"/>
    <w:rsid w:val="00E675DA"/>
    <w:rsid w:val="00E67737"/>
    <w:rsid w:val="00E6777C"/>
    <w:rsid w:val="00E6779B"/>
    <w:rsid w:val="00E67A30"/>
    <w:rsid w:val="00E67B76"/>
    <w:rsid w:val="00E67D42"/>
    <w:rsid w:val="00E67D7A"/>
    <w:rsid w:val="00E67EA5"/>
    <w:rsid w:val="00E7012A"/>
    <w:rsid w:val="00E70190"/>
    <w:rsid w:val="00E7033C"/>
    <w:rsid w:val="00E703EC"/>
    <w:rsid w:val="00E7048C"/>
    <w:rsid w:val="00E70891"/>
    <w:rsid w:val="00E708A0"/>
    <w:rsid w:val="00E70915"/>
    <w:rsid w:val="00E70A31"/>
    <w:rsid w:val="00E70A3B"/>
    <w:rsid w:val="00E70ACB"/>
    <w:rsid w:val="00E70B7A"/>
    <w:rsid w:val="00E70C78"/>
    <w:rsid w:val="00E71124"/>
    <w:rsid w:val="00E71143"/>
    <w:rsid w:val="00E711A2"/>
    <w:rsid w:val="00E714DD"/>
    <w:rsid w:val="00E716D9"/>
    <w:rsid w:val="00E71762"/>
    <w:rsid w:val="00E71871"/>
    <w:rsid w:val="00E71936"/>
    <w:rsid w:val="00E7205B"/>
    <w:rsid w:val="00E7209F"/>
    <w:rsid w:val="00E720EC"/>
    <w:rsid w:val="00E72199"/>
    <w:rsid w:val="00E72205"/>
    <w:rsid w:val="00E7224E"/>
    <w:rsid w:val="00E727B3"/>
    <w:rsid w:val="00E727CF"/>
    <w:rsid w:val="00E727FC"/>
    <w:rsid w:val="00E7286A"/>
    <w:rsid w:val="00E7295A"/>
    <w:rsid w:val="00E72A84"/>
    <w:rsid w:val="00E72C6B"/>
    <w:rsid w:val="00E7305E"/>
    <w:rsid w:val="00E73161"/>
    <w:rsid w:val="00E731F4"/>
    <w:rsid w:val="00E73295"/>
    <w:rsid w:val="00E732C6"/>
    <w:rsid w:val="00E732DA"/>
    <w:rsid w:val="00E7333E"/>
    <w:rsid w:val="00E735DC"/>
    <w:rsid w:val="00E737F8"/>
    <w:rsid w:val="00E738CD"/>
    <w:rsid w:val="00E739EA"/>
    <w:rsid w:val="00E73A8E"/>
    <w:rsid w:val="00E73BB3"/>
    <w:rsid w:val="00E73CDF"/>
    <w:rsid w:val="00E73E01"/>
    <w:rsid w:val="00E74087"/>
    <w:rsid w:val="00E742BC"/>
    <w:rsid w:val="00E74449"/>
    <w:rsid w:val="00E74458"/>
    <w:rsid w:val="00E74558"/>
    <w:rsid w:val="00E747B7"/>
    <w:rsid w:val="00E74880"/>
    <w:rsid w:val="00E7490D"/>
    <w:rsid w:val="00E74994"/>
    <w:rsid w:val="00E74ACE"/>
    <w:rsid w:val="00E74B9A"/>
    <w:rsid w:val="00E74C04"/>
    <w:rsid w:val="00E74F0B"/>
    <w:rsid w:val="00E74F59"/>
    <w:rsid w:val="00E74FEA"/>
    <w:rsid w:val="00E750AA"/>
    <w:rsid w:val="00E75432"/>
    <w:rsid w:val="00E754E9"/>
    <w:rsid w:val="00E75508"/>
    <w:rsid w:val="00E755A4"/>
    <w:rsid w:val="00E75602"/>
    <w:rsid w:val="00E756D7"/>
    <w:rsid w:val="00E757FF"/>
    <w:rsid w:val="00E758C1"/>
    <w:rsid w:val="00E75904"/>
    <w:rsid w:val="00E75D2A"/>
    <w:rsid w:val="00E75DE7"/>
    <w:rsid w:val="00E75F8D"/>
    <w:rsid w:val="00E762FD"/>
    <w:rsid w:val="00E76329"/>
    <w:rsid w:val="00E763D1"/>
    <w:rsid w:val="00E763D2"/>
    <w:rsid w:val="00E76568"/>
    <w:rsid w:val="00E766CB"/>
    <w:rsid w:val="00E76807"/>
    <w:rsid w:val="00E768E6"/>
    <w:rsid w:val="00E76A0F"/>
    <w:rsid w:val="00E76A59"/>
    <w:rsid w:val="00E76B38"/>
    <w:rsid w:val="00E76BD0"/>
    <w:rsid w:val="00E76C22"/>
    <w:rsid w:val="00E76DF8"/>
    <w:rsid w:val="00E772C8"/>
    <w:rsid w:val="00E77535"/>
    <w:rsid w:val="00E77560"/>
    <w:rsid w:val="00E775DE"/>
    <w:rsid w:val="00E7771D"/>
    <w:rsid w:val="00E77A4B"/>
    <w:rsid w:val="00E77A89"/>
    <w:rsid w:val="00E77B39"/>
    <w:rsid w:val="00E77B6E"/>
    <w:rsid w:val="00E77FF4"/>
    <w:rsid w:val="00E80047"/>
    <w:rsid w:val="00E80214"/>
    <w:rsid w:val="00E80254"/>
    <w:rsid w:val="00E802D5"/>
    <w:rsid w:val="00E80462"/>
    <w:rsid w:val="00E805C0"/>
    <w:rsid w:val="00E806F0"/>
    <w:rsid w:val="00E8086F"/>
    <w:rsid w:val="00E8093D"/>
    <w:rsid w:val="00E8095C"/>
    <w:rsid w:val="00E8097E"/>
    <w:rsid w:val="00E80A40"/>
    <w:rsid w:val="00E80B05"/>
    <w:rsid w:val="00E80C64"/>
    <w:rsid w:val="00E80E8A"/>
    <w:rsid w:val="00E80F4D"/>
    <w:rsid w:val="00E811C8"/>
    <w:rsid w:val="00E81306"/>
    <w:rsid w:val="00E81436"/>
    <w:rsid w:val="00E814FE"/>
    <w:rsid w:val="00E81AA9"/>
    <w:rsid w:val="00E81E1F"/>
    <w:rsid w:val="00E81E68"/>
    <w:rsid w:val="00E81EA3"/>
    <w:rsid w:val="00E81ED6"/>
    <w:rsid w:val="00E82183"/>
    <w:rsid w:val="00E822ED"/>
    <w:rsid w:val="00E8231A"/>
    <w:rsid w:val="00E823ED"/>
    <w:rsid w:val="00E8264D"/>
    <w:rsid w:val="00E82669"/>
    <w:rsid w:val="00E82751"/>
    <w:rsid w:val="00E82754"/>
    <w:rsid w:val="00E828CC"/>
    <w:rsid w:val="00E82E7F"/>
    <w:rsid w:val="00E830D6"/>
    <w:rsid w:val="00E83271"/>
    <w:rsid w:val="00E832C8"/>
    <w:rsid w:val="00E833B0"/>
    <w:rsid w:val="00E83446"/>
    <w:rsid w:val="00E834D0"/>
    <w:rsid w:val="00E836B2"/>
    <w:rsid w:val="00E83786"/>
    <w:rsid w:val="00E83859"/>
    <w:rsid w:val="00E83A54"/>
    <w:rsid w:val="00E83D4E"/>
    <w:rsid w:val="00E83DE6"/>
    <w:rsid w:val="00E83E4B"/>
    <w:rsid w:val="00E83EE3"/>
    <w:rsid w:val="00E83FE7"/>
    <w:rsid w:val="00E84004"/>
    <w:rsid w:val="00E840A9"/>
    <w:rsid w:val="00E8412E"/>
    <w:rsid w:val="00E84522"/>
    <w:rsid w:val="00E845A5"/>
    <w:rsid w:val="00E8485F"/>
    <w:rsid w:val="00E848A8"/>
    <w:rsid w:val="00E84A6F"/>
    <w:rsid w:val="00E84A73"/>
    <w:rsid w:val="00E84CB3"/>
    <w:rsid w:val="00E84D3D"/>
    <w:rsid w:val="00E84D9F"/>
    <w:rsid w:val="00E84DBA"/>
    <w:rsid w:val="00E85046"/>
    <w:rsid w:val="00E85235"/>
    <w:rsid w:val="00E854B2"/>
    <w:rsid w:val="00E8554B"/>
    <w:rsid w:val="00E855DE"/>
    <w:rsid w:val="00E85B05"/>
    <w:rsid w:val="00E85C88"/>
    <w:rsid w:val="00E85D56"/>
    <w:rsid w:val="00E85DEF"/>
    <w:rsid w:val="00E85FE2"/>
    <w:rsid w:val="00E86069"/>
    <w:rsid w:val="00E860D8"/>
    <w:rsid w:val="00E860DB"/>
    <w:rsid w:val="00E86114"/>
    <w:rsid w:val="00E86339"/>
    <w:rsid w:val="00E86345"/>
    <w:rsid w:val="00E8651E"/>
    <w:rsid w:val="00E8658B"/>
    <w:rsid w:val="00E865E9"/>
    <w:rsid w:val="00E86828"/>
    <w:rsid w:val="00E86BB8"/>
    <w:rsid w:val="00E86C10"/>
    <w:rsid w:val="00E86CF9"/>
    <w:rsid w:val="00E86D1F"/>
    <w:rsid w:val="00E8720B"/>
    <w:rsid w:val="00E872B0"/>
    <w:rsid w:val="00E87304"/>
    <w:rsid w:val="00E874E7"/>
    <w:rsid w:val="00E8778D"/>
    <w:rsid w:val="00E87A67"/>
    <w:rsid w:val="00E87AE0"/>
    <w:rsid w:val="00E87C43"/>
    <w:rsid w:val="00E87D9A"/>
    <w:rsid w:val="00E87DBA"/>
    <w:rsid w:val="00E87DEC"/>
    <w:rsid w:val="00E87E06"/>
    <w:rsid w:val="00E87E2C"/>
    <w:rsid w:val="00E87E85"/>
    <w:rsid w:val="00E90003"/>
    <w:rsid w:val="00E900C7"/>
    <w:rsid w:val="00E900CC"/>
    <w:rsid w:val="00E9053F"/>
    <w:rsid w:val="00E90644"/>
    <w:rsid w:val="00E90656"/>
    <w:rsid w:val="00E906A3"/>
    <w:rsid w:val="00E907F6"/>
    <w:rsid w:val="00E909D9"/>
    <w:rsid w:val="00E90A40"/>
    <w:rsid w:val="00E90E45"/>
    <w:rsid w:val="00E90F5D"/>
    <w:rsid w:val="00E912F8"/>
    <w:rsid w:val="00E91446"/>
    <w:rsid w:val="00E916A1"/>
    <w:rsid w:val="00E918FF"/>
    <w:rsid w:val="00E91944"/>
    <w:rsid w:val="00E91A3A"/>
    <w:rsid w:val="00E91B24"/>
    <w:rsid w:val="00E91C1A"/>
    <w:rsid w:val="00E91C2B"/>
    <w:rsid w:val="00E91CF9"/>
    <w:rsid w:val="00E922A1"/>
    <w:rsid w:val="00E92394"/>
    <w:rsid w:val="00E926B4"/>
    <w:rsid w:val="00E92801"/>
    <w:rsid w:val="00E92852"/>
    <w:rsid w:val="00E928D9"/>
    <w:rsid w:val="00E92A66"/>
    <w:rsid w:val="00E92C90"/>
    <w:rsid w:val="00E92D74"/>
    <w:rsid w:val="00E92D75"/>
    <w:rsid w:val="00E92E32"/>
    <w:rsid w:val="00E9322B"/>
    <w:rsid w:val="00E93341"/>
    <w:rsid w:val="00E933D1"/>
    <w:rsid w:val="00E9358B"/>
    <w:rsid w:val="00E938CF"/>
    <w:rsid w:val="00E93905"/>
    <w:rsid w:val="00E9392B"/>
    <w:rsid w:val="00E93A0D"/>
    <w:rsid w:val="00E93B0A"/>
    <w:rsid w:val="00E93BAB"/>
    <w:rsid w:val="00E93E62"/>
    <w:rsid w:val="00E93F11"/>
    <w:rsid w:val="00E93F2D"/>
    <w:rsid w:val="00E93FDD"/>
    <w:rsid w:val="00E94062"/>
    <w:rsid w:val="00E94320"/>
    <w:rsid w:val="00E94518"/>
    <w:rsid w:val="00E94536"/>
    <w:rsid w:val="00E945C9"/>
    <w:rsid w:val="00E94615"/>
    <w:rsid w:val="00E94A20"/>
    <w:rsid w:val="00E94A36"/>
    <w:rsid w:val="00E94BD3"/>
    <w:rsid w:val="00E94D33"/>
    <w:rsid w:val="00E95131"/>
    <w:rsid w:val="00E952DC"/>
    <w:rsid w:val="00E953EF"/>
    <w:rsid w:val="00E955B0"/>
    <w:rsid w:val="00E95881"/>
    <w:rsid w:val="00E959B6"/>
    <w:rsid w:val="00E95BDC"/>
    <w:rsid w:val="00E95CA7"/>
    <w:rsid w:val="00E95DC7"/>
    <w:rsid w:val="00E95F27"/>
    <w:rsid w:val="00E95F7C"/>
    <w:rsid w:val="00E95F8A"/>
    <w:rsid w:val="00E9605E"/>
    <w:rsid w:val="00E960D4"/>
    <w:rsid w:val="00E96162"/>
    <w:rsid w:val="00E96291"/>
    <w:rsid w:val="00E96426"/>
    <w:rsid w:val="00E966A4"/>
    <w:rsid w:val="00E969C2"/>
    <w:rsid w:val="00E96B0A"/>
    <w:rsid w:val="00E96B40"/>
    <w:rsid w:val="00E96CAD"/>
    <w:rsid w:val="00E97067"/>
    <w:rsid w:val="00E970B9"/>
    <w:rsid w:val="00E97214"/>
    <w:rsid w:val="00E97480"/>
    <w:rsid w:val="00E97534"/>
    <w:rsid w:val="00E9753C"/>
    <w:rsid w:val="00E97601"/>
    <w:rsid w:val="00E9763D"/>
    <w:rsid w:val="00E97980"/>
    <w:rsid w:val="00E979C1"/>
    <w:rsid w:val="00E97B4F"/>
    <w:rsid w:val="00E97D7A"/>
    <w:rsid w:val="00E97F84"/>
    <w:rsid w:val="00EA015F"/>
    <w:rsid w:val="00EA01B0"/>
    <w:rsid w:val="00EA05E1"/>
    <w:rsid w:val="00EA074D"/>
    <w:rsid w:val="00EA081C"/>
    <w:rsid w:val="00EA0981"/>
    <w:rsid w:val="00EA0AA7"/>
    <w:rsid w:val="00EA0AC2"/>
    <w:rsid w:val="00EA0AE9"/>
    <w:rsid w:val="00EA0B44"/>
    <w:rsid w:val="00EA0C62"/>
    <w:rsid w:val="00EA0D04"/>
    <w:rsid w:val="00EA0F2A"/>
    <w:rsid w:val="00EA0FE5"/>
    <w:rsid w:val="00EA1055"/>
    <w:rsid w:val="00EA127F"/>
    <w:rsid w:val="00EA1382"/>
    <w:rsid w:val="00EA13DD"/>
    <w:rsid w:val="00EA1490"/>
    <w:rsid w:val="00EA15A6"/>
    <w:rsid w:val="00EA1628"/>
    <w:rsid w:val="00EA162C"/>
    <w:rsid w:val="00EA172F"/>
    <w:rsid w:val="00EA17CA"/>
    <w:rsid w:val="00EA17FD"/>
    <w:rsid w:val="00EA1897"/>
    <w:rsid w:val="00EA191C"/>
    <w:rsid w:val="00EA19D8"/>
    <w:rsid w:val="00EA1AF3"/>
    <w:rsid w:val="00EA1D08"/>
    <w:rsid w:val="00EA1D33"/>
    <w:rsid w:val="00EA1D3D"/>
    <w:rsid w:val="00EA1EA7"/>
    <w:rsid w:val="00EA20EA"/>
    <w:rsid w:val="00EA21CA"/>
    <w:rsid w:val="00EA2810"/>
    <w:rsid w:val="00EA2872"/>
    <w:rsid w:val="00EA2C8A"/>
    <w:rsid w:val="00EA2F3F"/>
    <w:rsid w:val="00EA2F7D"/>
    <w:rsid w:val="00EA2FD6"/>
    <w:rsid w:val="00EA3057"/>
    <w:rsid w:val="00EA30A2"/>
    <w:rsid w:val="00EA315E"/>
    <w:rsid w:val="00EA322C"/>
    <w:rsid w:val="00EA326A"/>
    <w:rsid w:val="00EA32D6"/>
    <w:rsid w:val="00EA3366"/>
    <w:rsid w:val="00EA35F5"/>
    <w:rsid w:val="00EA37F0"/>
    <w:rsid w:val="00EA3943"/>
    <w:rsid w:val="00EA3992"/>
    <w:rsid w:val="00EA39DC"/>
    <w:rsid w:val="00EA3BD7"/>
    <w:rsid w:val="00EA3BF8"/>
    <w:rsid w:val="00EA3C13"/>
    <w:rsid w:val="00EA433D"/>
    <w:rsid w:val="00EA4758"/>
    <w:rsid w:val="00EA475F"/>
    <w:rsid w:val="00EA4771"/>
    <w:rsid w:val="00EA47F9"/>
    <w:rsid w:val="00EA4A44"/>
    <w:rsid w:val="00EA4AD9"/>
    <w:rsid w:val="00EA4B4E"/>
    <w:rsid w:val="00EA4BB1"/>
    <w:rsid w:val="00EA4CF7"/>
    <w:rsid w:val="00EA4D1C"/>
    <w:rsid w:val="00EA4E73"/>
    <w:rsid w:val="00EA4EAD"/>
    <w:rsid w:val="00EA526D"/>
    <w:rsid w:val="00EA52BB"/>
    <w:rsid w:val="00EA5312"/>
    <w:rsid w:val="00EA54CE"/>
    <w:rsid w:val="00EA5508"/>
    <w:rsid w:val="00EA5789"/>
    <w:rsid w:val="00EA5817"/>
    <w:rsid w:val="00EA5861"/>
    <w:rsid w:val="00EA58B2"/>
    <w:rsid w:val="00EA5C8E"/>
    <w:rsid w:val="00EA5D44"/>
    <w:rsid w:val="00EA5F1E"/>
    <w:rsid w:val="00EA6065"/>
    <w:rsid w:val="00EA60C0"/>
    <w:rsid w:val="00EA6257"/>
    <w:rsid w:val="00EA631D"/>
    <w:rsid w:val="00EA632C"/>
    <w:rsid w:val="00EA6437"/>
    <w:rsid w:val="00EA64A8"/>
    <w:rsid w:val="00EA69AE"/>
    <w:rsid w:val="00EA6C37"/>
    <w:rsid w:val="00EA6DED"/>
    <w:rsid w:val="00EA6E42"/>
    <w:rsid w:val="00EA700D"/>
    <w:rsid w:val="00EA7024"/>
    <w:rsid w:val="00EA7047"/>
    <w:rsid w:val="00EA7230"/>
    <w:rsid w:val="00EA72AE"/>
    <w:rsid w:val="00EA7426"/>
    <w:rsid w:val="00EA75A3"/>
    <w:rsid w:val="00EA75B8"/>
    <w:rsid w:val="00EA77C4"/>
    <w:rsid w:val="00EA7831"/>
    <w:rsid w:val="00EA78A4"/>
    <w:rsid w:val="00EA7BCB"/>
    <w:rsid w:val="00EA7CE6"/>
    <w:rsid w:val="00EA7DA1"/>
    <w:rsid w:val="00EA7E51"/>
    <w:rsid w:val="00EB0068"/>
    <w:rsid w:val="00EB0248"/>
    <w:rsid w:val="00EB0318"/>
    <w:rsid w:val="00EB037D"/>
    <w:rsid w:val="00EB03C3"/>
    <w:rsid w:val="00EB04E7"/>
    <w:rsid w:val="00EB0513"/>
    <w:rsid w:val="00EB0561"/>
    <w:rsid w:val="00EB059D"/>
    <w:rsid w:val="00EB060D"/>
    <w:rsid w:val="00EB07DC"/>
    <w:rsid w:val="00EB0A04"/>
    <w:rsid w:val="00EB0A4B"/>
    <w:rsid w:val="00EB0A59"/>
    <w:rsid w:val="00EB0B9A"/>
    <w:rsid w:val="00EB0C46"/>
    <w:rsid w:val="00EB0C9C"/>
    <w:rsid w:val="00EB0E73"/>
    <w:rsid w:val="00EB0F92"/>
    <w:rsid w:val="00EB11BE"/>
    <w:rsid w:val="00EB130A"/>
    <w:rsid w:val="00EB1354"/>
    <w:rsid w:val="00EB14CD"/>
    <w:rsid w:val="00EB1598"/>
    <w:rsid w:val="00EB15AA"/>
    <w:rsid w:val="00EB1664"/>
    <w:rsid w:val="00EB16A0"/>
    <w:rsid w:val="00EB1986"/>
    <w:rsid w:val="00EB19C4"/>
    <w:rsid w:val="00EB1CD3"/>
    <w:rsid w:val="00EB1D02"/>
    <w:rsid w:val="00EB1E97"/>
    <w:rsid w:val="00EB2007"/>
    <w:rsid w:val="00EB2066"/>
    <w:rsid w:val="00EB20CF"/>
    <w:rsid w:val="00EB22E5"/>
    <w:rsid w:val="00EB231E"/>
    <w:rsid w:val="00EB231F"/>
    <w:rsid w:val="00EB2322"/>
    <w:rsid w:val="00EB2375"/>
    <w:rsid w:val="00EB238E"/>
    <w:rsid w:val="00EB23C4"/>
    <w:rsid w:val="00EB2402"/>
    <w:rsid w:val="00EB2486"/>
    <w:rsid w:val="00EB258F"/>
    <w:rsid w:val="00EB2600"/>
    <w:rsid w:val="00EB2723"/>
    <w:rsid w:val="00EB2934"/>
    <w:rsid w:val="00EB2986"/>
    <w:rsid w:val="00EB2B22"/>
    <w:rsid w:val="00EB2C05"/>
    <w:rsid w:val="00EB2C26"/>
    <w:rsid w:val="00EB2C7A"/>
    <w:rsid w:val="00EB2CE8"/>
    <w:rsid w:val="00EB2D1E"/>
    <w:rsid w:val="00EB2E46"/>
    <w:rsid w:val="00EB2F24"/>
    <w:rsid w:val="00EB3143"/>
    <w:rsid w:val="00EB356D"/>
    <w:rsid w:val="00EB35F9"/>
    <w:rsid w:val="00EB3918"/>
    <w:rsid w:val="00EB397B"/>
    <w:rsid w:val="00EB3A13"/>
    <w:rsid w:val="00EB3A8A"/>
    <w:rsid w:val="00EB3B07"/>
    <w:rsid w:val="00EB3B57"/>
    <w:rsid w:val="00EB3BAC"/>
    <w:rsid w:val="00EB3BB5"/>
    <w:rsid w:val="00EB3C6F"/>
    <w:rsid w:val="00EB3D07"/>
    <w:rsid w:val="00EB3E29"/>
    <w:rsid w:val="00EB4041"/>
    <w:rsid w:val="00EB41D0"/>
    <w:rsid w:val="00EB41D1"/>
    <w:rsid w:val="00EB42F0"/>
    <w:rsid w:val="00EB42FB"/>
    <w:rsid w:val="00EB4339"/>
    <w:rsid w:val="00EB447B"/>
    <w:rsid w:val="00EB4ACB"/>
    <w:rsid w:val="00EB4CC0"/>
    <w:rsid w:val="00EB4D34"/>
    <w:rsid w:val="00EB4F1D"/>
    <w:rsid w:val="00EB4F76"/>
    <w:rsid w:val="00EB4F84"/>
    <w:rsid w:val="00EB5033"/>
    <w:rsid w:val="00EB548D"/>
    <w:rsid w:val="00EB54A2"/>
    <w:rsid w:val="00EB569E"/>
    <w:rsid w:val="00EB56C5"/>
    <w:rsid w:val="00EB58C5"/>
    <w:rsid w:val="00EB58E7"/>
    <w:rsid w:val="00EB5914"/>
    <w:rsid w:val="00EB596F"/>
    <w:rsid w:val="00EB5BB8"/>
    <w:rsid w:val="00EB5BD6"/>
    <w:rsid w:val="00EB5D66"/>
    <w:rsid w:val="00EB5D78"/>
    <w:rsid w:val="00EB5E31"/>
    <w:rsid w:val="00EB6017"/>
    <w:rsid w:val="00EB6091"/>
    <w:rsid w:val="00EB60A7"/>
    <w:rsid w:val="00EB62F0"/>
    <w:rsid w:val="00EB64BD"/>
    <w:rsid w:val="00EB6655"/>
    <w:rsid w:val="00EB6971"/>
    <w:rsid w:val="00EB6B62"/>
    <w:rsid w:val="00EB6B6B"/>
    <w:rsid w:val="00EB6D79"/>
    <w:rsid w:val="00EB6DD4"/>
    <w:rsid w:val="00EB6ED2"/>
    <w:rsid w:val="00EB6F9F"/>
    <w:rsid w:val="00EB7195"/>
    <w:rsid w:val="00EB73C3"/>
    <w:rsid w:val="00EB74DB"/>
    <w:rsid w:val="00EB75BF"/>
    <w:rsid w:val="00EB75E6"/>
    <w:rsid w:val="00EB7730"/>
    <w:rsid w:val="00EB778F"/>
    <w:rsid w:val="00EB7A53"/>
    <w:rsid w:val="00EB7A71"/>
    <w:rsid w:val="00EB7C4E"/>
    <w:rsid w:val="00EB7DAE"/>
    <w:rsid w:val="00EB7E6F"/>
    <w:rsid w:val="00EB7F2D"/>
    <w:rsid w:val="00EB7F6C"/>
    <w:rsid w:val="00EC00A8"/>
    <w:rsid w:val="00EC0167"/>
    <w:rsid w:val="00EC03F8"/>
    <w:rsid w:val="00EC050F"/>
    <w:rsid w:val="00EC053E"/>
    <w:rsid w:val="00EC05C2"/>
    <w:rsid w:val="00EC0882"/>
    <w:rsid w:val="00EC088E"/>
    <w:rsid w:val="00EC0908"/>
    <w:rsid w:val="00EC0A87"/>
    <w:rsid w:val="00EC0AA2"/>
    <w:rsid w:val="00EC0B14"/>
    <w:rsid w:val="00EC0C02"/>
    <w:rsid w:val="00EC0C2F"/>
    <w:rsid w:val="00EC0CA9"/>
    <w:rsid w:val="00EC0CB0"/>
    <w:rsid w:val="00EC0D02"/>
    <w:rsid w:val="00EC0D03"/>
    <w:rsid w:val="00EC0D44"/>
    <w:rsid w:val="00EC1020"/>
    <w:rsid w:val="00EC11BE"/>
    <w:rsid w:val="00EC122C"/>
    <w:rsid w:val="00EC12EC"/>
    <w:rsid w:val="00EC15A6"/>
    <w:rsid w:val="00EC1689"/>
    <w:rsid w:val="00EC188B"/>
    <w:rsid w:val="00EC197E"/>
    <w:rsid w:val="00EC1A57"/>
    <w:rsid w:val="00EC1B51"/>
    <w:rsid w:val="00EC1D11"/>
    <w:rsid w:val="00EC1D1B"/>
    <w:rsid w:val="00EC1DA1"/>
    <w:rsid w:val="00EC1F34"/>
    <w:rsid w:val="00EC1F89"/>
    <w:rsid w:val="00EC2049"/>
    <w:rsid w:val="00EC2077"/>
    <w:rsid w:val="00EC20B6"/>
    <w:rsid w:val="00EC2238"/>
    <w:rsid w:val="00EC22A5"/>
    <w:rsid w:val="00EC2374"/>
    <w:rsid w:val="00EC247B"/>
    <w:rsid w:val="00EC2480"/>
    <w:rsid w:val="00EC2679"/>
    <w:rsid w:val="00EC2729"/>
    <w:rsid w:val="00EC2843"/>
    <w:rsid w:val="00EC2907"/>
    <w:rsid w:val="00EC2B35"/>
    <w:rsid w:val="00EC2BDE"/>
    <w:rsid w:val="00EC2C11"/>
    <w:rsid w:val="00EC2CA9"/>
    <w:rsid w:val="00EC2CAA"/>
    <w:rsid w:val="00EC2CAE"/>
    <w:rsid w:val="00EC2E6A"/>
    <w:rsid w:val="00EC2F20"/>
    <w:rsid w:val="00EC3069"/>
    <w:rsid w:val="00EC345A"/>
    <w:rsid w:val="00EC3578"/>
    <w:rsid w:val="00EC36B6"/>
    <w:rsid w:val="00EC3864"/>
    <w:rsid w:val="00EC3959"/>
    <w:rsid w:val="00EC39A9"/>
    <w:rsid w:val="00EC3A96"/>
    <w:rsid w:val="00EC3C02"/>
    <w:rsid w:val="00EC3CC1"/>
    <w:rsid w:val="00EC3D18"/>
    <w:rsid w:val="00EC3F27"/>
    <w:rsid w:val="00EC4027"/>
    <w:rsid w:val="00EC4074"/>
    <w:rsid w:val="00EC43A2"/>
    <w:rsid w:val="00EC461E"/>
    <w:rsid w:val="00EC4689"/>
    <w:rsid w:val="00EC46BB"/>
    <w:rsid w:val="00EC46DF"/>
    <w:rsid w:val="00EC46F2"/>
    <w:rsid w:val="00EC487B"/>
    <w:rsid w:val="00EC48C0"/>
    <w:rsid w:val="00EC495B"/>
    <w:rsid w:val="00EC49F9"/>
    <w:rsid w:val="00EC4ABF"/>
    <w:rsid w:val="00EC4B8B"/>
    <w:rsid w:val="00EC4D10"/>
    <w:rsid w:val="00EC4D69"/>
    <w:rsid w:val="00EC4D97"/>
    <w:rsid w:val="00EC4E70"/>
    <w:rsid w:val="00EC4E89"/>
    <w:rsid w:val="00EC4EF7"/>
    <w:rsid w:val="00EC4F07"/>
    <w:rsid w:val="00EC4F0B"/>
    <w:rsid w:val="00EC4F50"/>
    <w:rsid w:val="00EC500F"/>
    <w:rsid w:val="00EC501F"/>
    <w:rsid w:val="00EC5077"/>
    <w:rsid w:val="00EC50EC"/>
    <w:rsid w:val="00EC50EE"/>
    <w:rsid w:val="00EC5264"/>
    <w:rsid w:val="00EC531D"/>
    <w:rsid w:val="00EC53BC"/>
    <w:rsid w:val="00EC551B"/>
    <w:rsid w:val="00EC5B76"/>
    <w:rsid w:val="00EC5E95"/>
    <w:rsid w:val="00EC6043"/>
    <w:rsid w:val="00EC60AA"/>
    <w:rsid w:val="00EC616B"/>
    <w:rsid w:val="00EC6174"/>
    <w:rsid w:val="00EC6185"/>
    <w:rsid w:val="00EC6356"/>
    <w:rsid w:val="00EC635E"/>
    <w:rsid w:val="00EC63DE"/>
    <w:rsid w:val="00EC6400"/>
    <w:rsid w:val="00EC65AB"/>
    <w:rsid w:val="00EC6BBC"/>
    <w:rsid w:val="00EC6D2E"/>
    <w:rsid w:val="00EC6D88"/>
    <w:rsid w:val="00EC70E3"/>
    <w:rsid w:val="00EC70FD"/>
    <w:rsid w:val="00EC74D1"/>
    <w:rsid w:val="00EC76A9"/>
    <w:rsid w:val="00EC76C9"/>
    <w:rsid w:val="00EC7898"/>
    <w:rsid w:val="00EC7969"/>
    <w:rsid w:val="00EC79BA"/>
    <w:rsid w:val="00EC7CCE"/>
    <w:rsid w:val="00EC7CCF"/>
    <w:rsid w:val="00EC7D4F"/>
    <w:rsid w:val="00EC7DE2"/>
    <w:rsid w:val="00EC7F15"/>
    <w:rsid w:val="00EC7F26"/>
    <w:rsid w:val="00ED0104"/>
    <w:rsid w:val="00ED027E"/>
    <w:rsid w:val="00ED02BC"/>
    <w:rsid w:val="00ED02E4"/>
    <w:rsid w:val="00ED02F7"/>
    <w:rsid w:val="00ED0352"/>
    <w:rsid w:val="00ED08DD"/>
    <w:rsid w:val="00ED09D0"/>
    <w:rsid w:val="00ED0BBA"/>
    <w:rsid w:val="00ED0BC9"/>
    <w:rsid w:val="00ED0F95"/>
    <w:rsid w:val="00ED10AC"/>
    <w:rsid w:val="00ED1103"/>
    <w:rsid w:val="00ED11FF"/>
    <w:rsid w:val="00ED1277"/>
    <w:rsid w:val="00ED12B6"/>
    <w:rsid w:val="00ED13B7"/>
    <w:rsid w:val="00ED17A7"/>
    <w:rsid w:val="00ED1897"/>
    <w:rsid w:val="00ED1985"/>
    <w:rsid w:val="00ED1B2C"/>
    <w:rsid w:val="00ED1B7C"/>
    <w:rsid w:val="00ED1E50"/>
    <w:rsid w:val="00ED1F44"/>
    <w:rsid w:val="00ED20AE"/>
    <w:rsid w:val="00ED21FC"/>
    <w:rsid w:val="00ED2235"/>
    <w:rsid w:val="00ED2348"/>
    <w:rsid w:val="00ED23EB"/>
    <w:rsid w:val="00ED2723"/>
    <w:rsid w:val="00ED27D8"/>
    <w:rsid w:val="00ED29A6"/>
    <w:rsid w:val="00ED2B16"/>
    <w:rsid w:val="00ED2B29"/>
    <w:rsid w:val="00ED2DD4"/>
    <w:rsid w:val="00ED2DD9"/>
    <w:rsid w:val="00ED2E70"/>
    <w:rsid w:val="00ED3075"/>
    <w:rsid w:val="00ED31E9"/>
    <w:rsid w:val="00ED32FF"/>
    <w:rsid w:val="00ED34E9"/>
    <w:rsid w:val="00ED35CD"/>
    <w:rsid w:val="00ED3635"/>
    <w:rsid w:val="00ED36BF"/>
    <w:rsid w:val="00ED3737"/>
    <w:rsid w:val="00ED3818"/>
    <w:rsid w:val="00ED3842"/>
    <w:rsid w:val="00ED3B13"/>
    <w:rsid w:val="00ED3D11"/>
    <w:rsid w:val="00ED3EDE"/>
    <w:rsid w:val="00ED437A"/>
    <w:rsid w:val="00ED442C"/>
    <w:rsid w:val="00ED4622"/>
    <w:rsid w:val="00ED46E0"/>
    <w:rsid w:val="00ED46F4"/>
    <w:rsid w:val="00ED46F5"/>
    <w:rsid w:val="00ED470A"/>
    <w:rsid w:val="00ED4726"/>
    <w:rsid w:val="00ED47F5"/>
    <w:rsid w:val="00ED489F"/>
    <w:rsid w:val="00ED490B"/>
    <w:rsid w:val="00ED4B0C"/>
    <w:rsid w:val="00ED4E33"/>
    <w:rsid w:val="00ED4E45"/>
    <w:rsid w:val="00ED4EEF"/>
    <w:rsid w:val="00ED4EF5"/>
    <w:rsid w:val="00ED4F0F"/>
    <w:rsid w:val="00ED500D"/>
    <w:rsid w:val="00ED5064"/>
    <w:rsid w:val="00ED5084"/>
    <w:rsid w:val="00ED50EB"/>
    <w:rsid w:val="00ED53A6"/>
    <w:rsid w:val="00ED55F0"/>
    <w:rsid w:val="00ED5612"/>
    <w:rsid w:val="00ED5664"/>
    <w:rsid w:val="00ED567F"/>
    <w:rsid w:val="00ED5684"/>
    <w:rsid w:val="00ED584E"/>
    <w:rsid w:val="00ED5A57"/>
    <w:rsid w:val="00ED5B0A"/>
    <w:rsid w:val="00ED5BAB"/>
    <w:rsid w:val="00ED5DC1"/>
    <w:rsid w:val="00ED5F8C"/>
    <w:rsid w:val="00ED6110"/>
    <w:rsid w:val="00ED6418"/>
    <w:rsid w:val="00ED64C4"/>
    <w:rsid w:val="00ED64C7"/>
    <w:rsid w:val="00ED6641"/>
    <w:rsid w:val="00ED6656"/>
    <w:rsid w:val="00ED6712"/>
    <w:rsid w:val="00ED6850"/>
    <w:rsid w:val="00ED6906"/>
    <w:rsid w:val="00ED69E4"/>
    <w:rsid w:val="00ED6A10"/>
    <w:rsid w:val="00ED6A32"/>
    <w:rsid w:val="00ED6BAC"/>
    <w:rsid w:val="00ED6C5D"/>
    <w:rsid w:val="00ED6CD1"/>
    <w:rsid w:val="00ED6E29"/>
    <w:rsid w:val="00ED6E73"/>
    <w:rsid w:val="00ED7064"/>
    <w:rsid w:val="00ED749A"/>
    <w:rsid w:val="00ED74AF"/>
    <w:rsid w:val="00ED755A"/>
    <w:rsid w:val="00ED7630"/>
    <w:rsid w:val="00ED76C9"/>
    <w:rsid w:val="00ED76CA"/>
    <w:rsid w:val="00ED7796"/>
    <w:rsid w:val="00ED77D6"/>
    <w:rsid w:val="00ED77D8"/>
    <w:rsid w:val="00ED7834"/>
    <w:rsid w:val="00ED788C"/>
    <w:rsid w:val="00ED791B"/>
    <w:rsid w:val="00ED7984"/>
    <w:rsid w:val="00ED7DAC"/>
    <w:rsid w:val="00ED7E68"/>
    <w:rsid w:val="00ED7F40"/>
    <w:rsid w:val="00ED7F67"/>
    <w:rsid w:val="00ED7FE0"/>
    <w:rsid w:val="00EE00B3"/>
    <w:rsid w:val="00EE02F9"/>
    <w:rsid w:val="00EE0498"/>
    <w:rsid w:val="00EE0526"/>
    <w:rsid w:val="00EE0646"/>
    <w:rsid w:val="00EE0AB0"/>
    <w:rsid w:val="00EE0B4F"/>
    <w:rsid w:val="00EE0BD7"/>
    <w:rsid w:val="00EE0CC9"/>
    <w:rsid w:val="00EE0CE4"/>
    <w:rsid w:val="00EE0D5E"/>
    <w:rsid w:val="00EE0D75"/>
    <w:rsid w:val="00EE10AB"/>
    <w:rsid w:val="00EE10E4"/>
    <w:rsid w:val="00EE13E0"/>
    <w:rsid w:val="00EE1661"/>
    <w:rsid w:val="00EE18CE"/>
    <w:rsid w:val="00EE1949"/>
    <w:rsid w:val="00EE19AE"/>
    <w:rsid w:val="00EE1B7B"/>
    <w:rsid w:val="00EE1CAD"/>
    <w:rsid w:val="00EE1D63"/>
    <w:rsid w:val="00EE1F52"/>
    <w:rsid w:val="00EE20A0"/>
    <w:rsid w:val="00EE20CD"/>
    <w:rsid w:val="00EE213D"/>
    <w:rsid w:val="00EE2212"/>
    <w:rsid w:val="00EE261D"/>
    <w:rsid w:val="00EE26E8"/>
    <w:rsid w:val="00EE2AF6"/>
    <w:rsid w:val="00EE2CC3"/>
    <w:rsid w:val="00EE2CCD"/>
    <w:rsid w:val="00EE2E43"/>
    <w:rsid w:val="00EE2E6C"/>
    <w:rsid w:val="00EE2EBA"/>
    <w:rsid w:val="00EE2EC1"/>
    <w:rsid w:val="00EE30E2"/>
    <w:rsid w:val="00EE314F"/>
    <w:rsid w:val="00EE33AC"/>
    <w:rsid w:val="00EE3439"/>
    <w:rsid w:val="00EE3442"/>
    <w:rsid w:val="00EE34B0"/>
    <w:rsid w:val="00EE3730"/>
    <w:rsid w:val="00EE3772"/>
    <w:rsid w:val="00EE384B"/>
    <w:rsid w:val="00EE3852"/>
    <w:rsid w:val="00EE390C"/>
    <w:rsid w:val="00EE3930"/>
    <w:rsid w:val="00EE3960"/>
    <w:rsid w:val="00EE3D11"/>
    <w:rsid w:val="00EE3E82"/>
    <w:rsid w:val="00EE3E99"/>
    <w:rsid w:val="00EE3ECC"/>
    <w:rsid w:val="00EE3FDF"/>
    <w:rsid w:val="00EE4243"/>
    <w:rsid w:val="00EE43A7"/>
    <w:rsid w:val="00EE43FB"/>
    <w:rsid w:val="00EE44CF"/>
    <w:rsid w:val="00EE46A4"/>
    <w:rsid w:val="00EE46C3"/>
    <w:rsid w:val="00EE4922"/>
    <w:rsid w:val="00EE4BA0"/>
    <w:rsid w:val="00EE4BCF"/>
    <w:rsid w:val="00EE4D8B"/>
    <w:rsid w:val="00EE4E8A"/>
    <w:rsid w:val="00EE4EA0"/>
    <w:rsid w:val="00EE4FF6"/>
    <w:rsid w:val="00EE50B9"/>
    <w:rsid w:val="00EE5138"/>
    <w:rsid w:val="00EE51B6"/>
    <w:rsid w:val="00EE5443"/>
    <w:rsid w:val="00EE545A"/>
    <w:rsid w:val="00EE54C8"/>
    <w:rsid w:val="00EE5673"/>
    <w:rsid w:val="00EE56C1"/>
    <w:rsid w:val="00EE57AC"/>
    <w:rsid w:val="00EE5835"/>
    <w:rsid w:val="00EE5BB0"/>
    <w:rsid w:val="00EE5DD5"/>
    <w:rsid w:val="00EE5FDE"/>
    <w:rsid w:val="00EE6140"/>
    <w:rsid w:val="00EE6467"/>
    <w:rsid w:val="00EE6827"/>
    <w:rsid w:val="00EE6967"/>
    <w:rsid w:val="00EE69E1"/>
    <w:rsid w:val="00EE69EC"/>
    <w:rsid w:val="00EE6A3E"/>
    <w:rsid w:val="00EE6A57"/>
    <w:rsid w:val="00EE6DA5"/>
    <w:rsid w:val="00EE6E5E"/>
    <w:rsid w:val="00EE7134"/>
    <w:rsid w:val="00EE7221"/>
    <w:rsid w:val="00EE76FC"/>
    <w:rsid w:val="00EE777E"/>
    <w:rsid w:val="00EE7A36"/>
    <w:rsid w:val="00EE7AB9"/>
    <w:rsid w:val="00EE7CEE"/>
    <w:rsid w:val="00EE7D76"/>
    <w:rsid w:val="00EE7DE4"/>
    <w:rsid w:val="00EE7E78"/>
    <w:rsid w:val="00EE7F9D"/>
    <w:rsid w:val="00EE7FDE"/>
    <w:rsid w:val="00EF00DA"/>
    <w:rsid w:val="00EF00EC"/>
    <w:rsid w:val="00EF0115"/>
    <w:rsid w:val="00EF0226"/>
    <w:rsid w:val="00EF0421"/>
    <w:rsid w:val="00EF050C"/>
    <w:rsid w:val="00EF05BC"/>
    <w:rsid w:val="00EF05F1"/>
    <w:rsid w:val="00EF07CA"/>
    <w:rsid w:val="00EF088E"/>
    <w:rsid w:val="00EF0C86"/>
    <w:rsid w:val="00EF0D12"/>
    <w:rsid w:val="00EF0D95"/>
    <w:rsid w:val="00EF0E35"/>
    <w:rsid w:val="00EF1073"/>
    <w:rsid w:val="00EF1169"/>
    <w:rsid w:val="00EF1193"/>
    <w:rsid w:val="00EF11D2"/>
    <w:rsid w:val="00EF1234"/>
    <w:rsid w:val="00EF1245"/>
    <w:rsid w:val="00EF1254"/>
    <w:rsid w:val="00EF12E1"/>
    <w:rsid w:val="00EF13D4"/>
    <w:rsid w:val="00EF1521"/>
    <w:rsid w:val="00EF1575"/>
    <w:rsid w:val="00EF188D"/>
    <w:rsid w:val="00EF188F"/>
    <w:rsid w:val="00EF1B6A"/>
    <w:rsid w:val="00EF1E84"/>
    <w:rsid w:val="00EF1F3B"/>
    <w:rsid w:val="00EF207D"/>
    <w:rsid w:val="00EF236B"/>
    <w:rsid w:val="00EF2443"/>
    <w:rsid w:val="00EF2694"/>
    <w:rsid w:val="00EF2762"/>
    <w:rsid w:val="00EF27A7"/>
    <w:rsid w:val="00EF27C7"/>
    <w:rsid w:val="00EF2926"/>
    <w:rsid w:val="00EF2A10"/>
    <w:rsid w:val="00EF2B76"/>
    <w:rsid w:val="00EF2DF5"/>
    <w:rsid w:val="00EF2E59"/>
    <w:rsid w:val="00EF2F6F"/>
    <w:rsid w:val="00EF30C1"/>
    <w:rsid w:val="00EF3158"/>
    <w:rsid w:val="00EF3340"/>
    <w:rsid w:val="00EF3379"/>
    <w:rsid w:val="00EF33AB"/>
    <w:rsid w:val="00EF39CC"/>
    <w:rsid w:val="00EF39FA"/>
    <w:rsid w:val="00EF3A31"/>
    <w:rsid w:val="00EF3C04"/>
    <w:rsid w:val="00EF3C22"/>
    <w:rsid w:val="00EF3F17"/>
    <w:rsid w:val="00EF3FA1"/>
    <w:rsid w:val="00EF4360"/>
    <w:rsid w:val="00EF43F9"/>
    <w:rsid w:val="00EF48E4"/>
    <w:rsid w:val="00EF49D3"/>
    <w:rsid w:val="00EF49DE"/>
    <w:rsid w:val="00EF4B2A"/>
    <w:rsid w:val="00EF4B48"/>
    <w:rsid w:val="00EF4C22"/>
    <w:rsid w:val="00EF4C55"/>
    <w:rsid w:val="00EF5028"/>
    <w:rsid w:val="00EF5093"/>
    <w:rsid w:val="00EF516F"/>
    <w:rsid w:val="00EF51CE"/>
    <w:rsid w:val="00EF523D"/>
    <w:rsid w:val="00EF539C"/>
    <w:rsid w:val="00EF5540"/>
    <w:rsid w:val="00EF571A"/>
    <w:rsid w:val="00EF582A"/>
    <w:rsid w:val="00EF5A30"/>
    <w:rsid w:val="00EF5B58"/>
    <w:rsid w:val="00EF5BBF"/>
    <w:rsid w:val="00EF600B"/>
    <w:rsid w:val="00EF61B0"/>
    <w:rsid w:val="00EF6373"/>
    <w:rsid w:val="00EF6451"/>
    <w:rsid w:val="00EF649B"/>
    <w:rsid w:val="00EF6516"/>
    <w:rsid w:val="00EF6766"/>
    <w:rsid w:val="00EF680C"/>
    <w:rsid w:val="00EF6922"/>
    <w:rsid w:val="00EF6952"/>
    <w:rsid w:val="00EF69BB"/>
    <w:rsid w:val="00EF6B6D"/>
    <w:rsid w:val="00EF6C23"/>
    <w:rsid w:val="00EF6CA2"/>
    <w:rsid w:val="00EF6D20"/>
    <w:rsid w:val="00EF6DD3"/>
    <w:rsid w:val="00EF6E64"/>
    <w:rsid w:val="00EF7165"/>
    <w:rsid w:val="00EF7314"/>
    <w:rsid w:val="00EF7386"/>
    <w:rsid w:val="00EF76A2"/>
    <w:rsid w:val="00EF790E"/>
    <w:rsid w:val="00EF796F"/>
    <w:rsid w:val="00EF7AB3"/>
    <w:rsid w:val="00EF7C12"/>
    <w:rsid w:val="00EF7D56"/>
    <w:rsid w:val="00EF7FF2"/>
    <w:rsid w:val="00F0022E"/>
    <w:rsid w:val="00F0032E"/>
    <w:rsid w:val="00F0042C"/>
    <w:rsid w:val="00F005E8"/>
    <w:rsid w:val="00F00632"/>
    <w:rsid w:val="00F0064A"/>
    <w:rsid w:val="00F0064E"/>
    <w:rsid w:val="00F0066C"/>
    <w:rsid w:val="00F006DD"/>
    <w:rsid w:val="00F00926"/>
    <w:rsid w:val="00F00B41"/>
    <w:rsid w:val="00F00BBD"/>
    <w:rsid w:val="00F00BC2"/>
    <w:rsid w:val="00F00BDE"/>
    <w:rsid w:val="00F00CEC"/>
    <w:rsid w:val="00F00E36"/>
    <w:rsid w:val="00F00EFC"/>
    <w:rsid w:val="00F01120"/>
    <w:rsid w:val="00F01505"/>
    <w:rsid w:val="00F0167A"/>
    <w:rsid w:val="00F016AD"/>
    <w:rsid w:val="00F0178B"/>
    <w:rsid w:val="00F019C2"/>
    <w:rsid w:val="00F01B19"/>
    <w:rsid w:val="00F01B73"/>
    <w:rsid w:val="00F01C5C"/>
    <w:rsid w:val="00F01F51"/>
    <w:rsid w:val="00F0219F"/>
    <w:rsid w:val="00F022AC"/>
    <w:rsid w:val="00F0230D"/>
    <w:rsid w:val="00F0247F"/>
    <w:rsid w:val="00F024A7"/>
    <w:rsid w:val="00F02562"/>
    <w:rsid w:val="00F025A0"/>
    <w:rsid w:val="00F025EE"/>
    <w:rsid w:val="00F02A7E"/>
    <w:rsid w:val="00F02CD8"/>
    <w:rsid w:val="00F02E59"/>
    <w:rsid w:val="00F02F7E"/>
    <w:rsid w:val="00F02FF7"/>
    <w:rsid w:val="00F0312C"/>
    <w:rsid w:val="00F0383A"/>
    <w:rsid w:val="00F038F2"/>
    <w:rsid w:val="00F03BA4"/>
    <w:rsid w:val="00F03F79"/>
    <w:rsid w:val="00F040AB"/>
    <w:rsid w:val="00F0421E"/>
    <w:rsid w:val="00F044AE"/>
    <w:rsid w:val="00F045C9"/>
    <w:rsid w:val="00F045E7"/>
    <w:rsid w:val="00F046A6"/>
    <w:rsid w:val="00F048A8"/>
    <w:rsid w:val="00F0492D"/>
    <w:rsid w:val="00F04957"/>
    <w:rsid w:val="00F04A2F"/>
    <w:rsid w:val="00F04BE8"/>
    <w:rsid w:val="00F04C3A"/>
    <w:rsid w:val="00F04CA0"/>
    <w:rsid w:val="00F04CE5"/>
    <w:rsid w:val="00F04D20"/>
    <w:rsid w:val="00F04E66"/>
    <w:rsid w:val="00F04E7A"/>
    <w:rsid w:val="00F051B5"/>
    <w:rsid w:val="00F05353"/>
    <w:rsid w:val="00F05643"/>
    <w:rsid w:val="00F05838"/>
    <w:rsid w:val="00F059DF"/>
    <w:rsid w:val="00F05A3A"/>
    <w:rsid w:val="00F05D8B"/>
    <w:rsid w:val="00F05DA3"/>
    <w:rsid w:val="00F05EFD"/>
    <w:rsid w:val="00F06026"/>
    <w:rsid w:val="00F060B6"/>
    <w:rsid w:val="00F06151"/>
    <w:rsid w:val="00F062E5"/>
    <w:rsid w:val="00F063A3"/>
    <w:rsid w:val="00F064EA"/>
    <w:rsid w:val="00F064EC"/>
    <w:rsid w:val="00F0678E"/>
    <w:rsid w:val="00F0683C"/>
    <w:rsid w:val="00F0685D"/>
    <w:rsid w:val="00F068A1"/>
    <w:rsid w:val="00F068EE"/>
    <w:rsid w:val="00F06999"/>
    <w:rsid w:val="00F06A43"/>
    <w:rsid w:val="00F06AE4"/>
    <w:rsid w:val="00F06DF4"/>
    <w:rsid w:val="00F06E1A"/>
    <w:rsid w:val="00F07262"/>
    <w:rsid w:val="00F072B7"/>
    <w:rsid w:val="00F07365"/>
    <w:rsid w:val="00F07531"/>
    <w:rsid w:val="00F07612"/>
    <w:rsid w:val="00F07641"/>
    <w:rsid w:val="00F0775B"/>
    <w:rsid w:val="00F077BA"/>
    <w:rsid w:val="00F07814"/>
    <w:rsid w:val="00F07820"/>
    <w:rsid w:val="00F0784A"/>
    <w:rsid w:val="00F079AD"/>
    <w:rsid w:val="00F07AE7"/>
    <w:rsid w:val="00F07B3D"/>
    <w:rsid w:val="00F07B4D"/>
    <w:rsid w:val="00F07BA9"/>
    <w:rsid w:val="00F07C51"/>
    <w:rsid w:val="00F07D6B"/>
    <w:rsid w:val="00F07DB8"/>
    <w:rsid w:val="00F07F19"/>
    <w:rsid w:val="00F100B9"/>
    <w:rsid w:val="00F100C1"/>
    <w:rsid w:val="00F1015C"/>
    <w:rsid w:val="00F101EB"/>
    <w:rsid w:val="00F105AC"/>
    <w:rsid w:val="00F10918"/>
    <w:rsid w:val="00F10923"/>
    <w:rsid w:val="00F10C01"/>
    <w:rsid w:val="00F10F26"/>
    <w:rsid w:val="00F10FA6"/>
    <w:rsid w:val="00F1109A"/>
    <w:rsid w:val="00F1109D"/>
    <w:rsid w:val="00F110EF"/>
    <w:rsid w:val="00F11158"/>
    <w:rsid w:val="00F11651"/>
    <w:rsid w:val="00F116BD"/>
    <w:rsid w:val="00F1172A"/>
    <w:rsid w:val="00F117F0"/>
    <w:rsid w:val="00F11805"/>
    <w:rsid w:val="00F11979"/>
    <w:rsid w:val="00F11A0A"/>
    <w:rsid w:val="00F11BA1"/>
    <w:rsid w:val="00F11BC0"/>
    <w:rsid w:val="00F11BDA"/>
    <w:rsid w:val="00F11F23"/>
    <w:rsid w:val="00F11F25"/>
    <w:rsid w:val="00F11FE8"/>
    <w:rsid w:val="00F1212C"/>
    <w:rsid w:val="00F1216B"/>
    <w:rsid w:val="00F121DE"/>
    <w:rsid w:val="00F12315"/>
    <w:rsid w:val="00F12583"/>
    <w:rsid w:val="00F125B3"/>
    <w:rsid w:val="00F125E4"/>
    <w:rsid w:val="00F1269C"/>
    <w:rsid w:val="00F12702"/>
    <w:rsid w:val="00F1273C"/>
    <w:rsid w:val="00F12876"/>
    <w:rsid w:val="00F12CF0"/>
    <w:rsid w:val="00F130E7"/>
    <w:rsid w:val="00F13190"/>
    <w:rsid w:val="00F13430"/>
    <w:rsid w:val="00F1346A"/>
    <w:rsid w:val="00F13609"/>
    <w:rsid w:val="00F13624"/>
    <w:rsid w:val="00F1363A"/>
    <w:rsid w:val="00F1376B"/>
    <w:rsid w:val="00F13837"/>
    <w:rsid w:val="00F1387B"/>
    <w:rsid w:val="00F13975"/>
    <w:rsid w:val="00F13A1F"/>
    <w:rsid w:val="00F13A95"/>
    <w:rsid w:val="00F13BF9"/>
    <w:rsid w:val="00F13C90"/>
    <w:rsid w:val="00F13D6B"/>
    <w:rsid w:val="00F13D7C"/>
    <w:rsid w:val="00F13E99"/>
    <w:rsid w:val="00F1404C"/>
    <w:rsid w:val="00F14117"/>
    <w:rsid w:val="00F14167"/>
    <w:rsid w:val="00F1441E"/>
    <w:rsid w:val="00F144B1"/>
    <w:rsid w:val="00F144EB"/>
    <w:rsid w:val="00F146F2"/>
    <w:rsid w:val="00F147B7"/>
    <w:rsid w:val="00F14851"/>
    <w:rsid w:val="00F1485A"/>
    <w:rsid w:val="00F148F6"/>
    <w:rsid w:val="00F14A57"/>
    <w:rsid w:val="00F14D34"/>
    <w:rsid w:val="00F14F42"/>
    <w:rsid w:val="00F14FF7"/>
    <w:rsid w:val="00F1536E"/>
    <w:rsid w:val="00F15445"/>
    <w:rsid w:val="00F15478"/>
    <w:rsid w:val="00F15517"/>
    <w:rsid w:val="00F155DE"/>
    <w:rsid w:val="00F15663"/>
    <w:rsid w:val="00F157B0"/>
    <w:rsid w:val="00F15AAF"/>
    <w:rsid w:val="00F15E41"/>
    <w:rsid w:val="00F15F07"/>
    <w:rsid w:val="00F160DB"/>
    <w:rsid w:val="00F160F8"/>
    <w:rsid w:val="00F1613F"/>
    <w:rsid w:val="00F1618E"/>
    <w:rsid w:val="00F16203"/>
    <w:rsid w:val="00F1622D"/>
    <w:rsid w:val="00F1681D"/>
    <w:rsid w:val="00F16B15"/>
    <w:rsid w:val="00F16B17"/>
    <w:rsid w:val="00F16B21"/>
    <w:rsid w:val="00F16C01"/>
    <w:rsid w:val="00F16C5C"/>
    <w:rsid w:val="00F16C72"/>
    <w:rsid w:val="00F16D64"/>
    <w:rsid w:val="00F16E48"/>
    <w:rsid w:val="00F16E5D"/>
    <w:rsid w:val="00F16E98"/>
    <w:rsid w:val="00F16F96"/>
    <w:rsid w:val="00F17023"/>
    <w:rsid w:val="00F17147"/>
    <w:rsid w:val="00F17149"/>
    <w:rsid w:val="00F1729D"/>
    <w:rsid w:val="00F1743A"/>
    <w:rsid w:val="00F17451"/>
    <w:rsid w:val="00F174F1"/>
    <w:rsid w:val="00F178A9"/>
    <w:rsid w:val="00F178EA"/>
    <w:rsid w:val="00F179A9"/>
    <w:rsid w:val="00F17B36"/>
    <w:rsid w:val="00F17C4D"/>
    <w:rsid w:val="00F17D64"/>
    <w:rsid w:val="00F17DDF"/>
    <w:rsid w:val="00F17E59"/>
    <w:rsid w:val="00F17F4A"/>
    <w:rsid w:val="00F2003E"/>
    <w:rsid w:val="00F20256"/>
    <w:rsid w:val="00F202E0"/>
    <w:rsid w:val="00F2036E"/>
    <w:rsid w:val="00F205B6"/>
    <w:rsid w:val="00F206D8"/>
    <w:rsid w:val="00F20778"/>
    <w:rsid w:val="00F20A91"/>
    <w:rsid w:val="00F20BE0"/>
    <w:rsid w:val="00F20EFC"/>
    <w:rsid w:val="00F20FAC"/>
    <w:rsid w:val="00F21000"/>
    <w:rsid w:val="00F212A6"/>
    <w:rsid w:val="00F212BE"/>
    <w:rsid w:val="00F21455"/>
    <w:rsid w:val="00F217F2"/>
    <w:rsid w:val="00F2184D"/>
    <w:rsid w:val="00F21853"/>
    <w:rsid w:val="00F21A80"/>
    <w:rsid w:val="00F21B23"/>
    <w:rsid w:val="00F21B3F"/>
    <w:rsid w:val="00F21BDC"/>
    <w:rsid w:val="00F21C0A"/>
    <w:rsid w:val="00F21C3C"/>
    <w:rsid w:val="00F21DDF"/>
    <w:rsid w:val="00F21E50"/>
    <w:rsid w:val="00F21EE7"/>
    <w:rsid w:val="00F21FF0"/>
    <w:rsid w:val="00F220AC"/>
    <w:rsid w:val="00F220CE"/>
    <w:rsid w:val="00F2213D"/>
    <w:rsid w:val="00F2215E"/>
    <w:rsid w:val="00F22287"/>
    <w:rsid w:val="00F222B6"/>
    <w:rsid w:val="00F222D2"/>
    <w:rsid w:val="00F22625"/>
    <w:rsid w:val="00F22634"/>
    <w:rsid w:val="00F22665"/>
    <w:rsid w:val="00F2269B"/>
    <w:rsid w:val="00F22907"/>
    <w:rsid w:val="00F229BD"/>
    <w:rsid w:val="00F22BE8"/>
    <w:rsid w:val="00F22D61"/>
    <w:rsid w:val="00F22E9A"/>
    <w:rsid w:val="00F23176"/>
    <w:rsid w:val="00F231AC"/>
    <w:rsid w:val="00F23227"/>
    <w:rsid w:val="00F232BF"/>
    <w:rsid w:val="00F2346A"/>
    <w:rsid w:val="00F234CB"/>
    <w:rsid w:val="00F2356C"/>
    <w:rsid w:val="00F23716"/>
    <w:rsid w:val="00F23E52"/>
    <w:rsid w:val="00F23F49"/>
    <w:rsid w:val="00F240F6"/>
    <w:rsid w:val="00F24106"/>
    <w:rsid w:val="00F241C8"/>
    <w:rsid w:val="00F243A9"/>
    <w:rsid w:val="00F244FB"/>
    <w:rsid w:val="00F2480B"/>
    <w:rsid w:val="00F24841"/>
    <w:rsid w:val="00F2486A"/>
    <w:rsid w:val="00F248E5"/>
    <w:rsid w:val="00F249FC"/>
    <w:rsid w:val="00F24A3A"/>
    <w:rsid w:val="00F24B3D"/>
    <w:rsid w:val="00F24BD6"/>
    <w:rsid w:val="00F24DBF"/>
    <w:rsid w:val="00F24EC1"/>
    <w:rsid w:val="00F24F64"/>
    <w:rsid w:val="00F24FDA"/>
    <w:rsid w:val="00F250B5"/>
    <w:rsid w:val="00F25182"/>
    <w:rsid w:val="00F25246"/>
    <w:rsid w:val="00F2529C"/>
    <w:rsid w:val="00F2598E"/>
    <w:rsid w:val="00F259B5"/>
    <w:rsid w:val="00F25C1A"/>
    <w:rsid w:val="00F25CF5"/>
    <w:rsid w:val="00F25DE4"/>
    <w:rsid w:val="00F25E7F"/>
    <w:rsid w:val="00F26179"/>
    <w:rsid w:val="00F26380"/>
    <w:rsid w:val="00F26653"/>
    <w:rsid w:val="00F26733"/>
    <w:rsid w:val="00F267F5"/>
    <w:rsid w:val="00F26852"/>
    <w:rsid w:val="00F268A8"/>
    <w:rsid w:val="00F26957"/>
    <w:rsid w:val="00F26985"/>
    <w:rsid w:val="00F269AB"/>
    <w:rsid w:val="00F269CE"/>
    <w:rsid w:val="00F26BC8"/>
    <w:rsid w:val="00F26CA8"/>
    <w:rsid w:val="00F26EFA"/>
    <w:rsid w:val="00F26FD2"/>
    <w:rsid w:val="00F26FE2"/>
    <w:rsid w:val="00F271BF"/>
    <w:rsid w:val="00F27218"/>
    <w:rsid w:val="00F272B5"/>
    <w:rsid w:val="00F272F0"/>
    <w:rsid w:val="00F275E9"/>
    <w:rsid w:val="00F27779"/>
    <w:rsid w:val="00F277B2"/>
    <w:rsid w:val="00F277CC"/>
    <w:rsid w:val="00F279EF"/>
    <w:rsid w:val="00F27A48"/>
    <w:rsid w:val="00F27AD7"/>
    <w:rsid w:val="00F27AE6"/>
    <w:rsid w:val="00F27CD3"/>
    <w:rsid w:val="00F27D25"/>
    <w:rsid w:val="00F27E66"/>
    <w:rsid w:val="00F27E6F"/>
    <w:rsid w:val="00F27EA6"/>
    <w:rsid w:val="00F27F78"/>
    <w:rsid w:val="00F3005E"/>
    <w:rsid w:val="00F30077"/>
    <w:rsid w:val="00F3018F"/>
    <w:rsid w:val="00F3057C"/>
    <w:rsid w:val="00F30700"/>
    <w:rsid w:val="00F30999"/>
    <w:rsid w:val="00F30AAF"/>
    <w:rsid w:val="00F30B29"/>
    <w:rsid w:val="00F30C05"/>
    <w:rsid w:val="00F3126A"/>
    <w:rsid w:val="00F3136F"/>
    <w:rsid w:val="00F314E1"/>
    <w:rsid w:val="00F314F4"/>
    <w:rsid w:val="00F315B7"/>
    <w:rsid w:val="00F31667"/>
    <w:rsid w:val="00F31676"/>
    <w:rsid w:val="00F316C6"/>
    <w:rsid w:val="00F31936"/>
    <w:rsid w:val="00F319C6"/>
    <w:rsid w:val="00F32070"/>
    <w:rsid w:val="00F322BB"/>
    <w:rsid w:val="00F32387"/>
    <w:rsid w:val="00F323DF"/>
    <w:rsid w:val="00F324A7"/>
    <w:rsid w:val="00F3272F"/>
    <w:rsid w:val="00F3274D"/>
    <w:rsid w:val="00F32760"/>
    <w:rsid w:val="00F328B4"/>
    <w:rsid w:val="00F328BC"/>
    <w:rsid w:val="00F32B82"/>
    <w:rsid w:val="00F32BB1"/>
    <w:rsid w:val="00F32F8E"/>
    <w:rsid w:val="00F33039"/>
    <w:rsid w:val="00F330CA"/>
    <w:rsid w:val="00F331D6"/>
    <w:rsid w:val="00F33254"/>
    <w:rsid w:val="00F332CD"/>
    <w:rsid w:val="00F33314"/>
    <w:rsid w:val="00F3343B"/>
    <w:rsid w:val="00F3343F"/>
    <w:rsid w:val="00F33479"/>
    <w:rsid w:val="00F3354C"/>
    <w:rsid w:val="00F335C9"/>
    <w:rsid w:val="00F335E5"/>
    <w:rsid w:val="00F337A2"/>
    <w:rsid w:val="00F3393C"/>
    <w:rsid w:val="00F339BB"/>
    <w:rsid w:val="00F33BBB"/>
    <w:rsid w:val="00F33C1C"/>
    <w:rsid w:val="00F33DCD"/>
    <w:rsid w:val="00F33DDB"/>
    <w:rsid w:val="00F34004"/>
    <w:rsid w:val="00F34030"/>
    <w:rsid w:val="00F340B5"/>
    <w:rsid w:val="00F340C0"/>
    <w:rsid w:val="00F341D4"/>
    <w:rsid w:val="00F3453E"/>
    <w:rsid w:val="00F3458D"/>
    <w:rsid w:val="00F34862"/>
    <w:rsid w:val="00F34897"/>
    <w:rsid w:val="00F3499B"/>
    <w:rsid w:val="00F34BB9"/>
    <w:rsid w:val="00F34C05"/>
    <w:rsid w:val="00F34CA5"/>
    <w:rsid w:val="00F34E7A"/>
    <w:rsid w:val="00F354B2"/>
    <w:rsid w:val="00F35515"/>
    <w:rsid w:val="00F35794"/>
    <w:rsid w:val="00F35CA3"/>
    <w:rsid w:val="00F35D44"/>
    <w:rsid w:val="00F35E9F"/>
    <w:rsid w:val="00F35FE5"/>
    <w:rsid w:val="00F3613E"/>
    <w:rsid w:val="00F3618C"/>
    <w:rsid w:val="00F3629E"/>
    <w:rsid w:val="00F362A8"/>
    <w:rsid w:val="00F36309"/>
    <w:rsid w:val="00F363CC"/>
    <w:rsid w:val="00F36405"/>
    <w:rsid w:val="00F36451"/>
    <w:rsid w:val="00F36497"/>
    <w:rsid w:val="00F3656A"/>
    <w:rsid w:val="00F36588"/>
    <w:rsid w:val="00F367C6"/>
    <w:rsid w:val="00F36AA3"/>
    <w:rsid w:val="00F36D7C"/>
    <w:rsid w:val="00F370BA"/>
    <w:rsid w:val="00F37126"/>
    <w:rsid w:val="00F37555"/>
    <w:rsid w:val="00F37595"/>
    <w:rsid w:val="00F37635"/>
    <w:rsid w:val="00F37782"/>
    <w:rsid w:val="00F377B5"/>
    <w:rsid w:val="00F37A16"/>
    <w:rsid w:val="00F37A7D"/>
    <w:rsid w:val="00F37AB2"/>
    <w:rsid w:val="00F37C4F"/>
    <w:rsid w:val="00F37EDF"/>
    <w:rsid w:val="00F37FAE"/>
    <w:rsid w:val="00F40123"/>
    <w:rsid w:val="00F401C8"/>
    <w:rsid w:val="00F402E1"/>
    <w:rsid w:val="00F40321"/>
    <w:rsid w:val="00F40387"/>
    <w:rsid w:val="00F40662"/>
    <w:rsid w:val="00F40751"/>
    <w:rsid w:val="00F40934"/>
    <w:rsid w:val="00F40A52"/>
    <w:rsid w:val="00F40DCA"/>
    <w:rsid w:val="00F40E12"/>
    <w:rsid w:val="00F40F1D"/>
    <w:rsid w:val="00F40FF9"/>
    <w:rsid w:val="00F4129C"/>
    <w:rsid w:val="00F4140A"/>
    <w:rsid w:val="00F41412"/>
    <w:rsid w:val="00F41499"/>
    <w:rsid w:val="00F414CF"/>
    <w:rsid w:val="00F41BB0"/>
    <w:rsid w:val="00F41D61"/>
    <w:rsid w:val="00F41DDF"/>
    <w:rsid w:val="00F41E2A"/>
    <w:rsid w:val="00F41ECC"/>
    <w:rsid w:val="00F42096"/>
    <w:rsid w:val="00F420EC"/>
    <w:rsid w:val="00F420F3"/>
    <w:rsid w:val="00F421C3"/>
    <w:rsid w:val="00F421DC"/>
    <w:rsid w:val="00F42204"/>
    <w:rsid w:val="00F4226E"/>
    <w:rsid w:val="00F42289"/>
    <w:rsid w:val="00F4236E"/>
    <w:rsid w:val="00F42371"/>
    <w:rsid w:val="00F4263D"/>
    <w:rsid w:val="00F427EF"/>
    <w:rsid w:val="00F42999"/>
    <w:rsid w:val="00F42A0B"/>
    <w:rsid w:val="00F42C2A"/>
    <w:rsid w:val="00F42C71"/>
    <w:rsid w:val="00F42EB1"/>
    <w:rsid w:val="00F42F59"/>
    <w:rsid w:val="00F43146"/>
    <w:rsid w:val="00F432A5"/>
    <w:rsid w:val="00F4343B"/>
    <w:rsid w:val="00F4352C"/>
    <w:rsid w:val="00F43549"/>
    <w:rsid w:val="00F436D2"/>
    <w:rsid w:val="00F43992"/>
    <w:rsid w:val="00F43AC3"/>
    <w:rsid w:val="00F43AC7"/>
    <w:rsid w:val="00F43ACF"/>
    <w:rsid w:val="00F43BF9"/>
    <w:rsid w:val="00F43C8B"/>
    <w:rsid w:val="00F43E75"/>
    <w:rsid w:val="00F43EB2"/>
    <w:rsid w:val="00F43F94"/>
    <w:rsid w:val="00F43FB2"/>
    <w:rsid w:val="00F43FDD"/>
    <w:rsid w:val="00F4446A"/>
    <w:rsid w:val="00F4450C"/>
    <w:rsid w:val="00F4462D"/>
    <w:rsid w:val="00F44874"/>
    <w:rsid w:val="00F44A1E"/>
    <w:rsid w:val="00F44A22"/>
    <w:rsid w:val="00F44A84"/>
    <w:rsid w:val="00F44C4F"/>
    <w:rsid w:val="00F44E9D"/>
    <w:rsid w:val="00F44EA1"/>
    <w:rsid w:val="00F44EDA"/>
    <w:rsid w:val="00F44F49"/>
    <w:rsid w:val="00F4507C"/>
    <w:rsid w:val="00F450BF"/>
    <w:rsid w:val="00F4523F"/>
    <w:rsid w:val="00F452B1"/>
    <w:rsid w:val="00F4562B"/>
    <w:rsid w:val="00F4574D"/>
    <w:rsid w:val="00F45773"/>
    <w:rsid w:val="00F45A3C"/>
    <w:rsid w:val="00F45BC3"/>
    <w:rsid w:val="00F45C5E"/>
    <w:rsid w:val="00F45CE8"/>
    <w:rsid w:val="00F45D19"/>
    <w:rsid w:val="00F45DA8"/>
    <w:rsid w:val="00F45F56"/>
    <w:rsid w:val="00F45FE4"/>
    <w:rsid w:val="00F463BC"/>
    <w:rsid w:val="00F4640B"/>
    <w:rsid w:val="00F464E4"/>
    <w:rsid w:val="00F46703"/>
    <w:rsid w:val="00F4690A"/>
    <w:rsid w:val="00F46E07"/>
    <w:rsid w:val="00F47036"/>
    <w:rsid w:val="00F4770F"/>
    <w:rsid w:val="00F47B1A"/>
    <w:rsid w:val="00F47B58"/>
    <w:rsid w:val="00F47CA1"/>
    <w:rsid w:val="00F47D1F"/>
    <w:rsid w:val="00F47E0E"/>
    <w:rsid w:val="00F47FA8"/>
    <w:rsid w:val="00F50547"/>
    <w:rsid w:val="00F505BE"/>
    <w:rsid w:val="00F5064E"/>
    <w:rsid w:val="00F5065B"/>
    <w:rsid w:val="00F5073F"/>
    <w:rsid w:val="00F507FB"/>
    <w:rsid w:val="00F509D9"/>
    <w:rsid w:val="00F50A71"/>
    <w:rsid w:val="00F50B79"/>
    <w:rsid w:val="00F50BED"/>
    <w:rsid w:val="00F50C34"/>
    <w:rsid w:val="00F50D79"/>
    <w:rsid w:val="00F5106D"/>
    <w:rsid w:val="00F512C9"/>
    <w:rsid w:val="00F513C2"/>
    <w:rsid w:val="00F515C0"/>
    <w:rsid w:val="00F51647"/>
    <w:rsid w:val="00F516B6"/>
    <w:rsid w:val="00F516C5"/>
    <w:rsid w:val="00F516DA"/>
    <w:rsid w:val="00F517C1"/>
    <w:rsid w:val="00F518F6"/>
    <w:rsid w:val="00F51A1C"/>
    <w:rsid w:val="00F51A38"/>
    <w:rsid w:val="00F51B35"/>
    <w:rsid w:val="00F51BFD"/>
    <w:rsid w:val="00F51D21"/>
    <w:rsid w:val="00F51ED5"/>
    <w:rsid w:val="00F51FFD"/>
    <w:rsid w:val="00F52030"/>
    <w:rsid w:val="00F522AA"/>
    <w:rsid w:val="00F523E3"/>
    <w:rsid w:val="00F527C9"/>
    <w:rsid w:val="00F5290C"/>
    <w:rsid w:val="00F52974"/>
    <w:rsid w:val="00F529B3"/>
    <w:rsid w:val="00F52B68"/>
    <w:rsid w:val="00F52D58"/>
    <w:rsid w:val="00F52E66"/>
    <w:rsid w:val="00F52FF0"/>
    <w:rsid w:val="00F53107"/>
    <w:rsid w:val="00F5313D"/>
    <w:rsid w:val="00F53512"/>
    <w:rsid w:val="00F53C77"/>
    <w:rsid w:val="00F53DD5"/>
    <w:rsid w:val="00F53F16"/>
    <w:rsid w:val="00F541E4"/>
    <w:rsid w:val="00F54223"/>
    <w:rsid w:val="00F5422E"/>
    <w:rsid w:val="00F5437F"/>
    <w:rsid w:val="00F543B2"/>
    <w:rsid w:val="00F54446"/>
    <w:rsid w:val="00F544A7"/>
    <w:rsid w:val="00F54519"/>
    <w:rsid w:val="00F54539"/>
    <w:rsid w:val="00F54799"/>
    <w:rsid w:val="00F5485A"/>
    <w:rsid w:val="00F548A5"/>
    <w:rsid w:val="00F54A60"/>
    <w:rsid w:val="00F54D97"/>
    <w:rsid w:val="00F54F36"/>
    <w:rsid w:val="00F54F70"/>
    <w:rsid w:val="00F55148"/>
    <w:rsid w:val="00F55225"/>
    <w:rsid w:val="00F55250"/>
    <w:rsid w:val="00F5528B"/>
    <w:rsid w:val="00F55475"/>
    <w:rsid w:val="00F55491"/>
    <w:rsid w:val="00F554D7"/>
    <w:rsid w:val="00F55824"/>
    <w:rsid w:val="00F5582C"/>
    <w:rsid w:val="00F55A99"/>
    <w:rsid w:val="00F55CA2"/>
    <w:rsid w:val="00F55EAC"/>
    <w:rsid w:val="00F55F23"/>
    <w:rsid w:val="00F55FAB"/>
    <w:rsid w:val="00F55FC1"/>
    <w:rsid w:val="00F5605F"/>
    <w:rsid w:val="00F56173"/>
    <w:rsid w:val="00F563C9"/>
    <w:rsid w:val="00F566B0"/>
    <w:rsid w:val="00F56A6C"/>
    <w:rsid w:val="00F56AF5"/>
    <w:rsid w:val="00F56B04"/>
    <w:rsid w:val="00F56F12"/>
    <w:rsid w:val="00F56F50"/>
    <w:rsid w:val="00F57371"/>
    <w:rsid w:val="00F57672"/>
    <w:rsid w:val="00F576C6"/>
    <w:rsid w:val="00F57719"/>
    <w:rsid w:val="00F577E5"/>
    <w:rsid w:val="00F57814"/>
    <w:rsid w:val="00F578F6"/>
    <w:rsid w:val="00F579A3"/>
    <w:rsid w:val="00F57D2E"/>
    <w:rsid w:val="00F57E77"/>
    <w:rsid w:val="00F6033E"/>
    <w:rsid w:val="00F60392"/>
    <w:rsid w:val="00F60454"/>
    <w:rsid w:val="00F60465"/>
    <w:rsid w:val="00F60650"/>
    <w:rsid w:val="00F606D9"/>
    <w:rsid w:val="00F606EE"/>
    <w:rsid w:val="00F60724"/>
    <w:rsid w:val="00F60852"/>
    <w:rsid w:val="00F6095C"/>
    <w:rsid w:val="00F60AE4"/>
    <w:rsid w:val="00F60B1D"/>
    <w:rsid w:val="00F60B48"/>
    <w:rsid w:val="00F60B52"/>
    <w:rsid w:val="00F60BEB"/>
    <w:rsid w:val="00F60EAB"/>
    <w:rsid w:val="00F610BC"/>
    <w:rsid w:val="00F612B3"/>
    <w:rsid w:val="00F61442"/>
    <w:rsid w:val="00F6176B"/>
    <w:rsid w:val="00F6181D"/>
    <w:rsid w:val="00F6184E"/>
    <w:rsid w:val="00F61BC3"/>
    <w:rsid w:val="00F61BEB"/>
    <w:rsid w:val="00F61C91"/>
    <w:rsid w:val="00F61CC1"/>
    <w:rsid w:val="00F61F71"/>
    <w:rsid w:val="00F61FBB"/>
    <w:rsid w:val="00F62187"/>
    <w:rsid w:val="00F621C5"/>
    <w:rsid w:val="00F6222E"/>
    <w:rsid w:val="00F6236E"/>
    <w:rsid w:val="00F6296A"/>
    <w:rsid w:val="00F62AA2"/>
    <w:rsid w:val="00F62B1B"/>
    <w:rsid w:val="00F62B42"/>
    <w:rsid w:val="00F62B57"/>
    <w:rsid w:val="00F62CDC"/>
    <w:rsid w:val="00F62D5B"/>
    <w:rsid w:val="00F62DF6"/>
    <w:rsid w:val="00F62E58"/>
    <w:rsid w:val="00F62EAE"/>
    <w:rsid w:val="00F62F4A"/>
    <w:rsid w:val="00F630BB"/>
    <w:rsid w:val="00F633FD"/>
    <w:rsid w:val="00F63477"/>
    <w:rsid w:val="00F635A4"/>
    <w:rsid w:val="00F6369B"/>
    <w:rsid w:val="00F63854"/>
    <w:rsid w:val="00F6399B"/>
    <w:rsid w:val="00F639DC"/>
    <w:rsid w:val="00F63AA4"/>
    <w:rsid w:val="00F63AB5"/>
    <w:rsid w:val="00F63D81"/>
    <w:rsid w:val="00F63DD8"/>
    <w:rsid w:val="00F640C7"/>
    <w:rsid w:val="00F642F0"/>
    <w:rsid w:val="00F64439"/>
    <w:rsid w:val="00F645D2"/>
    <w:rsid w:val="00F645EE"/>
    <w:rsid w:val="00F64645"/>
    <w:rsid w:val="00F646FB"/>
    <w:rsid w:val="00F649BA"/>
    <w:rsid w:val="00F64A88"/>
    <w:rsid w:val="00F64AFD"/>
    <w:rsid w:val="00F64BE6"/>
    <w:rsid w:val="00F64CED"/>
    <w:rsid w:val="00F64D75"/>
    <w:rsid w:val="00F64E49"/>
    <w:rsid w:val="00F64FD9"/>
    <w:rsid w:val="00F6509B"/>
    <w:rsid w:val="00F651C7"/>
    <w:rsid w:val="00F651DB"/>
    <w:rsid w:val="00F652C2"/>
    <w:rsid w:val="00F652EA"/>
    <w:rsid w:val="00F65401"/>
    <w:rsid w:val="00F65404"/>
    <w:rsid w:val="00F65562"/>
    <w:rsid w:val="00F655E0"/>
    <w:rsid w:val="00F65654"/>
    <w:rsid w:val="00F656F4"/>
    <w:rsid w:val="00F65CC6"/>
    <w:rsid w:val="00F65DB7"/>
    <w:rsid w:val="00F65E60"/>
    <w:rsid w:val="00F65EF9"/>
    <w:rsid w:val="00F65F06"/>
    <w:rsid w:val="00F65FF1"/>
    <w:rsid w:val="00F660BF"/>
    <w:rsid w:val="00F66178"/>
    <w:rsid w:val="00F6640F"/>
    <w:rsid w:val="00F66518"/>
    <w:rsid w:val="00F66595"/>
    <w:rsid w:val="00F666BD"/>
    <w:rsid w:val="00F666DD"/>
    <w:rsid w:val="00F66829"/>
    <w:rsid w:val="00F66839"/>
    <w:rsid w:val="00F669E5"/>
    <w:rsid w:val="00F66B67"/>
    <w:rsid w:val="00F66EAF"/>
    <w:rsid w:val="00F67031"/>
    <w:rsid w:val="00F67144"/>
    <w:rsid w:val="00F67361"/>
    <w:rsid w:val="00F67399"/>
    <w:rsid w:val="00F6750B"/>
    <w:rsid w:val="00F6754A"/>
    <w:rsid w:val="00F67776"/>
    <w:rsid w:val="00F677B5"/>
    <w:rsid w:val="00F6782B"/>
    <w:rsid w:val="00F6787B"/>
    <w:rsid w:val="00F67AA1"/>
    <w:rsid w:val="00F67CBD"/>
    <w:rsid w:val="00F67ECB"/>
    <w:rsid w:val="00F700E1"/>
    <w:rsid w:val="00F7012D"/>
    <w:rsid w:val="00F702A3"/>
    <w:rsid w:val="00F703C9"/>
    <w:rsid w:val="00F703D0"/>
    <w:rsid w:val="00F707A1"/>
    <w:rsid w:val="00F70B24"/>
    <w:rsid w:val="00F70B3C"/>
    <w:rsid w:val="00F70CF1"/>
    <w:rsid w:val="00F70EBC"/>
    <w:rsid w:val="00F71115"/>
    <w:rsid w:val="00F71221"/>
    <w:rsid w:val="00F71259"/>
    <w:rsid w:val="00F715A2"/>
    <w:rsid w:val="00F71C19"/>
    <w:rsid w:val="00F71E4E"/>
    <w:rsid w:val="00F72053"/>
    <w:rsid w:val="00F720B5"/>
    <w:rsid w:val="00F720DD"/>
    <w:rsid w:val="00F7210D"/>
    <w:rsid w:val="00F72142"/>
    <w:rsid w:val="00F722C3"/>
    <w:rsid w:val="00F722E7"/>
    <w:rsid w:val="00F723BB"/>
    <w:rsid w:val="00F724FA"/>
    <w:rsid w:val="00F72AAA"/>
    <w:rsid w:val="00F72C42"/>
    <w:rsid w:val="00F7303C"/>
    <w:rsid w:val="00F733CB"/>
    <w:rsid w:val="00F7344B"/>
    <w:rsid w:val="00F73653"/>
    <w:rsid w:val="00F73777"/>
    <w:rsid w:val="00F737AA"/>
    <w:rsid w:val="00F738D1"/>
    <w:rsid w:val="00F73926"/>
    <w:rsid w:val="00F73A2B"/>
    <w:rsid w:val="00F73AD0"/>
    <w:rsid w:val="00F73EF3"/>
    <w:rsid w:val="00F73F46"/>
    <w:rsid w:val="00F73F53"/>
    <w:rsid w:val="00F740F1"/>
    <w:rsid w:val="00F740F6"/>
    <w:rsid w:val="00F74194"/>
    <w:rsid w:val="00F74206"/>
    <w:rsid w:val="00F7443D"/>
    <w:rsid w:val="00F7447D"/>
    <w:rsid w:val="00F746EB"/>
    <w:rsid w:val="00F74968"/>
    <w:rsid w:val="00F749A4"/>
    <w:rsid w:val="00F749FA"/>
    <w:rsid w:val="00F74B2D"/>
    <w:rsid w:val="00F74CEC"/>
    <w:rsid w:val="00F7515C"/>
    <w:rsid w:val="00F7529E"/>
    <w:rsid w:val="00F752DC"/>
    <w:rsid w:val="00F75782"/>
    <w:rsid w:val="00F758A4"/>
    <w:rsid w:val="00F7599A"/>
    <w:rsid w:val="00F75A63"/>
    <w:rsid w:val="00F75A87"/>
    <w:rsid w:val="00F75A8A"/>
    <w:rsid w:val="00F75E2A"/>
    <w:rsid w:val="00F76235"/>
    <w:rsid w:val="00F76293"/>
    <w:rsid w:val="00F764ED"/>
    <w:rsid w:val="00F766F2"/>
    <w:rsid w:val="00F768AB"/>
    <w:rsid w:val="00F76A3F"/>
    <w:rsid w:val="00F76A58"/>
    <w:rsid w:val="00F76A6C"/>
    <w:rsid w:val="00F76D73"/>
    <w:rsid w:val="00F76D85"/>
    <w:rsid w:val="00F76EC5"/>
    <w:rsid w:val="00F76F14"/>
    <w:rsid w:val="00F77012"/>
    <w:rsid w:val="00F77041"/>
    <w:rsid w:val="00F77932"/>
    <w:rsid w:val="00F77B67"/>
    <w:rsid w:val="00F77C89"/>
    <w:rsid w:val="00F77DBC"/>
    <w:rsid w:val="00F77DFF"/>
    <w:rsid w:val="00F77FF6"/>
    <w:rsid w:val="00F80036"/>
    <w:rsid w:val="00F8013D"/>
    <w:rsid w:val="00F801C7"/>
    <w:rsid w:val="00F80322"/>
    <w:rsid w:val="00F8037B"/>
    <w:rsid w:val="00F8054B"/>
    <w:rsid w:val="00F806C7"/>
    <w:rsid w:val="00F808EC"/>
    <w:rsid w:val="00F80944"/>
    <w:rsid w:val="00F80D5C"/>
    <w:rsid w:val="00F80E9A"/>
    <w:rsid w:val="00F80EEF"/>
    <w:rsid w:val="00F811AC"/>
    <w:rsid w:val="00F816DE"/>
    <w:rsid w:val="00F81841"/>
    <w:rsid w:val="00F81999"/>
    <w:rsid w:val="00F819C9"/>
    <w:rsid w:val="00F81A90"/>
    <w:rsid w:val="00F81B59"/>
    <w:rsid w:val="00F81BAD"/>
    <w:rsid w:val="00F81C58"/>
    <w:rsid w:val="00F81D30"/>
    <w:rsid w:val="00F81F44"/>
    <w:rsid w:val="00F8207B"/>
    <w:rsid w:val="00F8215F"/>
    <w:rsid w:val="00F8231A"/>
    <w:rsid w:val="00F82401"/>
    <w:rsid w:val="00F82567"/>
    <w:rsid w:val="00F8258E"/>
    <w:rsid w:val="00F826FE"/>
    <w:rsid w:val="00F82737"/>
    <w:rsid w:val="00F82789"/>
    <w:rsid w:val="00F82A7A"/>
    <w:rsid w:val="00F82A88"/>
    <w:rsid w:val="00F82DA4"/>
    <w:rsid w:val="00F82FC3"/>
    <w:rsid w:val="00F83090"/>
    <w:rsid w:val="00F831F5"/>
    <w:rsid w:val="00F833CF"/>
    <w:rsid w:val="00F8353D"/>
    <w:rsid w:val="00F8353F"/>
    <w:rsid w:val="00F83699"/>
    <w:rsid w:val="00F836CE"/>
    <w:rsid w:val="00F83779"/>
    <w:rsid w:val="00F83B0E"/>
    <w:rsid w:val="00F83B75"/>
    <w:rsid w:val="00F83C9D"/>
    <w:rsid w:val="00F83D29"/>
    <w:rsid w:val="00F83D58"/>
    <w:rsid w:val="00F83D68"/>
    <w:rsid w:val="00F83DF9"/>
    <w:rsid w:val="00F83FA0"/>
    <w:rsid w:val="00F840E2"/>
    <w:rsid w:val="00F841AF"/>
    <w:rsid w:val="00F84203"/>
    <w:rsid w:val="00F84247"/>
    <w:rsid w:val="00F8439E"/>
    <w:rsid w:val="00F843C5"/>
    <w:rsid w:val="00F84471"/>
    <w:rsid w:val="00F8454E"/>
    <w:rsid w:val="00F847DC"/>
    <w:rsid w:val="00F84916"/>
    <w:rsid w:val="00F849AC"/>
    <w:rsid w:val="00F84AEE"/>
    <w:rsid w:val="00F84C75"/>
    <w:rsid w:val="00F84CFF"/>
    <w:rsid w:val="00F84E64"/>
    <w:rsid w:val="00F84FB3"/>
    <w:rsid w:val="00F853F7"/>
    <w:rsid w:val="00F854A2"/>
    <w:rsid w:val="00F856FA"/>
    <w:rsid w:val="00F8587C"/>
    <w:rsid w:val="00F859E5"/>
    <w:rsid w:val="00F85BD0"/>
    <w:rsid w:val="00F85CCE"/>
    <w:rsid w:val="00F85EF7"/>
    <w:rsid w:val="00F85FD1"/>
    <w:rsid w:val="00F8605D"/>
    <w:rsid w:val="00F86139"/>
    <w:rsid w:val="00F8631A"/>
    <w:rsid w:val="00F86329"/>
    <w:rsid w:val="00F864DC"/>
    <w:rsid w:val="00F86573"/>
    <w:rsid w:val="00F8675F"/>
    <w:rsid w:val="00F867DC"/>
    <w:rsid w:val="00F86952"/>
    <w:rsid w:val="00F86A6F"/>
    <w:rsid w:val="00F86E54"/>
    <w:rsid w:val="00F86E6D"/>
    <w:rsid w:val="00F87122"/>
    <w:rsid w:val="00F87133"/>
    <w:rsid w:val="00F87542"/>
    <w:rsid w:val="00F876C7"/>
    <w:rsid w:val="00F8770B"/>
    <w:rsid w:val="00F87755"/>
    <w:rsid w:val="00F87794"/>
    <w:rsid w:val="00F878F9"/>
    <w:rsid w:val="00F87A25"/>
    <w:rsid w:val="00F87ACB"/>
    <w:rsid w:val="00F87CD2"/>
    <w:rsid w:val="00F900D1"/>
    <w:rsid w:val="00F900DC"/>
    <w:rsid w:val="00F90270"/>
    <w:rsid w:val="00F90304"/>
    <w:rsid w:val="00F9044B"/>
    <w:rsid w:val="00F904ED"/>
    <w:rsid w:val="00F904FD"/>
    <w:rsid w:val="00F9065B"/>
    <w:rsid w:val="00F90706"/>
    <w:rsid w:val="00F90722"/>
    <w:rsid w:val="00F90782"/>
    <w:rsid w:val="00F90866"/>
    <w:rsid w:val="00F90952"/>
    <w:rsid w:val="00F909BC"/>
    <w:rsid w:val="00F909F5"/>
    <w:rsid w:val="00F90A1B"/>
    <w:rsid w:val="00F90AF6"/>
    <w:rsid w:val="00F90D4B"/>
    <w:rsid w:val="00F90ED5"/>
    <w:rsid w:val="00F90F62"/>
    <w:rsid w:val="00F91003"/>
    <w:rsid w:val="00F91411"/>
    <w:rsid w:val="00F91C01"/>
    <w:rsid w:val="00F91C27"/>
    <w:rsid w:val="00F91D8D"/>
    <w:rsid w:val="00F91E89"/>
    <w:rsid w:val="00F91F0C"/>
    <w:rsid w:val="00F91F30"/>
    <w:rsid w:val="00F91F7E"/>
    <w:rsid w:val="00F91FEE"/>
    <w:rsid w:val="00F921C6"/>
    <w:rsid w:val="00F92568"/>
    <w:rsid w:val="00F92575"/>
    <w:rsid w:val="00F92745"/>
    <w:rsid w:val="00F9281C"/>
    <w:rsid w:val="00F92A88"/>
    <w:rsid w:val="00F92A9B"/>
    <w:rsid w:val="00F92C25"/>
    <w:rsid w:val="00F92D57"/>
    <w:rsid w:val="00F92E6B"/>
    <w:rsid w:val="00F9334E"/>
    <w:rsid w:val="00F9379A"/>
    <w:rsid w:val="00F93A6B"/>
    <w:rsid w:val="00F93A92"/>
    <w:rsid w:val="00F93ACB"/>
    <w:rsid w:val="00F93B27"/>
    <w:rsid w:val="00F93B5A"/>
    <w:rsid w:val="00F93C1C"/>
    <w:rsid w:val="00F93C59"/>
    <w:rsid w:val="00F93FB1"/>
    <w:rsid w:val="00F940B6"/>
    <w:rsid w:val="00F94329"/>
    <w:rsid w:val="00F94427"/>
    <w:rsid w:val="00F945F1"/>
    <w:rsid w:val="00F94B32"/>
    <w:rsid w:val="00F94DEF"/>
    <w:rsid w:val="00F94E67"/>
    <w:rsid w:val="00F94E73"/>
    <w:rsid w:val="00F9509B"/>
    <w:rsid w:val="00F95196"/>
    <w:rsid w:val="00F951EC"/>
    <w:rsid w:val="00F9559B"/>
    <w:rsid w:val="00F95904"/>
    <w:rsid w:val="00F959AF"/>
    <w:rsid w:val="00F95B6F"/>
    <w:rsid w:val="00F95C70"/>
    <w:rsid w:val="00F95CFB"/>
    <w:rsid w:val="00F95E20"/>
    <w:rsid w:val="00F95E2E"/>
    <w:rsid w:val="00F95E72"/>
    <w:rsid w:val="00F95EC9"/>
    <w:rsid w:val="00F95F86"/>
    <w:rsid w:val="00F95FB2"/>
    <w:rsid w:val="00F9602C"/>
    <w:rsid w:val="00F960D6"/>
    <w:rsid w:val="00F96107"/>
    <w:rsid w:val="00F9629D"/>
    <w:rsid w:val="00F9635E"/>
    <w:rsid w:val="00F96506"/>
    <w:rsid w:val="00F9669C"/>
    <w:rsid w:val="00F96861"/>
    <w:rsid w:val="00F968F9"/>
    <w:rsid w:val="00F96908"/>
    <w:rsid w:val="00F9695F"/>
    <w:rsid w:val="00F9697F"/>
    <w:rsid w:val="00F969DD"/>
    <w:rsid w:val="00F96BF1"/>
    <w:rsid w:val="00F96CBC"/>
    <w:rsid w:val="00F96D4B"/>
    <w:rsid w:val="00F97057"/>
    <w:rsid w:val="00F97330"/>
    <w:rsid w:val="00F9745D"/>
    <w:rsid w:val="00F97774"/>
    <w:rsid w:val="00F977DE"/>
    <w:rsid w:val="00F97A61"/>
    <w:rsid w:val="00F97AC5"/>
    <w:rsid w:val="00F97BA2"/>
    <w:rsid w:val="00F97C99"/>
    <w:rsid w:val="00FA032A"/>
    <w:rsid w:val="00FA0389"/>
    <w:rsid w:val="00FA059D"/>
    <w:rsid w:val="00FA05D5"/>
    <w:rsid w:val="00FA05F8"/>
    <w:rsid w:val="00FA0763"/>
    <w:rsid w:val="00FA0A21"/>
    <w:rsid w:val="00FA0E52"/>
    <w:rsid w:val="00FA0E97"/>
    <w:rsid w:val="00FA120B"/>
    <w:rsid w:val="00FA128E"/>
    <w:rsid w:val="00FA1408"/>
    <w:rsid w:val="00FA1537"/>
    <w:rsid w:val="00FA159D"/>
    <w:rsid w:val="00FA1685"/>
    <w:rsid w:val="00FA1829"/>
    <w:rsid w:val="00FA18FE"/>
    <w:rsid w:val="00FA1BBF"/>
    <w:rsid w:val="00FA1BC0"/>
    <w:rsid w:val="00FA1BCB"/>
    <w:rsid w:val="00FA1C34"/>
    <w:rsid w:val="00FA1DE3"/>
    <w:rsid w:val="00FA1EF1"/>
    <w:rsid w:val="00FA1F93"/>
    <w:rsid w:val="00FA201E"/>
    <w:rsid w:val="00FA206E"/>
    <w:rsid w:val="00FA222C"/>
    <w:rsid w:val="00FA225B"/>
    <w:rsid w:val="00FA22DA"/>
    <w:rsid w:val="00FA2341"/>
    <w:rsid w:val="00FA2541"/>
    <w:rsid w:val="00FA2655"/>
    <w:rsid w:val="00FA2756"/>
    <w:rsid w:val="00FA2828"/>
    <w:rsid w:val="00FA2942"/>
    <w:rsid w:val="00FA297E"/>
    <w:rsid w:val="00FA2A84"/>
    <w:rsid w:val="00FA2B12"/>
    <w:rsid w:val="00FA2B24"/>
    <w:rsid w:val="00FA2B46"/>
    <w:rsid w:val="00FA2B7D"/>
    <w:rsid w:val="00FA2BA3"/>
    <w:rsid w:val="00FA2C2B"/>
    <w:rsid w:val="00FA2F8E"/>
    <w:rsid w:val="00FA30E3"/>
    <w:rsid w:val="00FA3241"/>
    <w:rsid w:val="00FA3357"/>
    <w:rsid w:val="00FA3589"/>
    <w:rsid w:val="00FA364A"/>
    <w:rsid w:val="00FA36C2"/>
    <w:rsid w:val="00FA37A3"/>
    <w:rsid w:val="00FA3876"/>
    <w:rsid w:val="00FA3AC2"/>
    <w:rsid w:val="00FA3B6D"/>
    <w:rsid w:val="00FA3D95"/>
    <w:rsid w:val="00FA3EF5"/>
    <w:rsid w:val="00FA3F63"/>
    <w:rsid w:val="00FA4209"/>
    <w:rsid w:val="00FA43E4"/>
    <w:rsid w:val="00FA450D"/>
    <w:rsid w:val="00FA49AB"/>
    <w:rsid w:val="00FA4B7B"/>
    <w:rsid w:val="00FA4C66"/>
    <w:rsid w:val="00FA4D0B"/>
    <w:rsid w:val="00FA4F10"/>
    <w:rsid w:val="00FA5009"/>
    <w:rsid w:val="00FA5010"/>
    <w:rsid w:val="00FA51D4"/>
    <w:rsid w:val="00FA5491"/>
    <w:rsid w:val="00FA551E"/>
    <w:rsid w:val="00FA564A"/>
    <w:rsid w:val="00FA5657"/>
    <w:rsid w:val="00FA5B3C"/>
    <w:rsid w:val="00FA5BF1"/>
    <w:rsid w:val="00FA5C9E"/>
    <w:rsid w:val="00FA5DE7"/>
    <w:rsid w:val="00FA5F81"/>
    <w:rsid w:val="00FA5FFD"/>
    <w:rsid w:val="00FA6013"/>
    <w:rsid w:val="00FA6068"/>
    <w:rsid w:val="00FA60AC"/>
    <w:rsid w:val="00FA6151"/>
    <w:rsid w:val="00FA63ED"/>
    <w:rsid w:val="00FA64C2"/>
    <w:rsid w:val="00FA64E2"/>
    <w:rsid w:val="00FA674C"/>
    <w:rsid w:val="00FA6807"/>
    <w:rsid w:val="00FA68BD"/>
    <w:rsid w:val="00FA69B2"/>
    <w:rsid w:val="00FA6D98"/>
    <w:rsid w:val="00FA715C"/>
    <w:rsid w:val="00FA72C7"/>
    <w:rsid w:val="00FA72FE"/>
    <w:rsid w:val="00FA736B"/>
    <w:rsid w:val="00FA7909"/>
    <w:rsid w:val="00FA7916"/>
    <w:rsid w:val="00FA7E87"/>
    <w:rsid w:val="00FA7FDF"/>
    <w:rsid w:val="00FB00E7"/>
    <w:rsid w:val="00FB012B"/>
    <w:rsid w:val="00FB035C"/>
    <w:rsid w:val="00FB05EB"/>
    <w:rsid w:val="00FB0684"/>
    <w:rsid w:val="00FB06B5"/>
    <w:rsid w:val="00FB09C6"/>
    <w:rsid w:val="00FB0AB9"/>
    <w:rsid w:val="00FB0C85"/>
    <w:rsid w:val="00FB0C91"/>
    <w:rsid w:val="00FB0CB9"/>
    <w:rsid w:val="00FB0E2F"/>
    <w:rsid w:val="00FB0E78"/>
    <w:rsid w:val="00FB0F3A"/>
    <w:rsid w:val="00FB0F9F"/>
    <w:rsid w:val="00FB122D"/>
    <w:rsid w:val="00FB18F3"/>
    <w:rsid w:val="00FB1A82"/>
    <w:rsid w:val="00FB1AE6"/>
    <w:rsid w:val="00FB1CE8"/>
    <w:rsid w:val="00FB213A"/>
    <w:rsid w:val="00FB2440"/>
    <w:rsid w:val="00FB2528"/>
    <w:rsid w:val="00FB271F"/>
    <w:rsid w:val="00FB28AE"/>
    <w:rsid w:val="00FB2983"/>
    <w:rsid w:val="00FB2BB0"/>
    <w:rsid w:val="00FB2D39"/>
    <w:rsid w:val="00FB2DEE"/>
    <w:rsid w:val="00FB2E5D"/>
    <w:rsid w:val="00FB2F13"/>
    <w:rsid w:val="00FB2F74"/>
    <w:rsid w:val="00FB30CD"/>
    <w:rsid w:val="00FB33D5"/>
    <w:rsid w:val="00FB35EA"/>
    <w:rsid w:val="00FB3632"/>
    <w:rsid w:val="00FB3749"/>
    <w:rsid w:val="00FB3830"/>
    <w:rsid w:val="00FB3856"/>
    <w:rsid w:val="00FB38F1"/>
    <w:rsid w:val="00FB3920"/>
    <w:rsid w:val="00FB3A56"/>
    <w:rsid w:val="00FB3ABB"/>
    <w:rsid w:val="00FB3B65"/>
    <w:rsid w:val="00FB3D67"/>
    <w:rsid w:val="00FB3EB2"/>
    <w:rsid w:val="00FB3ECA"/>
    <w:rsid w:val="00FB4125"/>
    <w:rsid w:val="00FB41BE"/>
    <w:rsid w:val="00FB42CF"/>
    <w:rsid w:val="00FB4760"/>
    <w:rsid w:val="00FB47E5"/>
    <w:rsid w:val="00FB489E"/>
    <w:rsid w:val="00FB49D5"/>
    <w:rsid w:val="00FB49E2"/>
    <w:rsid w:val="00FB4D50"/>
    <w:rsid w:val="00FB4D70"/>
    <w:rsid w:val="00FB50C5"/>
    <w:rsid w:val="00FB5158"/>
    <w:rsid w:val="00FB5180"/>
    <w:rsid w:val="00FB51E5"/>
    <w:rsid w:val="00FB52FF"/>
    <w:rsid w:val="00FB5333"/>
    <w:rsid w:val="00FB56D6"/>
    <w:rsid w:val="00FB56F4"/>
    <w:rsid w:val="00FB5977"/>
    <w:rsid w:val="00FB5CF6"/>
    <w:rsid w:val="00FB5EDE"/>
    <w:rsid w:val="00FB5F68"/>
    <w:rsid w:val="00FB6088"/>
    <w:rsid w:val="00FB6497"/>
    <w:rsid w:val="00FB649F"/>
    <w:rsid w:val="00FB695E"/>
    <w:rsid w:val="00FB69A9"/>
    <w:rsid w:val="00FB6AAB"/>
    <w:rsid w:val="00FB6B10"/>
    <w:rsid w:val="00FB6BC7"/>
    <w:rsid w:val="00FB6EE6"/>
    <w:rsid w:val="00FB6EE7"/>
    <w:rsid w:val="00FB7017"/>
    <w:rsid w:val="00FB71AF"/>
    <w:rsid w:val="00FB7240"/>
    <w:rsid w:val="00FB74E2"/>
    <w:rsid w:val="00FB7646"/>
    <w:rsid w:val="00FB764E"/>
    <w:rsid w:val="00FB784A"/>
    <w:rsid w:val="00FB788A"/>
    <w:rsid w:val="00FB7B8E"/>
    <w:rsid w:val="00FB7D02"/>
    <w:rsid w:val="00FB7DAD"/>
    <w:rsid w:val="00FB7DF4"/>
    <w:rsid w:val="00FC018E"/>
    <w:rsid w:val="00FC01A5"/>
    <w:rsid w:val="00FC0421"/>
    <w:rsid w:val="00FC04E3"/>
    <w:rsid w:val="00FC0642"/>
    <w:rsid w:val="00FC0C2D"/>
    <w:rsid w:val="00FC14B6"/>
    <w:rsid w:val="00FC1709"/>
    <w:rsid w:val="00FC19EF"/>
    <w:rsid w:val="00FC1A82"/>
    <w:rsid w:val="00FC1BED"/>
    <w:rsid w:val="00FC1C5F"/>
    <w:rsid w:val="00FC1CD8"/>
    <w:rsid w:val="00FC1CED"/>
    <w:rsid w:val="00FC1F02"/>
    <w:rsid w:val="00FC2359"/>
    <w:rsid w:val="00FC242F"/>
    <w:rsid w:val="00FC257E"/>
    <w:rsid w:val="00FC2610"/>
    <w:rsid w:val="00FC2792"/>
    <w:rsid w:val="00FC285E"/>
    <w:rsid w:val="00FC2993"/>
    <w:rsid w:val="00FC2A11"/>
    <w:rsid w:val="00FC2ADD"/>
    <w:rsid w:val="00FC2C9A"/>
    <w:rsid w:val="00FC2F15"/>
    <w:rsid w:val="00FC3164"/>
    <w:rsid w:val="00FC3196"/>
    <w:rsid w:val="00FC3322"/>
    <w:rsid w:val="00FC3596"/>
    <w:rsid w:val="00FC37B1"/>
    <w:rsid w:val="00FC383A"/>
    <w:rsid w:val="00FC38D0"/>
    <w:rsid w:val="00FC3A0A"/>
    <w:rsid w:val="00FC3ACE"/>
    <w:rsid w:val="00FC3C5D"/>
    <w:rsid w:val="00FC3DB9"/>
    <w:rsid w:val="00FC3E00"/>
    <w:rsid w:val="00FC3EFC"/>
    <w:rsid w:val="00FC3F7A"/>
    <w:rsid w:val="00FC4094"/>
    <w:rsid w:val="00FC41AC"/>
    <w:rsid w:val="00FC42C1"/>
    <w:rsid w:val="00FC43F5"/>
    <w:rsid w:val="00FC44FA"/>
    <w:rsid w:val="00FC45ED"/>
    <w:rsid w:val="00FC46F9"/>
    <w:rsid w:val="00FC4769"/>
    <w:rsid w:val="00FC4954"/>
    <w:rsid w:val="00FC4B30"/>
    <w:rsid w:val="00FC4BB0"/>
    <w:rsid w:val="00FC4CF7"/>
    <w:rsid w:val="00FC4D9B"/>
    <w:rsid w:val="00FC5052"/>
    <w:rsid w:val="00FC51C4"/>
    <w:rsid w:val="00FC5257"/>
    <w:rsid w:val="00FC552D"/>
    <w:rsid w:val="00FC5A2B"/>
    <w:rsid w:val="00FC5A38"/>
    <w:rsid w:val="00FC5ABA"/>
    <w:rsid w:val="00FC5B20"/>
    <w:rsid w:val="00FC5C08"/>
    <w:rsid w:val="00FC5D33"/>
    <w:rsid w:val="00FC6121"/>
    <w:rsid w:val="00FC621D"/>
    <w:rsid w:val="00FC6337"/>
    <w:rsid w:val="00FC63AA"/>
    <w:rsid w:val="00FC642D"/>
    <w:rsid w:val="00FC6465"/>
    <w:rsid w:val="00FC64E6"/>
    <w:rsid w:val="00FC6511"/>
    <w:rsid w:val="00FC678F"/>
    <w:rsid w:val="00FC6813"/>
    <w:rsid w:val="00FC686B"/>
    <w:rsid w:val="00FC68F4"/>
    <w:rsid w:val="00FC6A19"/>
    <w:rsid w:val="00FC6A36"/>
    <w:rsid w:val="00FC6A3A"/>
    <w:rsid w:val="00FC6BA7"/>
    <w:rsid w:val="00FC6C6D"/>
    <w:rsid w:val="00FC6C72"/>
    <w:rsid w:val="00FC6E0F"/>
    <w:rsid w:val="00FC6E17"/>
    <w:rsid w:val="00FC6E66"/>
    <w:rsid w:val="00FC7014"/>
    <w:rsid w:val="00FC70CF"/>
    <w:rsid w:val="00FC7136"/>
    <w:rsid w:val="00FC713D"/>
    <w:rsid w:val="00FC72AF"/>
    <w:rsid w:val="00FC72C3"/>
    <w:rsid w:val="00FC72F7"/>
    <w:rsid w:val="00FC7468"/>
    <w:rsid w:val="00FC757D"/>
    <w:rsid w:val="00FC767B"/>
    <w:rsid w:val="00FC783E"/>
    <w:rsid w:val="00FC7997"/>
    <w:rsid w:val="00FC7B78"/>
    <w:rsid w:val="00FC7CAC"/>
    <w:rsid w:val="00FC7D81"/>
    <w:rsid w:val="00FD028B"/>
    <w:rsid w:val="00FD0405"/>
    <w:rsid w:val="00FD0A40"/>
    <w:rsid w:val="00FD0BDB"/>
    <w:rsid w:val="00FD0D2D"/>
    <w:rsid w:val="00FD0D8F"/>
    <w:rsid w:val="00FD0E55"/>
    <w:rsid w:val="00FD0E63"/>
    <w:rsid w:val="00FD0F88"/>
    <w:rsid w:val="00FD1071"/>
    <w:rsid w:val="00FD1102"/>
    <w:rsid w:val="00FD1304"/>
    <w:rsid w:val="00FD136A"/>
    <w:rsid w:val="00FD1451"/>
    <w:rsid w:val="00FD147D"/>
    <w:rsid w:val="00FD1698"/>
    <w:rsid w:val="00FD1798"/>
    <w:rsid w:val="00FD1819"/>
    <w:rsid w:val="00FD1880"/>
    <w:rsid w:val="00FD1A81"/>
    <w:rsid w:val="00FD1C33"/>
    <w:rsid w:val="00FD1C71"/>
    <w:rsid w:val="00FD1DE8"/>
    <w:rsid w:val="00FD1F4F"/>
    <w:rsid w:val="00FD2590"/>
    <w:rsid w:val="00FD2A43"/>
    <w:rsid w:val="00FD2AEA"/>
    <w:rsid w:val="00FD2B74"/>
    <w:rsid w:val="00FD2B8F"/>
    <w:rsid w:val="00FD2C0D"/>
    <w:rsid w:val="00FD2D69"/>
    <w:rsid w:val="00FD2D9A"/>
    <w:rsid w:val="00FD2FAE"/>
    <w:rsid w:val="00FD311C"/>
    <w:rsid w:val="00FD32B7"/>
    <w:rsid w:val="00FD34D8"/>
    <w:rsid w:val="00FD358C"/>
    <w:rsid w:val="00FD3CA1"/>
    <w:rsid w:val="00FD3DE2"/>
    <w:rsid w:val="00FD3DE6"/>
    <w:rsid w:val="00FD3E78"/>
    <w:rsid w:val="00FD3F77"/>
    <w:rsid w:val="00FD4058"/>
    <w:rsid w:val="00FD4167"/>
    <w:rsid w:val="00FD418A"/>
    <w:rsid w:val="00FD4262"/>
    <w:rsid w:val="00FD441E"/>
    <w:rsid w:val="00FD44AC"/>
    <w:rsid w:val="00FD44DD"/>
    <w:rsid w:val="00FD45EC"/>
    <w:rsid w:val="00FD487E"/>
    <w:rsid w:val="00FD4A32"/>
    <w:rsid w:val="00FD4B37"/>
    <w:rsid w:val="00FD4C51"/>
    <w:rsid w:val="00FD4C82"/>
    <w:rsid w:val="00FD4D00"/>
    <w:rsid w:val="00FD4F9B"/>
    <w:rsid w:val="00FD5145"/>
    <w:rsid w:val="00FD5191"/>
    <w:rsid w:val="00FD52AD"/>
    <w:rsid w:val="00FD543F"/>
    <w:rsid w:val="00FD57A5"/>
    <w:rsid w:val="00FD5846"/>
    <w:rsid w:val="00FD590C"/>
    <w:rsid w:val="00FD5919"/>
    <w:rsid w:val="00FD5E09"/>
    <w:rsid w:val="00FD60EE"/>
    <w:rsid w:val="00FD6153"/>
    <w:rsid w:val="00FD6188"/>
    <w:rsid w:val="00FD61DB"/>
    <w:rsid w:val="00FD63ED"/>
    <w:rsid w:val="00FD66B7"/>
    <w:rsid w:val="00FD67C5"/>
    <w:rsid w:val="00FD6801"/>
    <w:rsid w:val="00FD690F"/>
    <w:rsid w:val="00FD69B3"/>
    <w:rsid w:val="00FD6BBE"/>
    <w:rsid w:val="00FD6C8A"/>
    <w:rsid w:val="00FD6F4E"/>
    <w:rsid w:val="00FD7024"/>
    <w:rsid w:val="00FD7043"/>
    <w:rsid w:val="00FD73A0"/>
    <w:rsid w:val="00FD7673"/>
    <w:rsid w:val="00FD76AC"/>
    <w:rsid w:val="00FD7722"/>
    <w:rsid w:val="00FD77F7"/>
    <w:rsid w:val="00FD79B1"/>
    <w:rsid w:val="00FD7ADA"/>
    <w:rsid w:val="00FD7BDE"/>
    <w:rsid w:val="00FD7DAA"/>
    <w:rsid w:val="00FD7FCD"/>
    <w:rsid w:val="00FE00A1"/>
    <w:rsid w:val="00FE0104"/>
    <w:rsid w:val="00FE0281"/>
    <w:rsid w:val="00FE048B"/>
    <w:rsid w:val="00FE080F"/>
    <w:rsid w:val="00FE08B3"/>
    <w:rsid w:val="00FE08E4"/>
    <w:rsid w:val="00FE0993"/>
    <w:rsid w:val="00FE0A98"/>
    <w:rsid w:val="00FE0AFA"/>
    <w:rsid w:val="00FE0C84"/>
    <w:rsid w:val="00FE0DA0"/>
    <w:rsid w:val="00FE0E7A"/>
    <w:rsid w:val="00FE10C5"/>
    <w:rsid w:val="00FE1191"/>
    <w:rsid w:val="00FE1269"/>
    <w:rsid w:val="00FE1345"/>
    <w:rsid w:val="00FE1636"/>
    <w:rsid w:val="00FE178B"/>
    <w:rsid w:val="00FE19AE"/>
    <w:rsid w:val="00FE19B1"/>
    <w:rsid w:val="00FE19B8"/>
    <w:rsid w:val="00FE1B27"/>
    <w:rsid w:val="00FE1D87"/>
    <w:rsid w:val="00FE1F71"/>
    <w:rsid w:val="00FE20AA"/>
    <w:rsid w:val="00FE20B7"/>
    <w:rsid w:val="00FE2392"/>
    <w:rsid w:val="00FE23E3"/>
    <w:rsid w:val="00FE2431"/>
    <w:rsid w:val="00FE2445"/>
    <w:rsid w:val="00FE2504"/>
    <w:rsid w:val="00FE2567"/>
    <w:rsid w:val="00FE27AC"/>
    <w:rsid w:val="00FE2996"/>
    <w:rsid w:val="00FE29B8"/>
    <w:rsid w:val="00FE2A58"/>
    <w:rsid w:val="00FE2B5B"/>
    <w:rsid w:val="00FE2B67"/>
    <w:rsid w:val="00FE2B96"/>
    <w:rsid w:val="00FE2BC2"/>
    <w:rsid w:val="00FE2C34"/>
    <w:rsid w:val="00FE2DC2"/>
    <w:rsid w:val="00FE2F3D"/>
    <w:rsid w:val="00FE33D4"/>
    <w:rsid w:val="00FE352A"/>
    <w:rsid w:val="00FE3631"/>
    <w:rsid w:val="00FE3675"/>
    <w:rsid w:val="00FE3872"/>
    <w:rsid w:val="00FE3A27"/>
    <w:rsid w:val="00FE3D0C"/>
    <w:rsid w:val="00FE4335"/>
    <w:rsid w:val="00FE4396"/>
    <w:rsid w:val="00FE444F"/>
    <w:rsid w:val="00FE4578"/>
    <w:rsid w:val="00FE46E8"/>
    <w:rsid w:val="00FE4786"/>
    <w:rsid w:val="00FE49D4"/>
    <w:rsid w:val="00FE49FE"/>
    <w:rsid w:val="00FE4A87"/>
    <w:rsid w:val="00FE4B09"/>
    <w:rsid w:val="00FE4B1F"/>
    <w:rsid w:val="00FE4B45"/>
    <w:rsid w:val="00FE4E98"/>
    <w:rsid w:val="00FE4F8A"/>
    <w:rsid w:val="00FE5251"/>
    <w:rsid w:val="00FE5258"/>
    <w:rsid w:val="00FE5517"/>
    <w:rsid w:val="00FE5576"/>
    <w:rsid w:val="00FE564C"/>
    <w:rsid w:val="00FE56F0"/>
    <w:rsid w:val="00FE5738"/>
    <w:rsid w:val="00FE5770"/>
    <w:rsid w:val="00FE5788"/>
    <w:rsid w:val="00FE57E1"/>
    <w:rsid w:val="00FE58DE"/>
    <w:rsid w:val="00FE5939"/>
    <w:rsid w:val="00FE5A99"/>
    <w:rsid w:val="00FE5BAD"/>
    <w:rsid w:val="00FE5D35"/>
    <w:rsid w:val="00FE5D92"/>
    <w:rsid w:val="00FE5F52"/>
    <w:rsid w:val="00FE5F79"/>
    <w:rsid w:val="00FE60C7"/>
    <w:rsid w:val="00FE60FB"/>
    <w:rsid w:val="00FE6109"/>
    <w:rsid w:val="00FE613F"/>
    <w:rsid w:val="00FE61BC"/>
    <w:rsid w:val="00FE62FC"/>
    <w:rsid w:val="00FE6698"/>
    <w:rsid w:val="00FE6819"/>
    <w:rsid w:val="00FE6981"/>
    <w:rsid w:val="00FE6A4F"/>
    <w:rsid w:val="00FE6AF2"/>
    <w:rsid w:val="00FE6BF4"/>
    <w:rsid w:val="00FE6C05"/>
    <w:rsid w:val="00FE6CE1"/>
    <w:rsid w:val="00FE6FFA"/>
    <w:rsid w:val="00FE70F0"/>
    <w:rsid w:val="00FE749C"/>
    <w:rsid w:val="00FE74A7"/>
    <w:rsid w:val="00FE74B5"/>
    <w:rsid w:val="00FE74FE"/>
    <w:rsid w:val="00FE75FA"/>
    <w:rsid w:val="00FE7618"/>
    <w:rsid w:val="00FE762E"/>
    <w:rsid w:val="00FE7961"/>
    <w:rsid w:val="00FE7C2F"/>
    <w:rsid w:val="00FE7C8D"/>
    <w:rsid w:val="00FE7D5C"/>
    <w:rsid w:val="00FE7DF1"/>
    <w:rsid w:val="00FF018C"/>
    <w:rsid w:val="00FF01F2"/>
    <w:rsid w:val="00FF03E3"/>
    <w:rsid w:val="00FF0756"/>
    <w:rsid w:val="00FF0812"/>
    <w:rsid w:val="00FF082F"/>
    <w:rsid w:val="00FF0AC3"/>
    <w:rsid w:val="00FF0C25"/>
    <w:rsid w:val="00FF0C7A"/>
    <w:rsid w:val="00FF0C8D"/>
    <w:rsid w:val="00FF0F83"/>
    <w:rsid w:val="00FF0FD5"/>
    <w:rsid w:val="00FF119A"/>
    <w:rsid w:val="00FF12CF"/>
    <w:rsid w:val="00FF1350"/>
    <w:rsid w:val="00FF13FB"/>
    <w:rsid w:val="00FF1478"/>
    <w:rsid w:val="00FF153A"/>
    <w:rsid w:val="00FF159B"/>
    <w:rsid w:val="00FF15F5"/>
    <w:rsid w:val="00FF1776"/>
    <w:rsid w:val="00FF17A4"/>
    <w:rsid w:val="00FF17A7"/>
    <w:rsid w:val="00FF1989"/>
    <w:rsid w:val="00FF1B1B"/>
    <w:rsid w:val="00FF1B86"/>
    <w:rsid w:val="00FF1F1B"/>
    <w:rsid w:val="00FF22D4"/>
    <w:rsid w:val="00FF2334"/>
    <w:rsid w:val="00FF240D"/>
    <w:rsid w:val="00FF2450"/>
    <w:rsid w:val="00FF24FE"/>
    <w:rsid w:val="00FF2588"/>
    <w:rsid w:val="00FF26A3"/>
    <w:rsid w:val="00FF2730"/>
    <w:rsid w:val="00FF28CA"/>
    <w:rsid w:val="00FF291B"/>
    <w:rsid w:val="00FF2AB6"/>
    <w:rsid w:val="00FF2CCB"/>
    <w:rsid w:val="00FF2D60"/>
    <w:rsid w:val="00FF2DAC"/>
    <w:rsid w:val="00FF2E06"/>
    <w:rsid w:val="00FF2E08"/>
    <w:rsid w:val="00FF2E6B"/>
    <w:rsid w:val="00FF2FFE"/>
    <w:rsid w:val="00FF3314"/>
    <w:rsid w:val="00FF376A"/>
    <w:rsid w:val="00FF3895"/>
    <w:rsid w:val="00FF3907"/>
    <w:rsid w:val="00FF39E6"/>
    <w:rsid w:val="00FF3B20"/>
    <w:rsid w:val="00FF3C27"/>
    <w:rsid w:val="00FF3F5E"/>
    <w:rsid w:val="00FF41F2"/>
    <w:rsid w:val="00FF432B"/>
    <w:rsid w:val="00FF4371"/>
    <w:rsid w:val="00FF4374"/>
    <w:rsid w:val="00FF43AF"/>
    <w:rsid w:val="00FF4494"/>
    <w:rsid w:val="00FF4615"/>
    <w:rsid w:val="00FF467C"/>
    <w:rsid w:val="00FF4759"/>
    <w:rsid w:val="00FF4809"/>
    <w:rsid w:val="00FF4850"/>
    <w:rsid w:val="00FF4928"/>
    <w:rsid w:val="00FF4AB6"/>
    <w:rsid w:val="00FF4B52"/>
    <w:rsid w:val="00FF4B84"/>
    <w:rsid w:val="00FF4D81"/>
    <w:rsid w:val="00FF4E1E"/>
    <w:rsid w:val="00FF4F4E"/>
    <w:rsid w:val="00FF54D5"/>
    <w:rsid w:val="00FF577B"/>
    <w:rsid w:val="00FF5953"/>
    <w:rsid w:val="00FF5A37"/>
    <w:rsid w:val="00FF5C13"/>
    <w:rsid w:val="00FF5CBA"/>
    <w:rsid w:val="00FF5DD4"/>
    <w:rsid w:val="00FF5E1C"/>
    <w:rsid w:val="00FF60D3"/>
    <w:rsid w:val="00FF6187"/>
    <w:rsid w:val="00FF63A2"/>
    <w:rsid w:val="00FF6468"/>
    <w:rsid w:val="00FF64D8"/>
    <w:rsid w:val="00FF6608"/>
    <w:rsid w:val="00FF67EF"/>
    <w:rsid w:val="00FF6918"/>
    <w:rsid w:val="00FF6A2F"/>
    <w:rsid w:val="00FF6BE9"/>
    <w:rsid w:val="00FF6DB7"/>
    <w:rsid w:val="00FF6E53"/>
    <w:rsid w:val="00FF6EA3"/>
    <w:rsid w:val="00FF6F52"/>
    <w:rsid w:val="00FF70A4"/>
    <w:rsid w:val="00FF7156"/>
    <w:rsid w:val="00FF718B"/>
    <w:rsid w:val="00FF7204"/>
    <w:rsid w:val="00FF7209"/>
    <w:rsid w:val="00FF7273"/>
    <w:rsid w:val="00FF72D4"/>
    <w:rsid w:val="00FF72DE"/>
    <w:rsid w:val="00FF739A"/>
    <w:rsid w:val="00FF77F3"/>
    <w:rsid w:val="00FF7996"/>
    <w:rsid w:val="00FF7A46"/>
    <w:rsid w:val="00FF7B6A"/>
    <w:rsid w:val="00FF7BCE"/>
    <w:rsid w:val="00FF7C9A"/>
    <w:rsid w:val="00FF7DA2"/>
    <w:rsid w:val="00FF7DD6"/>
    <w:rsid w:val="00FF7DDF"/>
    <w:rsid w:val="00FF7EBD"/>
    <w:rsid w:val="016E9CB5"/>
    <w:rsid w:val="01714285"/>
    <w:rsid w:val="0173C98A"/>
    <w:rsid w:val="017F7E56"/>
    <w:rsid w:val="01BF3968"/>
    <w:rsid w:val="01D65FFA"/>
    <w:rsid w:val="022916BB"/>
    <w:rsid w:val="02961AC5"/>
    <w:rsid w:val="029DA113"/>
    <w:rsid w:val="02A6B0D6"/>
    <w:rsid w:val="03AF1B36"/>
    <w:rsid w:val="0485F1DD"/>
    <w:rsid w:val="04953476"/>
    <w:rsid w:val="0675BD25"/>
    <w:rsid w:val="06877DAC"/>
    <w:rsid w:val="06A9D11D"/>
    <w:rsid w:val="06B40249"/>
    <w:rsid w:val="06D94516"/>
    <w:rsid w:val="080436C8"/>
    <w:rsid w:val="08562B9E"/>
    <w:rsid w:val="093176EB"/>
    <w:rsid w:val="09E171DF"/>
    <w:rsid w:val="0AA4D69B"/>
    <w:rsid w:val="0AD18887"/>
    <w:rsid w:val="0CF8D8D2"/>
    <w:rsid w:val="0D11A354"/>
    <w:rsid w:val="0D48BC3C"/>
    <w:rsid w:val="0DD01698"/>
    <w:rsid w:val="0F55B3F4"/>
    <w:rsid w:val="0F80B171"/>
    <w:rsid w:val="0F8E3605"/>
    <w:rsid w:val="0FE79339"/>
    <w:rsid w:val="101F7093"/>
    <w:rsid w:val="10378B06"/>
    <w:rsid w:val="10CEA13E"/>
    <w:rsid w:val="118A81FB"/>
    <w:rsid w:val="11C62A0F"/>
    <w:rsid w:val="11DEBB83"/>
    <w:rsid w:val="12A45737"/>
    <w:rsid w:val="12E0F6C6"/>
    <w:rsid w:val="12E1D198"/>
    <w:rsid w:val="143AC3B8"/>
    <w:rsid w:val="149B1988"/>
    <w:rsid w:val="14E01077"/>
    <w:rsid w:val="151495DD"/>
    <w:rsid w:val="158E1232"/>
    <w:rsid w:val="15BCB552"/>
    <w:rsid w:val="15FE6250"/>
    <w:rsid w:val="16077388"/>
    <w:rsid w:val="16A123A5"/>
    <w:rsid w:val="16EF9BB1"/>
    <w:rsid w:val="17ACE005"/>
    <w:rsid w:val="17F95B3C"/>
    <w:rsid w:val="191F3D53"/>
    <w:rsid w:val="1B4D5953"/>
    <w:rsid w:val="1B596C66"/>
    <w:rsid w:val="1BA70726"/>
    <w:rsid w:val="1BB4B634"/>
    <w:rsid w:val="1BB517C7"/>
    <w:rsid w:val="1C8FF868"/>
    <w:rsid w:val="1CAE7D9A"/>
    <w:rsid w:val="1D1DFB94"/>
    <w:rsid w:val="1D2B7136"/>
    <w:rsid w:val="1D2C9264"/>
    <w:rsid w:val="1E288809"/>
    <w:rsid w:val="1E48975D"/>
    <w:rsid w:val="1E4F77FF"/>
    <w:rsid w:val="1E52A2F9"/>
    <w:rsid w:val="1EAC3774"/>
    <w:rsid w:val="1EBF5FF1"/>
    <w:rsid w:val="1F01D0D3"/>
    <w:rsid w:val="1F365639"/>
    <w:rsid w:val="1F4DC581"/>
    <w:rsid w:val="1FEDF4F2"/>
    <w:rsid w:val="2050A119"/>
    <w:rsid w:val="2083610A"/>
    <w:rsid w:val="210C7921"/>
    <w:rsid w:val="21D29E46"/>
    <w:rsid w:val="21F3E32E"/>
    <w:rsid w:val="21FC6A51"/>
    <w:rsid w:val="2209E362"/>
    <w:rsid w:val="220F9E12"/>
    <w:rsid w:val="23373060"/>
    <w:rsid w:val="239339E0"/>
    <w:rsid w:val="23956C43"/>
    <w:rsid w:val="23A155DE"/>
    <w:rsid w:val="2428B135"/>
    <w:rsid w:val="2437F3CE"/>
    <w:rsid w:val="253A2F11"/>
    <w:rsid w:val="2545786C"/>
    <w:rsid w:val="267DD35E"/>
    <w:rsid w:val="2704C35C"/>
    <w:rsid w:val="272A0629"/>
    <w:rsid w:val="277E3FB1"/>
    <w:rsid w:val="27C8C54B"/>
    <w:rsid w:val="2838B9B7"/>
    <w:rsid w:val="284BE77E"/>
    <w:rsid w:val="28B1C42F"/>
    <w:rsid w:val="29A90A82"/>
    <w:rsid w:val="29AF51E3"/>
    <w:rsid w:val="2A33CE51"/>
    <w:rsid w:val="2A4668A5"/>
    <w:rsid w:val="2A9594D9"/>
    <w:rsid w:val="2AA57A35"/>
    <w:rsid w:val="2B131577"/>
    <w:rsid w:val="2B1E53C7"/>
    <w:rsid w:val="2B3A0EAB"/>
    <w:rsid w:val="2B670E7A"/>
    <w:rsid w:val="2B78AAE6"/>
    <w:rsid w:val="2B91FCFB"/>
    <w:rsid w:val="2C8BAE2A"/>
    <w:rsid w:val="2CC3A545"/>
    <w:rsid w:val="2CD9A579"/>
    <w:rsid w:val="2CE8E812"/>
    <w:rsid w:val="2D71A700"/>
    <w:rsid w:val="2DFB94DE"/>
    <w:rsid w:val="2E77A3B6"/>
    <w:rsid w:val="2F81323A"/>
    <w:rsid w:val="2F8A5938"/>
    <w:rsid w:val="2FC5CA64"/>
    <w:rsid w:val="2FCBB7D4"/>
    <w:rsid w:val="3049FC86"/>
    <w:rsid w:val="305476C2"/>
    <w:rsid w:val="3143149D"/>
    <w:rsid w:val="31632A50"/>
    <w:rsid w:val="317CD4A9"/>
    <w:rsid w:val="31C542DA"/>
    <w:rsid w:val="329E4212"/>
    <w:rsid w:val="33214650"/>
    <w:rsid w:val="33494855"/>
    <w:rsid w:val="33FA668E"/>
    <w:rsid w:val="34507E0D"/>
    <w:rsid w:val="34B75535"/>
    <w:rsid w:val="3516CD64"/>
    <w:rsid w:val="355BCF07"/>
    <w:rsid w:val="35749989"/>
    <w:rsid w:val="3599DC56"/>
    <w:rsid w:val="3627D9B3"/>
    <w:rsid w:val="36B294DB"/>
    <w:rsid w:val="3714B71D"/>
    <w:rsid w:val="378424C3"/>
    <w:rsid w:val="37A3455A"/>
    <w:rsid w:val="37DD0A16"/>
    <w:rsid w:val="37E63849"/>
    <w:rsid w:val="3800C7D7"/>
    <w:rsid w:val="380CE3B1"/>
    <w:rsid w:val="38451E58"/>
    <w:rsid w:val="384DE162"/>
    <w:rsid w:val="3853B9B5"/>
    <w:rsid w:val="385FF11A"/>
    <w:rsid w:val="38711A48"/>
    <w:rsid w:val="39516C9B"/>
    <w:rsid w:val="397958B0"/>
    <w:rsid w:val="3A3D4208"/>
    <w:rsid w:val="3A57E188"/>
    <w:rsid w:val="3A66F485"/>
    <w:rsid w:val="3AE3B259"/>
    <w:rsid w:val="3C134FEE"/>
    <w:rsid w:val="3D5906E0"/>
    <w:rsid w:val="3D74E2CA"/>
    <w:rsid w:val="3E36396D"/>
    <w:rsid w:val="3E90D090"/>
    <w:rsid w:val="3F9659E5"/>
    <w:rsid w:val="3FF15108"/>
    <w:rsid w:val="40351907"/>
    <w:rsid w:val="40885941"/>
    <w:rsid w:val="40C4C861"/>
    <w:rsid w:val="41A18E06"/>
    <w:rsid w:val="42755B6E"/>
    <w:rsid w:val="427EEB23"/>
    <w:rsid w:val="42DF2684"/>
    <w:rsid w:val="42DFA78E"/>
    <w:rsid w:val="430E60E0"/>
    <w:rsid w:val="43971FCE"/>
    <w:rsid w:val="45A18A13"/>
    <w:rsid w:val="45F3FAF0"/>
    <w:rsid w:val="47278B3B"/>
    <w:rsid w:val="47FB699F"/>
    <w:rsid w:val="48380B90"/>
    <w:rsid w:val="4887034A"/>
    <w:rsid w:val="48E60D4B"/>
    <w:rsid w:val="497B4484"/>
    <w:rsid w:val="4A7A26C3"/>
    <w:rsid w:val="4AEFA0F2"/>
    <w:rsid w:val="4B48A873"/>
    <w:rsid w:val="4B6C6405"/>
    <w:rsid w:val="4BC89B67"/>
    <w:rsid w:val="4BCE97BD"/>
    <w:rsid w:val="4C0F3DA5"/>
    <w:rsid w:val="4D39A925"/>
    <w:rsid w:val="4E8C24B2"/>
    <w:rsid w:val="4F161290"/>
    <w:rsid w:val="4F573223"/>
    <w:rsid w:val="4FB4D1B2"/>
    <w:rsid w:val="503C2D09"/>
    <w:rsid w:val="5095F53C"/>
    <w:rsid w:val="50AAF285"/>
    <w:rsid w:val="50B47A6E"/>
    <w:rsid w:val="50D03552"/>
    <w:rsid w:val="51E33480"/>
    <w:rsid w:val="51F7B362"/>
    <w:rsid w:val="51FBACA0"/>
    <w:rsid w:val="52E28ADA"/>
    <w:rsid w:val="531A42E3"/>
    <w:rsid w:val="53A0FE1E"/>
    <w:rsid w:val="559E05FF"/>
    <w:rsid w:val="55A394AA"/>
    <w:rsid w:val="55D49D35"/>
    <w:rsid w:val="56735C57"/>
    <w:rsid w:val="5759097D"/>
    <w:rsid w:val="580C8370"/>
    <w:rsid w:val="597782BD"/>
    <w:rsid w:val="59EB0E26"/>
    <w:rsid w:val="5B4FB71F"/>
    <w:rsid w:val="5B9D29BC"/>
    <w:rsid w:val="5B9FF769"/>
    <w:rsid w:val="5BB8C1EB"/>
    <w:rsid w:val="5BEE7641"/>
    <w:rsid w:val="5C569B64"/>
    <w:rsid w:val="5CA3AD4E"/>
    <w:rsid w:val="5D66B732"/>
    <w:rsid w:val="5DA9C1B0"/>
    <w:rsid w:val="5E670C47"/>
    <w:rsid w:val="5F85026E"/>
    <w:rsid w:val="5FCC0CE4"/>
    <w:rsid w:val="5FD337BF"/>
    <w:rsid w:val="60AB1CE7"/>
    <w:rsid w:val="60DA13A2"/>
    <w:rsid w:val="61A3D041"/>
    <w:rsid w:val="61BC96EE"/>
    <w:rsid w:val="61DA0A44"/>
    <w:rsid w:val="624688A1"/>
    <w:rsid w:val="650E3001"/>
    <w:rsid w:val="65405882"/>
    <w:rsid w:val="6544FCFF"/>
    <w:rsid w:val="6610369D"/>
    <w:rsid w:val="6644BC03"/>
    <w:rsid w:val="667430E4"/>
    <w:rsid w:val="66DC28E3"/>
    <w:rsid w:val="670E78A2"/>
    <w:rsid w:val="672EC63A"/>
    <w:rsid w:val="67662D2F"/>
    <w:rsid w:val="678BEE35"/>
    <w:rsid w:val="694610F7"/>
    <w:rsid w:val="69C77DA3"/>
    <w:rsid w:val="6A448F4A"/>
    <w:rsid w:val="6ABEFE41"/>
    <w:rsid w:val="6B38318A"/>
    <w:rsid w:val="6B3E80F0"/>
    <w:rsid w:val="6B559C31"/>
    <w:rsid w:val="6BE94826"/>
    <w:rsid w:val="6C3DDE02"/>
    <w:rsid w:val="6C4DE4DA"/>
    <w:rsid w:val="6DD120A9"/>
    <w:rsid w:val="6E80ADE7"/>
    <w:rsid w:val="6EEC285E"/>
    <w:rsid w:val="6EF5B047"/>
    <w:rsid w:val="6F2CC3A8"/>
    <w:rsid w:val="6FDA1873"/>
    <w:rsid w:val="6FF13D86"/>
    <w:rsid w:val="7060295E"/>
    <w:rsid w:val="71877080"/>
    <w:rsid w:val="723CCA50"/>
    <w:rsid w:val="72A0EAEA"/>
    <w:rsid w:val="739FA406"/>
    <w:rsid w:val="73D74030"/>
    <w:rsid w:val="7470CA31"/>
    <w:rsid w:val="75154403"/>
    <w:rsid w:val="7634A0E1"/>
    <w:rsid w:val="76913103"/>
    <w:rsid w:val="76CD0B44"/>
    <w:rsid w:val="76F8A2D0"/>
    <w:rsid w:val="772E5726"/>
    <w:rsid w:val="77F2851A"/>
    <w:rsid w:val="78E95076"/>
    <w:rsid w:val="78FDD626"/>
    <w:rsid w:val="7943F6E1"/>
    <w:rsid w:val="796B4855"/>
    <w:rsid w:val="79AB2A3B"/>
    <w:rsid w:val="7BFA4065"/>
    <w:rsid w:val="7C69D721"/>
    <w:rsid w:val="7C9457A2"/>
    <w:rsid w:val="7D592EF1"/>
    <w:rsid w:val="7E190E38"/>
    <w:rsid w:val="7E5E0527"/>
    <w:rsid w:val="7EC70FF3"/>
    <w:rsid w:val="7EDC2917"/>
    <w:rsid w:val="7F2F7829"/>
    <w:rsid w:val="7F46D511"/>
    <w:rsid w:val="7F4FC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891AD"/>
  <w15:chartTrackingRefBased/>
  <w15:docId w15:val="{E5A9F92E-5FA4-4DDD-8F23-74BEC7584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
    <w:lsdException w:name="header" w:uiPriority="99"/>
    <w:lsdException w:name="caption" w:semiHidden="1" w:unhideWhenUsed="1" w:qFormat="1"/>
    <w:lsdException w:name="footnote reference" w:qFormat="1"/>
    <w:lsdException w:name="Title" w:qFormat="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437E"/>
  </w:style>
  <w:style w:type="paragraph" w:styleId="Heading1">
    <w:name w:val="heading 1"/>
    <w:basedOn w:val="Normal"/>
    <w:next w:val="Normal"/>
    <w:link w:val="Heading1Char"/>
    <w:uiPriority w:val="1"/>
    <w:qFormat/>
    <w:pPr>
      <w:keepNext/>
      <w:jc w:val="center"/>
      <w:outlineLvl w:val="0"/>
    </w:pPr>
    <w:rPr>
      <w:sz w:val="24"/>
    </w:rPr>
  </w:style>
  <w:style w:type="paragraph" w:styleId="Heading2">
    <w:name w:val="heading 2"/>
    <w:basedOn w:val="Normal"/>
    <w:next w:val="Normal"/>
    <w:link w:val="Heading2Char"/>
    <w:qFormat/>
    <w:pPr>
      <w:keepNext/>
      <w:jc w:val="center"/>
      <w:outlineLvl w:val="1"/>
    </w:pPr>
    <w:rPr>
      <w:b/>
      <w:sz w:val="24"/>
    </w:rPr>
  </w:style>
  <w:style w:type="paragraph" w:styleId="Heading3">
    <w:name w:val="heading 3"/>
    <w:basedOn w:val="Normal"/>
    <w:next w:val="Normal"/>
    <w:link w:val="Heading3Char"/>
    <w:uiPriority w:val="9"/>
    <w:qFormat/>
    <w:pPr>
      <w:keepNext/>
      <w:ind w:firstLine="720"/>
      <w:jc w:val="both"/>
      <w:outlineLvl w:val="2"/>
    </w:pPr>
    <w:rPr>
      <w:sz w:val="24"/>
      <w:u w:val="single"/>
    </w:rPr>
  </w:style>
  <w:style w:type="paragraph" w:styleId="Heading4">
    <w:name w:val="heading 4"/>
    <w:basedOn w:val="Normal"/>
    <w:next w:val="Normal"/>
    <w:link w:val="Heading4Char"/>
    <w:qFormat/>
    <w:pPr>
      <w:keepNext/>
      <w:jc w:val="both"/>
      <w:outlineLvl w:val="3"/>
    </w:pPr>
    <w:rPr>
      <w:sz w:val="24"/>
    </w:rPr>
  </w:style>
  <w:style w:type="paragraph" w:styleId="Heading5">
    <w:name w:val="heading 5"/>
    <w:basedOn w:val="Normal"/>
    <w:next w:val="Normal"/>
    <w:link w:val="Heading5Char"/>
    <w:qFormat/>
    <w:pPr>
      <w:keepNext/>
      <w:tabs>
        <w:tab w:val="num" w:pos="720"/>
      </w:tabs>
      <w:jc w:val="both"/>
      <w:outlineLvl w:val="4"/>
    </w:pPr>
    <w:rPr>
      <w:b/>
    </w:rPr>
  </w:style>
  <w:style w:type="paragraph" w:styleId="Heading6">
    <w:name w:val="heading 6"/>
    <w:basedOn w:val="Normal"/>
    <w:next w:val="Normal"/>
    <w:link w:val="Heading6Char"/>
    <w:qFormat/>
    <w:pPr>
      <w:keepNext/>
      <w:jc w:val="center"/>
      <w:outlineLvl w:val="5"/>
    </w:pPr>
    <w:rPr>
      <w:b/>
      <w:bCs/>
    </w:rPr>
  </w:style>
  <w:style w:type="paragraph" w:styleId="Heading7">
    <w:name w:val="heading 7"/>
    <w:basedOn w:val="Normal"/>
    <w:next w:val="Normal"/>
    <w:link w:val="Heading7Char"/>
    <w:qFormat/>
    <w:pPr>
      <w:keepNext/>
      <w:ind w:firstLine="720"/>
      <w:jc w:val="both"/>
      <w:outlineLvl w:val="6"/>
    </w:pPr>
    <w:rPr>
      <w:sz w:val="24"/>
    </w:rPr>
  </w:style>
  <w:style w:type="paragraph" w:styleId="Heading8">
    <w:name w:val="heading 8"/>
    <w:basedOn w:val="Normal"/>
    <w:next w:val="Normal"/>
    <w:link w:val="Heading8Char"/>
    <w:qFormat/>
    <w:pPr>
      <w:keepNext/>
      <w:outlineLvl w:val="7"/>
    </w:pPr>
    <w:rPr>
      <w:sz w:val="24"/>
    </w:rPr>
  </w:style>
  <w:style w:type="paragraph" w:styleId="Heading9">
    <w:name w:val="heading 9"/>
    <w:basedOn w:val="Normal"/>
    <w:next w:val="Normal"/>
    <w:link w:val="Heading9Char"/>
    <w:qFormat/>
    <w:pPr>
      <w:keepNext/>
      <w:jc w:val="center"/>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sz w:val="24"/>
    </w:rPr>
  </w:style>
  <w:style w:type="paragraph" w:styleId="Subtitle">
    <w:name w:val="Subtitle"/>
    <w:basedOn w:val="Heading2"/>
    <w:next w:val="Normal"/>
    <w:link w:val="SubtitleChar"/>
    <w:qFormat/>
    <w:pPr>
      <w:keepNext w:val="0"/>
      <w:outlineLvl w:val="9"/>
    </w:pPr>
  </w:style>
  <w:style w:type="character" w:styleId="Hyperlink">
    <w:name w:val="Hyperlink"/>
    <w:uiPriority w:val="99"/>
    <w:rPr>
      <w:color w:val="0000FF"/>
      <w:u w:val="single"/>
    </w:rPr>
  </w:style>
  <w:style w:type="paragraph" w:styleId="BodyTextIndent">
    <w:name w:val="Body Text Indent"/>
    <w:basedOn w:val="Normal"/>
    <w:link w:val="BodyTextIndentChar"/>
    <w:pPr>
      <w:ind w:left="197" w:hanging="197"/>
    </w:pPr>
  </w:style>
  <w:style w:type="paragraph" w:styleId="NormalWeb">
    <w:name w:val="Normal (Web)"/>
    <w:basedOn w:val="Normal"/>
    <w:pP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FollowedHyperlink">
    <w:name w:val="FollowedHyperlink"/>
    <w:uiPriority w:val="99"/>
    <w:rPr>
      <w:color w:val="800080"/>
      <w:u w:val="single"/>
    </w:rPr>
  </w:style>
  <w:style w:type="paragraph" w:styleId="BodyText">
    <w:name w:val="Body Text"/>
    <w:basedOn w:val="Normal"/>
    <w:link w:val="BodyTextChar"/>
    <w:qFormat/>
    <w:pPr>
      <w:jc w:val="both"/>
    </w:pPr>
    <w:rPr>
      <w:sz w:val="24"/>
    </w:rPr>
  </w:style>
  <w:style w:type="paragraph" w:styleId="BodyText2">
    <w:name w:val="Body Text 2"/>
    <w:basedOn w:val="Normal"/>
    <w:link w:val="BodyText2Char"/>
    <w:rPr>
      <w:sz w:val="24"/>
    </w:rPr>
  </w:style>
  <w:style w:type="character" w:styleId="PageNumber">
    <w:name w:val="page number"/>
    <w:basedOn w:val="DefaultParagraphFont"/>
  </w:style>
  <w:style w:type="paragraph" w:styleId="ListNumber2">
    <w:name w:val="List Number 2"/>
    <w:basedOn w:val="Normal"/>
    <w:pPr>
      <w:numPr>
        <w:numId w:val="3"/>
      </w:numPr>
      <w:spacing w:after="220"/>
      <w:jc w:val="both"/>
    </w:pPr>
    <w:rPr>
      <w:sz w:val="22"/>
    </w:rPr>
  </w:style>
  <w:style w:type="paragraph" w:styleId="ListNumber3">
    <w:name w:val="List Number 3"/>
    <w:basedOn w:val="Normal"/>
    <w:pPr>
      <w:numPr>
        <w:ilvl w:val="1"/>
        <w:numId w:val="2"/>
      </w:numPr>
      <w:spacing w:after="220"/>
      <w:jc w:val="both"/>
    </w:pPr>
    <w:rPr>
      <w:sz w:val="22"/>
    </w:rPr>
  </w:style>
  <w:style w:type="paragraph" w:styleId="BodyTextIndent2">
    <w:name w:val="Body Text Indent 2"/>
    <w:basedOn w:val="Normal"/>
    <w:link w:val="BodyTextIndent2Char"/>
    <w:pPr>
      <w:ind w:left="720"/>
    </w:pPr>
    <w:rPr>
      <w:iCs/>
      <w:sz w:val="24"/>
    </w:rPr>
  </w:style>
  <w:style w:type="paragraph" w:styleId="BodyText3">
    <w:name w:val="Body Text 3"/>
    <w:basedOn w:val="Normal"/>
    <w:link w:val="BodyText3Char"/>
    <w:rPr>
      <w:i/>
      <w:sz w:val="24"/>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customStyle="1" w:styleId="Timesnewroman">
    <w:name w:val="Times new roman"/>
    <w:basedOn w:val="Normal"/>
    <w:pPr>
      <w:autoSpaceDE w:val="0"/>
      <w:autoSpaceDN w:val="0"/>
      <w:adjustRightInd w:val="0"/>
    </w:pPr>
    <w:rPr>
      <w:rFonts w:ascii="Courier New" w:hAnsi="Courier New" w:cs="Courier New"/>
    </w:rPr>
  </w:style>
  <w:style w:type="paragraph" w:styleId="TOC2">
    <w:name w:val="toc 2"/>
    <w:basedOn w:val="Normal"/>
    <w:next w:val="Normal"/>
    <w:semiHidden/>
    <w:pPr>
      <w:tabs>
        <w:tab w:val="right" w:leader="dot" w:pos="9360"/>
      </w:tabs>
    </w:pPr>
  </w:style>
  <w:style w:type="paragraph" w:styleId="BodyTextIndent3">
    <w:name w:val="Body Text Indent 3"/>
    <w:basedOn w:val="Normal"/>
    <w:link w:val="BodyTextIndent3Char"/>
    <w:pPr>
      <w:autoSpaceDE w:val="0"/>
      <w:autoSpaceDN w:val="0"/>
      <w:adjustRightInd w:val="0"/>
      <w:spacing w:line="240" w:lineRule="atLeast"/>
      <w:ind w:left="720"/>
    </w:pPr>
    <w:rPr>
      <w:color w:val="000000"/>
      <w:sz w:val="24"/>
    </w:rPr>
  </w:style>
  <w:style w:type="paragraph" w:styleId="DocumentMap">
    <w:name w:val="Document Map"/>
    <w:basedOn w:val="Normal"/>
    <w:link w:val="DocumentMapChar"/>
    <w:semiHidden/>
    <w:pPr>
      <w:shd w:val="clear" w:color="auto" w:fill="000080"/>
    </w:pPr>
    <w:rPr>
      <w:rFonts w:ascii="Tahoma" w:hAnsi="Tahoma" w:cs="Tahoma"/>
    </w:rPr>
  </w:style>
  <w:style w:type="paragraph" w:customStyle="1" w:styleId="FooterOdd">
    <w:name w:val="Footer Odd"/>
    <w:basedOn w:val="Normal"/>
    <w:pPr>
      <w:tabs>
        <w:tab w:val="center" w:pos="5040"/>
        <w:tab w:val="right" w:pos="9360"/>
      </w:tabs>
      <w:spacing w:before="220"/>
      <w:jc w:val="both"/>
    </w:pPr>
    <w:rPr>
      <w:b/>
      <w:sz w:val="18"/>
    </w:rPr>
  </w:style>
  <w:style w:type="paragraph" w:styleId="ListBullet2">
    <w:name w:val="List Bullet 2"/>
    <w:basedOn w:val="Normal"/>
    <w:autoRedefine/>
  </w:style>
  <w:style w:type="paragraph" w:styleId="BalloonText">
    <w:name w:val="Balloon Text"/>
    <w:basedOn w:val="Normal"/>
    <w:link w:val="BalloonTextChar"/>
    <w:rPr>
      <w:rFonts w:ascii="Tahoma" w:hAnsi="Tahoma" w:cs="Tahoma"/>
      <w:sz w:val="16"/>
      <w:szCs w:val="16"/>
    </w:rPr>
  </w:style>
  <w:style w:type="paragraph" w:styleId="ListContinue">
    <w:name w:val="List Continue"/>
    <w:basedOn w:val="Normal"/>
    <w:pPr>
      <w:numPr>
        <w:ilvl w:val="1"/>
        <w:numId w:val="4"/>
      </w:numPr>
      <w:spacing w:after="120"/>
    </w:pPr>
  </w:style>
  <w:style w:type="paragraph" w:styleId="ListBullet5">
    <w:name w:val="List Bullet 5"/>
    <w:basedOn w:val="Normal"/>
    <w:autoRedefine/>
    <w:rPr>
      <w:sz w:val="22"/>
    </w:rPr>
  </w:style>
  <w:style w:type="paragraph" w:customStyle="1" w:styleId="Indent5">
    <w:name w:val="Indent .5&quot;"/>
    <w:basedOn w:val="Normal"/>
    <w:pPr>
      <w:keepNext/>
      <w:spacing w:after="220"/>
      <w:ind w:left="720"/>
      <w:jc w:val="both"/>
      <w:outlineLvl w:val="0"/>
    </w:pPr>
    <w:rPr>
      <w:sz w:val="22"/>
    </w:rPr>
  </w:style>
  <w:style w:type="paragraph" w:customStyle="1" w:styleId="Status-Affects2">
    <w:name w:val="Status - Affects 2"/>
    <w:pPr>
      <w:widowControl w:val="0"/>
      <w:tabs>
        <w:tab w:val="left" w:pos="1620"/>
      </w:tabs>
      <w:autoSpaceDE w:val="0"/>
      <w:autoSpaceDN w:val="0"/>
      <w:adjustRightInd w:val="0"/>
      <w:ind w:left="1080" w:hanging="180"/>
    </w:pPr>
    <w:rPr>
      <w:sz w:val="24"/>
      <w:szCs w:val="24"/>
    </w:rPr>
  </w:style>
  <w:style w:type="paragraph" w:customStyle="1" w:styleId="no1">
    <w:name w:val="no. 1"/>
    <w:basedOn w:val="Normal"/>
    <w:pPr>
      <w:numPr>
        <w:numId w:val="18"/>
      </w:numPr>
      <w:spacing w:after="220"/>
      <w:jc w:val="both"/>
    </w:pPr>
    <w:rPr>
      <w:sz w:val="22"/>
    </w:rPr>
  </w:style>
  <w:style w:type="character" w:customStyle="1" w:styleId="DBELL3">
    <w:name w:val="DBELL3"/>
    <w:semiHidden/>
    <w:rsid w:val="00110B6E"/>
    <w:rPr>
      <w:rFonts w:ascii="Arial" w:hAnsi="Arial" w:cs="Arial"/>
      <w:color w:val="000080"/>
      <w:sz w:val="20"/>
      <w:szCs w:val="20"/>
    </w:rPr>
  </w:style>
  <w:style w:type="paragraph" w:styleId="ListNumber">
    <w:name w:val="List Number"/>
    <w:basedOn w:val="Normal"/>
    <w:rsid w:val="006030AA"/>
    <w:pPr>
      <w:numPr>
        <w:numId w:val="5"/>
      </w:numPr>
    </w:pPr>
  </w:style>
  <w:style w:type="paragraph" w:customStyle="1" w:styleId="ParagraphPara">
    <w:name w:val="Paragraph:Para"/>
    <w:rsid w:val="00BC2D7D"/>
    <w:pPr>
      <w:widowControl w:val="0"/>
      <w:tabs>
        <w:tab w:val="left" w:pos="648"/>
      </w:tabs>
      <w:autoSpaceDE w:val="0"/>
      <w:autoSpaceDN w:val="0"/>
      <w:adjustRightInd w:val="0"/>
      <w:jc w:val="both"/>
    </w:pPr>
    <w:rPr>
      <w:sz w:val="24"/>
      <w:szCs w:val="24"/>
    </w:rPr>
  </w:style>
  <w:style w:type="paragraph" w:customStyle="1" w:styleId="BulletDS">
    <w:name w:val="Bullet DS"/>
    <w:basedOn w:val="Normal"/>
    <w:rsid w:val="00CA1FA1"/>
    <w:pPr>
      <w:numPr>
        <w:numId w:val="6"/>
      </w:numPr>
      <w:tabs>
        <w:tab w:val="left" w:pos="216"/>
        <w:tab w:val="left" w:pos="533"/>
        <w:tab w:val="left" w:pos="734"/>
      </w:tabs>
      <w:spacing w:after="260" w:line="260" w:lineRule="atLeast"/>
    </w:pPr>
    <w:rPr>
      <w:rFonts w:ascii="Arial" w:hAnsi="Arial" w:cs="Arial"/>
    </w:rPr>
  </w:style>
  <w:style w:type="paragraph" w:customStyle="1" w:styleId="EmDashDS">
    <w:name w:val="EmDash DS"/>
    <w:basedOn w:val="Normal"/>
    <w:rsid w:val="00CA1FA1"/>
    <w:pPr>
      <w:numPr>
        <w:ilvl w:val="1"/>
        <w:numId w:val="6"/>
      </w:numPr>
      <w:tabs>
        <w:tab w:val="left" w:pos="533"/>
        <w:tab w:val="left" w:pos="734"/>
      </w:tabs>
      <w:spacing w:after="260" w:line="260" w:lineRule="atLeast"/>
    </w:pPr>
    <w:rPr>
      <w:rFonts w:ascii="Arial" w:hAnsi="Arial" w:cs="Arial"/>
    </w:rPr>
  </w:style>
  <w:style w:type="paragraph" w:customStyle="1" w:styleId="EnDashDS">
    <w:name w:val="EnDash DS"/>
    <w:basedOn w:val="Normal"/>
    <w:rsid w:val="00CA1FA1"/>
    <w:pPr>
      <w:numPr>
        <w:ilvl w:val="2"/>
        <w:numId w:val="6"/>
      </w:numPr>
      <w:tabs>
        <w:tab w:val="left" w:pos="734"/>
      </w:tabs>
      <w:spacing w:after="260" w:line="260" w:lineRule="atLeast"/>
    </w:pPr>
    <w:rPr>
      <w:rFonts w:ascii="Arial" w:hAnsi="Arial" w:cs="Arial"/>
    </w:rPr>
  </w:style>
  <w:style w:type="paragraph" w:styleId="FootnoteText">
    <w:name w:val="footnote text"/>
    <w:aliases w:val="Car,ALTS FOOTNOTE,fn,Footnote Text 2,Footnote text,FOOTNOTE,ALTS FOOTNOTE Char,fn Char,Footnote Text Char1 Char,Footnote Text Char Char Char,ALTS FOOTNOTE Char Char Char,fn Char Char Char,Footnote Text Char2 Char Char Char,C"/>
    <w:basedOn w:val="Normal"/>
    <w:link w:val="FootnoteTextChar"/>
    <w:uiPriority w:val="9"/>
    <w:rsid w:val="00370958"/>
  </w:style>
  <w:style w:type="character" w:styleId="FootnoteReference">
    <w:name w:val="footnote reference"/>
    <w:aliases w:val="FN Ref"/>
    <w:qFormat/>
    <w:rsid w:val="00370958"/>
    <w:rPr>
      <w:vertAlign w:val="superscript"/>
    </w:rPr>
  </w:style>
  <w:style w:type="character" w:styleId="CommentReference">
    <w:name w:val="annotation reference"/>
    <w:semiHidden/>
    <w:rsid w:val="00007A2F"/>
    <w:rPr>
      <w:sz w:val="16"/>
      <w:szCs w:val="16"/>
    </w:rPr>
  </w:style>
  <w:style w:type="paragraph" w:styleId="CommentText">
    <w:name w:val="annotation text"/>
    <w:basedOn w:val="Normal"/>
    <w:link w:val="CommentTextChar"/>
    <w:rsid w:val="00007A2F"/>
  </w:style>
  <w:style w:type="paragraph" w:styleId="CommentSubject">
    <w:name w:val="annotation subject"/>
    <w:basedOn w:val="CommentText"/>
    <w:next w:val="CommentText"/>
    <w:link w:val="CommentSubjectChar"/>
    <w:semiHidden/>
    <w:rsid w:val="00007A2F"/>
    <w:rPr>
      <w:b/>
      <w:bCs/>
    </w:rPr>
  </w:style>
  <w:style w:type="paragraph" w:customStyle="1" w:styleId="Default">
    <w:name w:val="Default"/>
    <w:rsid w:val="00074F0D"/>
    <w:pPr>
      <w:autoSpaceDE w:val="0"/>
      <w:autoSpaceDN w:val="0"/>
      <w:adjustRightInd w:val="0"/>
    </w:pPr>
    <w:rPr>
      <w:color w:val="000000"/>
      <w:sz w:val="24"/>
      <w:szCs w:val="24"/>
    </w:rPr>
  </w:style>
  <w:style w:type="paragraph" w:customStyle="1" w:styleId="CM12">
    <w:name w:val="CM12"/>
    <w:basedOn w:val="Default"/>
    <w:next w:val="Default"/>
    <w:rsid w:val="00074F0D"/>
    <w:pPr>
      <w:spacing w:line="553" w:lineRule="atLeast"/>
    </w:pPr>
    <w:rPr>
      <w:color w:val="auto"/>
    </w:rPr>
  </w:style>
  <w:style w:type="paragraph" w:customStyle="1" w:styleId="btext">
    <w:name w:val="btext"/>
    <w:basedOn w:val="Normal"/>
    <w:next w:val="Normal"/>
    <w:rsid w:val="00C104AF"/>
    <w:pPr>
      <w:autoSpaceDE w:val="0"/>
      <w:autoSpaceDN w:val="0"/>
      <w:adjustRightInd w:val="0"/>
    </w:pPr>
    <w:rPr>
      <w:sz w:val="24"/>
      <w:szCs w:val="24"/>
    </w:rPr>
  </w:style>
  <w:style w:type="paragraph" w:customStyle="1" w:styleId="Char">
    <w:name w:val="Char"/>
    <w:basedOn w:val="Normal"/>
    <w:rsid w:val="008C0E09"/>
    <w:pPr>
      <w:spacing w:after="160" w:line="240" w:lineRule="exact"/>
    </w:pPr>
    <w:rPr>
      <w:rFonts w:ascii="Verdana" w:hAnsi="Verdana"/>
    </w:rPr>
  </w:style>
  <w:style w:type="paragraph" w:styleId="ListBullet">
    <w:name w:val="List Bullet"/>
    <w:basedOn w:val="Normal"/>
    <w:autoRedefine/>
    <w:rsid w:val="00D84D00"/>
    <w:pPr>
      <w:numPr>
        <w:numId w:val="7"/>
      </w:numPr>
      <w:spacing w:after="220"/>
      <w:jc w:val="both"/>
    </w:pPr>
    <w:rPr>
      <w:sz w:val="22"/>
    </w:rPr>
  </w:style>
  <w:style w:type="table" w:styleId="TableGrid">
    <w:name w:val="Table Grid"/>
    <w:basedOn w:val="TableNormal"/>
    <w:uiPriority w:val="39"/>
    <w:rsid w:val="00735995"/>
    <w:tblPr/>
  </w:style>
  <w:style w:type="paragraph" w:customStyle="1" w:styleId="HangIndent0a">
    <w:name w:val="HangIndent0a"/>
    <w:basedOn w:val="Normal"/>
    <w:autoRedefine/>
    <w:rsid w:val="00A852BF"/>
    <w:pPr>
      <w:numPr>
        <w:numId w:val="8"/>
      </w:numPr>
      <w:jc w:val="both"/>
    </w:pPr>
    <w:rPr>
      <w:iCs/>
      <w:noProof/>
      <w:sz w:val="22"/>
    </w:rPr>
  </w:style>
  <w:style w:type="character" w:styleId="Strong">
    <w:name w:val="Strong"/>
    <w:uiPriority w:val="22"/>
    <w:qFormat/>
    <w:rsid w:val="001671A1"/>
    <w:rPr>
      <w:b/>
      <w:bCs/>
    </w:rPr>
  </w:style>
  <w:style w:type="paragraph" w:customStyle="1" w:styleId="BodyText1">
    <w:name w:val="Body Text1"/>
    <w:basedOn w:val="Normal"/>
    <w:rsid w:val="00360698"/>
    <w:pPr>
      <w:spacing w:line="280" w:lineRule="exact"/>
    </w:pPr>
    <w:rPr>
      <w:rFonts w:ascii="Arial" w:hAnsi="Arial"/>
      <w:sz w:val="23"/>
    </w:rPr>
  </w:style>
  <w:style w:type="paragraph" w:styleId="ListParagraph">
    <w:name w:val="List Paragraph"/>
    <w:aliases w:val="Bullet Point"/>
    <w:basedOn w:val="Normal"/>
    <w:link w:val="ListParagraphChar"/>
    <w:uiPriority w:val="34"/>
    <w:qFormat/>
    <w:rsid w:val="00297B01"/>
    <w:pPr>
      <w:ind w:left="720"/>
      <w:contextualSpacing/>
    </w:pPr>
    <w:rPr>
      <w:rFonts w:eastAsia="MS Mincho"/>
      <w:sz w:val="24"/>
      <w:szCs w:val="24"/>
      <w:lang w:eastAsia="ja-JP"/>
    </w:rPr>
  </w:style>
  <w:style w:type="character" w:styleId="Emphasis">
    <w:name w:val="Emphasis"/>
    <w:uiPriority w:val="20"/>
    <w:qFormat/>
    <w:rsid w:val="0055196A"/>
    <w:rPr>
      <w:i/>
      <w:iCs/>
    </w:rPr>
  </w:style>
  <w:style w:type="paragraph" w:styleId="ListBullet3">
    <w:name w:val="List Bullet 3"/>
    <w:basedOn w:val="Normal"/>
    <w:autoRedefine/>
    <w:rsid w:val="00536815"/>
    <w:pPr>
      <w:numPr>
        <w:numId w:val="9"/>
      </w:numPr>
      <w:spacing w:after="220"/>
      <w:jc w:val="both"/>
    </w:pPr>
    <w:rPr>
      <w:sz w:val="22"/>
    </w:rPr>
  </w:style>
  <w:style w:type="paragraph" w:styleId="Revision">
    <w:name w:val="Revision"/>
    <w:hidden/>
    <w:uiPriority w:val="99"/>
    <w:semiHidden/>
    <w:rsid w:val="006F24CA"/>
  </w:style>
  <w:style w:type="paragraph" w:styleId="PlainText">
    <w:name w:val="Plain Text"/>
    <w:basedOn w:val="Normal"/>
    <w:link w:val="PlainTextChar"/>
    <w:uiPriority w:val="99"/>
    <w:unhideWhenUsed/>
    <w:rsid w:val="00102EEC"/>
    <w:rPr>
      <w:rFonts w:ascii="Tahoma" w:eastAsia="Calibri" w:hAnsi="Tahoma" w:cs="Tahoma"/>
      <w:sz w:val="22"/>
      <w:szCs w:val="22"/>
    </w:rPr>
  </w:style>
  <w:style w:type="character" w:customStyle="1" w:styleId="PlainTextChar">
    <w:name w:val="Plain Text Char"/>
    <w:link w:val="PlainText"/>
    <w:uiPriority w:val="99"/>
    <w:rsid w:val="00102EEC"/>
    <w:rPr>
      <w:rFonts w:ascii="Tahoma" w:eastAsia="Calibri" w:hAnsi="Tahoma" w:cs="Tahoma"/>
      <w:sz w:val="22"/>
      <w:szCs w:val="22"/>
    </w:rPr>
  </w:style>
  <w:style w:type="character" w:customStyle="1" w:styleId="inlinewhereami">
    <w:name w:val="inlinewhereami"/>
    <w:rsid w:val="00BF7BB6"/>
  </w:style>
  <w:style w:type="character" w:customStyle="1" w:styleId="feedbackbutton">
    <w:name w:val="feedback_button"/>
    <w:rsid w:val="00060707"/>
  </w:style>
  <w:style w:type="character" w:customStyle="1" w:styleId="FootnoteTextChar">
    <w:name w:val="Footnote Text Char"/>
    <w:aliases w:val="Car Char,ALTS FOOTNOTE Char1,fn Char1,Footnote Text 2 Char,Footnote text Char,FOOTNOTE Char,ALTS FOOTNOTE Char Char,fn Char Char,Footnote Text Char1 Char Char,Footnote Text Char Char Char Char,ALTS FOOTNOTE Char Char Char Char,C Char"/>
    <w:link w:val="FootnoteText"/>
    <w:uiPriority w:val="9"/>
    <w:rsid w:val="00FC4094"/>
  </w:style>
  <w:style w:type="paragraph" w:customStyle="1" w:styleId="1listcontinue">
    <w:name w:val="1. list continue"/>
    <w:basedOn w:val="ListContinue"/>
    <w:qFormat/>
    <w:rsid w:val="00FC4094"/>
    <w:pPr>
      <w:numPr>
        <w:ilvl w:val="0"/>
        <w:numId w:val="17"/>
      </w:numPr>
      <w:spacing w:after="220"/>
      <w:jc w:val="both"/>
    </w:pPr>
    <w:rPr>
      <w:sz w:val="22"/>
      <w:lang w:val="x-none" w:eastAsia="x-none"/>
    </w:rPr>
  </w:style>
  <w:style w:type="paragraph" w:styleId="NoSpacing">
    <w:name w:val="No Spacing"/>
    <w:uiPriority w:val="1"/>
    <w:qFormat/>
    <w:rsid w:val="00FC4094"/>
    <w:rPr>
      <w:rFonts w:ascii="Calibri" w:eastAsia="Calibri" w:hAnsi="Calibri"/>
      <w:sz w:val="22"/>
      <w:szCs w:val="22"/>
    </w:rPr>
  </w:style>
  <w:style w:type="character" w:customStyle="1" w:styleId="AonBullet1Char">
    <w:name w:val="Aon Bullet 1 Char"/>
    <w:link w:val="AonBullet1"/>
    <w:locked/>
    <w:rsid w:val="007570C4"/>
    <w:rPr>
      <w:rFonts w:ascii="Arial" w:hAnsi="Arial" w:cs="Arial"/>
    </w:rPr>
  </w:style>
  <w:style w:type="paragraph" w:customStyle="1" w:styleId="AonBullet1">
    <w:name w:val="Aon Bullet 1"/>
    <w:basedOn w:val="Normal"/>
    <w:link w:val="AonBullet1Char"/>
    <w:rsid w:val="007570C4"/>
    <w:pPr>
      <w:numPr>
        <w:numId w:val="10"/>
      </w:numPr>
      <w:spacing w:after="120"/>
    </w:pPr>
    <w:rPr>
      <w:rFonts w:ascii="Arial" w:hAnsi="Arial" w:cs="Arial"/>
    </w:rPr>
  </w:style>
  <w:style w:type="character" w:customStyle="1" w:styleId="AonBodyCopyChar">
    <w:name w:val="Aon Body Copy Char"/>
    <w:link w:val="AonBodyCopy"/>
    <w:locked/>
    <w:rsid w:val="007570C4"/>
    <w:rPr>
      <w:rFonts w:ascii="Arial" w:eastAsia="MS Mincho" w:hAnsi="Arial" w:cs="Arial"/>
    </w:rPr>
  </w:style>
  <w:style w:type="paragraph" w:customStyle="1" w:styleId="AonBodyCopy">
    <w:name w:val="Aon Body Copy"/>
    <w:basedOn w:val="Normal"/>
    <w:link w:val="AonBodyCopyChar"/>
    <w:rsid w:val="007570C4"/>
    <w:pPr>
      <w:spacing w:after="240" w:line="264" w:lineRule="auto"/>
    </w:pPr>
    <w:rPr>
      <w:rFonts w:ascii="Arial" w:eastAsia="MS Mincho" w:hAnsi="Arial" w:cs="Arial"/>
    </w:rPr>
  </w:style>
  <w:style w:type="paragraph" w:customStyle="1" w:styleId="AonBullet2">
    <w:name w:val="Aon Bullet 2"/>
    <w:basedOn w:val="Normal"/>
    <w:rsid w:val="007570C4"/>
    <w:pPr>
      <w:numPr>
        <w:ilvl w:val="1"/>
        <w:numId w:val="10"/>
      </w:numPr>
      <w:spacing w:after="120"/>
    </w:pPr>
    <w:rPr>
      <w:rFonts w:ascii="Arial" w:hAnsi="Arial"/>
    </w:rPr>
  </w:style>
  <w:style w:type="paragraph" w:customStyle="1" w:styleId="AonBullet3">
    <w:name w:val="Aon Bullet 3"/>
    <w:basedOn w:val="Normal"/>
    <w:rsid w:val="007570C4"/>
    <w:pPr>
      <w:numPr>
        <w:ilvl w:val="2"/>
        <w:numId w:val="10"/>
      </w:numPr>
      <w:spacing w:after="120"/>
    </w:pPr>
    <w:rPr>
      <w:rFonts w:ascii="Arial" w:hAnsi="Arial"/>
    </w:rPr>
  </w:style>
  <w:style w:type="paragraph" w:customStyle="1" w:styleId="AonBullet4">
    <w:name w:val="Aon Bullet 4"/>
    <w:basedOn w:val="Normal"/>
    <w:rsid w:val="007570C4"/>
    <w:pPr>
      <w:numPr>
        <w:ilvl w:val="3"/>
        <w:numId w:val="10"/>
      </w:numPr>
      <w:spacing w:after="120"/>
    </w:pPr>
    <w:rPr>
      <w:rFonts w:ascii="Arial" w:hAnsi="Arial"/>
      <w:lang w:val="de-DE"/>
    </w:rPr>
  </w:style>
  <w:style w:type="paragraph" w:customStyle="1" w:styleId="AonBullet5">
    <w:name w:val="Aon Bullet 5"/>
    <w:basedOn w:val="Normal"/>
    <w:rsid w:val="007570C4"/>
    <w:pPr>
      <w:numPr>
        <w:ilvl w:val="4"/>
        <w:numId w:val="10"/>
      </w:numPr>
      <w:spacing w:after="120"/>
    </w:pPr>
    <w:rPr>
      <w:rFonts w:ascii="Arial" w:hAnsi="Arial"/>
    </w:rPr>
  </w:style>
  <w:style w:type="character" w:customStyle="1" w:styleId="definition">
    <w:name w:val="definition"/>
    <w:rsid w:val="00BD0437"/>
  </w:style>
  <w:style w:type="character" w:customStyle="1" w:styleId="Heading1Char">
    <w:name w:val="Heading 1 Char"/>
    <w:link w:val="Heading1"/>
    <w:uiPriority w:val="1"/>
    <w:rsid w:val="004E3008"/>
    <w:rPr>
      <w:sz w:val="24"/>
    </w:rPr>
  </w:style>
  <w:style w:type="paragraph" w:customStyle="1" w:styleId="BlockQuote">
    <w:name w:val="Block Quote"/>
    <w:basedOn w:val="Normal"/>
    <w:qFormat/>
    <w:rsid w:val="00A02A8F"/>
    <w:pPr>
      <w:ind w:left="1440" w:right="1440"/>
    </w:pPr>
    <w:rPr>
      <w:rFonts w:ascii="Garamond" w:hAnsi="Garamond"/>
      <w:sz w:val="24"/>
      <w:szCs w:val="24"/>
    </w:rPr>
  </w:style>
  <w:style w:type="character" w:customStyle="1" w:styleId="Heading3Char">
    <w:name w:val="Heading 3 Char"/>
    <w:link w:val="Heading3"/>
    <w:uiPriority w:val="9"/>
    <w:rsid w:val="00F940B6"/>
    <w:rPr>
      <w:sz w:val="24"/>
      <w:u w:val="single"/>
    </w:rPr>
  </w:style>
  <w:style w:type="character" w:customStyle="1" w:styleId="CommentTextChar">
    <w:name w:val="Comment Text Char"/>
    <w:link w:val="CommentText"/>
    <w:rsid w:val="007768AB"/>
  </w:style>
  <w:style w:type="character" w:customStyle="1" w:styleId="BodyText2Char">
    <w:name w:val="Body Text 2 Char"/>
    <w:link w:val="BodyText2"/>
    <w:rsid w:val="000F1408"/>
    <w:rPr>
      <w:sz w:val="24"/>
    </w:rPr>
  </w:style>
  <w:style w:type="paragraph" w:styleId="TOC4">
    <w:name w:val="toc 4"/>
    <w:basedOn w:val="Normal"/>
    <w:next w:val="Normal"/>
    <w:autoRedefine/>
    <w:rsid w:val="0031007F"/>
    <w:pPr>
      <w:ind w:left="600"/>
    </w:pPr>
  </w:style>
  <w:style w:type="character" w:customStyle="1" w:styleId="BodyTextIndentChar">
    <w:name w:val="Body Text Indent Char"/>
    <w:link w:val="BodyTextIndent"/>
    <w:rsid w:val="00FD590C"/>
  </w:style>
  <w:style w:type="paragraph" w:customStyle="1" w:styleId="iltext">
    <w:name w:val="iltext"/>
    <w:basedOn w:val="Default"/>
    <w:next w:val="Default"/>
    <w:uiPriority w:val="99"/>
    <w:rsid w:val="003D0B02"/>
    <w:rPr>
      <w:color w:val="auto"/>
    </w:rPr>
  </w:style>
  <w:style w:type="character" w:customStyle="1" w:styleId="Heading2Char">
    <w:name w:val="Heading 2 Char"/>
    <w:link w:val="Heading2"/>
    <w:rsid w:val="007275A2"/>
    <w:rPr>
      <w:b/>
      <w:sz w:val="24"/>
    </w:rPr>
  </w:style>
  <w:style w:type="paragraph" w:styleId="ListNumber4">
    <w:name w:val="List Number 4"/>
    <w:basedOn w:val="Normal"/>
    <w:rsid w:val="00FA30E3"/>
    <w:pPr>
      <w:numPr>
        <w:numId w:val="11"/>
      </w:numPr>
      <w:contextualSpacing/>
    </w:pPr>
    <w:rPr>
      <w:szCs w:val="24"/>
    </w:rPr>
  </w:style>
  <w:style w:type="character" w:customStyle="1" w:styleId="searchmatch">
    <w:name w:val="search_match"/>
    <w:rsid w:val="00495358"/>
  </w:style>
  <w:style w:type="character" w:customStyle="1" w:styleId="definition1">
    <w:name w:val="definition1"/>
    <w:rsid w:val="00495358"/>
    <w:rPr>
      <w:rFonts w:ascii="Verdana" w:hAnsi="Verdana" w:hint="default"/>
      <w:color w:val="000000"/>
      <w:sz w:val="18"/>
      <w:szCs w:val="18"/>
    </w:rPr>
  </w:style>
  <w:style w:type="character" w:customStyle="1" w:styleId="FooterChar">
    <w:name w:val="Footer Char"/>
    <w:link w:val="Footer"/>
    <w:locked/>
    <w:rsid w:val="002A0CA5"/>
  </w:style>
  <w:style w:type="character" w:customStyle="1" w:styleId="SubtitleChar">
    <w:name w:val="Subtitle Char"/>
    <w:link w:val="Subtitle"/>
    <w:rsid w:val="00CD5557"/>
    <w:rPr>
      <w:b/>
      <w:sz w:val="24"/>
    </w:rPr>
  </w:style>
  <w:style w:type="paragraph" w:customStyle="1" w:styleId="default0">
    <w:name w:val="default"/>
    <w:basedOn w:val="Normal"/>
    <w:rsid w:val="002478E7"/>
    <w:pPr>
      <w:autoSpaceDE w:val="0"/>
      <w:autoSpaceDN w:val="0"/>
    </w:pPr>
    <w:rPr>
      <w:rFonts w:ascii="Franklin Gothic Book" w:eastAsia="Calibri" w:hAnsi="Franklin Gothic Book"/>
      <w:color w:val="000000"/>
      <w:sz w:val="24"/>
      <w:szCs w:val="24"/>
    </w:rPr>
  </w:style>
  <w:style w:type="character" w:customStyle="1" w:styleId="HeaderChar">
    <w:name w:val="Header Char"/>
    <w:link w:val="Header"/>
    <w:uiPriority w:val="99"/>
    <w:rsid w:val="00AC481E"/>
  </w:style>
  <w:style w:type="paragraph" w:customStyle="1" w:styleId="BodyH5">
    <w:name w:val="Body H5"/>
    <w:basedOn w:val="Normal"/>
    <w:uiPriority w:val="99"/>
    <w:rsid w:val="00E163C1"/>
    <w:pPr>
      <w:spacing w:after="120" w:line="276" w:lineRule="auto"/>
      <w:ind w:left="2880"/>
      <w:jc w:val="both"/>
    </w:pPr>
    <w:rPr>
      <w:rFonts w:ascii="Garamond" w:eastAsia="Calibri" w:hAnsi="Garamond"/>
      <w:sz w:val="24"/>
      <w:szCs w:val="24"/>
    </w:rPr>
  </w:style>
  <w:style w:type="paragraph" w:styleId="ListContinue2">
    <w:name w:val="List Continue 2"/>
    <w:basedOn w:val="Normal"/>
    <w:rsid w:val="00C9330C"/>
    <w:pPr>
      <w:spacing w:after="120"/>
      <w:ind w:left="720"/>
      <w:contextualSpacing/>
    </w:pPr>
    <w:rPr>
      <w:sz w:val="24"/>
      <w:szCs w:val="24"/>
    </w:rPr>
  </w:style>
  <w:style w:type="paragraph" w:styleId="ListContinue3">
    <w:name w:val="List Continue 3"/>
    <w:basedOn w:val="Normal"/>
    <w:rsid w:val="00850948"/>
    <w:pPr>
      <w:spacing w:after="120"/>
      <w:ind w:left="1080"/>
      <w:contextualSpacing/>
    </w:pPr>
  </w:style>
  <w:style w:type="paragraph" w:customStyle="1" w:styleId="ListContinued">
    <w:name w:val="List Continued"/>
    <w:basedOn w:val="Normal"/>
    <w:qFormat/>
    <w:rsid w:val="00850948"/>
    <w:pPr>
      <w:numPr>
        <w:numId w:val="13"/>
      </w:numPr>
      <w:tabs>
        <w:tab w:val="left" w:pos="720"/>
      </w:tabs>
      <w:spacing w:after="220"/>
      <w:jc w:val="both"/>
    </w:pPr>
    <w:rPr>
      <w:rFonts w:ascii="Times" w:hAnsi="Times"/>
      <w:sz w:val="22"/>
    </w:rPr>
  </w:style>
  <w:style w:type="paragraph" w:customStyle="1" w:styleId="listcontinuea">
    <w:name w:val="list continue (a)"/>
    <w:basedOn w:val="ListNumber2"/>
    <w:link w:val="listcontinueaChar"/>
    <w:qFormat/>
    <w:rsid w:val="00850948"/>
    <w:pPr>
      <w:numPr>
        <w:ilvl w:val="3"/>
        <w:numId w:val="14"/>
      </w:numPr>
    </w:pPr>
    <w:rPr>
      <w:rFonts w:ascii="Times" w:hAnsi="Times"/>
      <w:sz w:val="20"/>
    </w:rPr>
  </w:style>
  <w:style w:type="character" w:customStyle="1" w:styleId="listcontinueaChar">
    <w:name w:val="list continue (a) Char"/>
    <w:link w:val="listcontinuea"/>
    <w:rsid w:val="00850948"/>
    <w:rPr>
      <w:rFonts w:ascii="Times" w:hAnsi="Times"/>
    </w:rPr>
  </w:style>
  <w:style w:type="character" w:customStyle="1" w:styleId="MSGENFONTSTYLENAMETEMPLATEROLENUMBERMSGENFONTSTYLENAMEBYROLETEXT2">
    <w:name w:val="MSG_EN_FONT_STYLE_NAME_TEMPLATE_ROLE_NUMBER MSG_EN_FONT_STYLE_NAME_BY_ROLE_TEXT 2"/>
    <w:rsid w:val="00A62BC2"/>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en-US" w:eastAsia="en-US" w:bidi="en-US"/>
    </w:rPr>
  </w:style>
  <w:style w:type="paragraph" w:customStyle="1" w:styleId="Indent0">
    <w:name w:val="Indent 0"/>
    <w:basedOn w:val="Normal"/>
    <w:rsid w:val="00627C6E"/>
    <w:pPr>
      <w:keepNext/>
      <w:numPr>
        <w:numId w:val="19"/>
      </w:numPr>
      <w:spacing w:after="220"/>
      <w:jc w:val="both"/>
      <w:outlineLvl w:val="0"/>
    </w:pPr>
    <w:rPr>
      <w:sz w:val="22"/>
    </w:rPr>
  </w:style>
  <w:style w:type="paragraph" w:customStyle="1" w:styleId="ListNumber2I">
    <w:name w:val="List Number 2.I."/>
    <w:basedOn w:val="ListNumber2"/>
    <w:rsid w:val="00627C6E"/>
    <w:pPr>
      <w:numPr>
        <w:numId w:val="15"/>
      </w:numPr>
    </w:pPr>
  </w:style>
  <w:style w:type="character" w:customStyle="1" w:styleId="DeltaViewInsertion">
    <w:name w:val="DeltaView Insertion"/>
    <w:rsid w:val="00E2409B"/>
    <w:rPr>
      <w:color w:val="000000"/>
      <w:u w:val="single"/>
    </w:rPr>
  </w:style>
  <w:style w:type="paragraph" w:customStyle="1" w:styleId="Indent1">
    <w:name w:val="Indent 1&quot;"/>
    <w:basedOn w:val="Indent5"/>
    <w:rsid w:val="00432DD7"/>
    <w:pPr>
      <w:ind w:left="1440"/>
    </w:pPr>
  </w:style>
  <w:style w:type="paragraph" w:customStyle="1" w:styleId="Line15a">
    <w:name w:val="Line 1.5&quot;a"/>
    <w:basedOn w:val="Normal"/>
    <w:rsid w:val="0062533D"/>
    <w:pPr>
      <w:tabs>
        <w:tab w:val="left" w:leader="underscore" w:pos="2160"/>
      </w:tabs>
    </w:pPr>
    <w:rPr>
      <w:sz w:val="22"/>
    </w:rPr>
  </w:style>
  <w:style w:type="paragraph" w:styleId="ListBullet4">
    <w:name w:val="List Bullet 4"/>
    <w:basedOn w:val="Normal"/>
    <w:autoRedefine/>
    <w:rsid w:val="00441C62"/>
    <w:pPr>
      <w:numPr>
        <w:numId w:val="16"/>
      </w:numPr>
      <w:spacing w:after="220"/>
      <w:jc w:val="both"/>
    </w:pPr>
    <w:rPr>
      <w:sz w:val="22"/>
    </w:rPr>
  </w:style>
  <w:style w:type="character" w:customStyle="1" w:styleId="fontstyle01">
    <w:name w:val="fontstyle01"/>
    <w:rsid w:val="007E6BF6"/>
    <w:rPr>
      <w:rFonts w:ascii="Arial" w:hAnsi="Arial" w:cs="Arial" w:hint="default"/>
      <w:b w:val="0"/>
      <w:bCs w:val="0"/>
      <w:i w:val="0"/>
      <w:iCs w:val="0"/>
      <w:color w:val="000000"/>
      <w:sz w:val="18"/>
      <w:szCs w:val="18"/>
    </w:rPr>
  </w:style>
  <w:style w:type="paragraph" w:customStyle="1" w:styleId="BodyH3">
    <w:name w:val="Body H3"/>
    <w:basedOn w:val="BlockText"/>
    <w:qFormat/>
    <w:rsid w:val="00A8746D"/>
    <w:pPr>
      <w:spacing w:line="276" w:lineRule="auto"/>
      <w:ind w:left="1714" w:right="0"/>
      <w:jc w:val="both"/>
    </w:pPr>
    <w:rPr>
      <w:rFonts w:ascii="Garamond" w:hAnsi="Garamond"/>
      <w:iCs/>
      <w:sz w:val="24"/>
      <w:szCs w:val="24"/>
    </w:rPr>
  </w:style>
  <w:style w:type="paragraph" w:styleId="BlockText">
    <w:name w:val="Block Text"/>
    <w:basedOn w:val="Normal"/>
    <w:rsid w:val="00A8746D"/>
    <w:pPr>
      <w:spacing w:after="120"/>
      <w:ind w:left="1440" w:right="1440"/>
    </w:pPr>
  </w:style>
  <w:style w:type="paragraph" w:customStyle="1" w:styleId="Subtitle1">
    <w:name w:val="Subtitle1"/>
    <w:basedOn w:val="Heading2"/>
    <w:rsid w:val="00AF229F"/>
    <w:pPr>
      <w:spacing w:after="220"/>
      <w:jc w:val="both"/>
    </w:pPr>
    <w:rPr>
      <w:sz w:val="22"/>
    </w:rPr>
  </w:style>
  <w:style w:type="paragraph" w:customStyle="1" w:styleId="Indent0a">
    <w:name w:val="Indent 0a"/>
    <w:basedOn w:val="Indent5"/>
    <w:rsid w:val="00AF229F"/>
    <w:pPr>
      <w:keepNext w:val="0"/>
      <w:spacing w:after="0"/>
      <w:ind w:left="0"/>
    </w:pPr>
  </w:style>
  <w:style w:type="character" w:customStyle="1" w:styleId="BodyTextChar">
    <w:name w:val="Body Text Char"/>
    <w:link w:val="BodyText"/>
    <w:rsid w:val="00C25E6D"/>
    <w:rPr>
      <w:sz w:val="24"/>
    </w:rPr>
  </w:style>
  <w:style w:type="character" w:customStyle="1" w:styleId="TitleChar">
    <w:name w:val="Title Char"/>
    <w:link w:val="Title"/>
    <w:rsid w:val="00C25E6D"/>
    <w:rPr>
      <w:sz w:val="24"/>
    </w:rPr>
  </w:style>
  <w:style w:type="character" w:customStyle="1" w:styleId="BodyText3Char">
    <w:name w:val="Body Text 3 Char"/>
    <w:link w:val="BodyText3"/>
    <w:rsid w:val="00C25E6D"/>
    <w:rPr>
      <w:i/>
      <w:sz w:val="24"/>
    </w:rPr>
  </w:style>
  <w:style w:type="paragraph" w:customStyle="1" w:styleId="TitleCenter">
    <w:name w:val="TitleCenter"/>
    <w:basedOn w:val="Normal"/>
    <w:rsid w:val="00C25E6D"/>
    <w:pPr>
      <w:spacing w:after="220"/>
      <w:jc w:val="center"/>
    </w:pPr>
    <w:rPr>
      <w:b/>
      <w:sz w:val="22"/>
    </w:rPr>
  </w:style>
  <w:style w:type="paragraph" w:customStyle="1" w:styleId="Indent5a">
    <w:name w:val="Indent .5a"/>
    <w:basedOn w:val="Indent5"/>
    <w:rsid w:val="00C25E6D"/>
    <w:pPr>
      <w:spacing w:after="0"/>
    </w:pPr>
  </w:style>
  <w:style w:type="paragraph" w:customStyle="1" w:styleId="Line">
    <w:name w:val="Line"/>
    <w:basedOn w:val="Normal"/>
    <w:autoRedefine/>
    <w:rsid w:val="00C25E6D"/>
    <w:pPr>
      <w:tabs>
        <w:tab w:val="left" w:leader="underscore" w:pos="9360"/>
      </w:tabs>
      <w:spacing w:after="220"/>
    </w:pPr>
    <w:rPr>
      <w:sz w:val="22"/>
    </w:rPr>
  </w:style>
  <w:style w:type="paragraph" w:customStyle="1" w:styleId="Line-a">
    <w:name w:val="Line-a"/>
    <w:basedOn w:val="Line"/>
    <w:rsid w:val="00C25E6D"/>
    <w:pPr>
      <w:spacing w:after="0"/>
    </w:pPr>
  </w:style>
  <w:style w:type="paragraph" w:customStyle="1" w:styleId="Line2a">
    <w:name w:val="Line 2&quot;a"/>
    <w:basedOn w:val="Line15a"/>
    <w:rsid w:val="00C25E6D"/>
    <w:pPr>
      <w:tabs>
        <w:tab w:val="clear" w:pos="2160"/>
        <w:tab w:val="left" w:leader="underscore" w:pos="2880"/>
      </w:tabs>
      <w:jc w:val="both"/>
    </w:pPr>
  </w:style>
  <w:style w:type="character" w:customStyle="1" w:styleId="BalloonTextChar">
    <w:name w:val="Balloon Text Char"/>
    <w:link w:val="BalloonText"/>
    <w:rsid w:val="00C25E6D"/>
    <w:rPr>
      <w:rFonts w:ascii="Tahoma" w:hAnsi="Tahoma" w:cs="Tahoma"/>
      <w:sz w:val="16"/>
      <w:szCs w:val="16"/>
    </w:rPr>
  </w:style>
  <w:style w:type="paragraph" w:customStyle="1" w:styleId="TableParagraph">
    <w:name w:val="Table Paragraph"/>
    <w:basedOn w:val="Normal"/>
    <w:uiPriority w:val="1"/>
    <w:qFormat/>
    <w:rsid w:val="00C25E6D"/>
    <w:pPr>
      <w:autoSpaceDE w:val="0"/>
      <w:autoSpaceDN w:val="0"/>
      <w:adjustRightInd w:val="0"/>
    </w:pPr>
    <w:rPr>
      <w:sz w:val="24"/>
      <w:szCs w:val="24"/>
    </w:rPr>
  </w:style>
  <w:style w:type="character" w:customStyle="1" w:styleId="CommentSubjectChar">
    <w:name w:val="Comment Subject Char"/>
    <w:link w:val="CommentSubject"/>
    <w:semiHidden/>
    <w:rsid w:val="00C25E6D"/>
    <w:rPr>
      <w:b/>
      <w:bCs/>
    </w:rPr>
  </w:style>
  <w:style w:type="character" w:customStyle="1" w:styleId="Heading4Char">
    <w:name w:val="Heading 4 Char"/>
    <w:link w:val="Heading4"/>
    <w:rsid w:val="008E7557"/>
    <w:rPr>
      <w:sz w:val="24"/>
    </w:rPr>
  </w:style>
  <w:style w:type="character" w:customStyle="1" w:styleId="Heading5Char">
    <w:name w:val="Heading 5 Char"/>
    <w:link w:val="Heading5"/>
    <w:rsid w:val="008E7557"/>
    <w:rPr>
      <w:b/>
    </w:rPr>
  </w:style>
  <w:style w:type="character" w:customStyle="1" w:styleId="Heading6Char">
    <w:name w:val="Heading 6 Char"/>
    <w:link w:val="Heading6"/>
    <w:rsid w:val="008E7557"/>
    <w:rPr>
      <w:b/>
      <w:bCs/>
    </w:rPr>
  </w:style>
  <w:style w:type="character" w:customStyle="1" w:styleId="Heading7Char">
    <w:name w:val="Heading 7 Char"/>
    <w:link w:val="Heading7"/>
    <w:rsid w:val="008E7557"/>
    <w:rPr>
      <w:sz w:val="24"/>
    </w:rPr>
  </w:style>
  <w:style w:type="character" w:customStyle="1" w:styleId="Heading8Char">
    <w:name w:val="Heading 8 Char"/>
    <w:link w:val="Heading8"/>
    <w:rsid w:val="008E7557"/>
    <w:rPr>
      <w:sz w:val="24"/>
    </w:rPr>
  </w:style>
  <w:style w:type="character" w:customStyle="1" w:styleId="Heading9Char">
    <w:name w:val="Heading 9 Char"/>
    <w:link w:val="Heading9"/>
    <w:rsid w:val="008E7557"/>
    <w:rPr>
      <w:sz w:val="24"/>
      <w:u w:val="single"/>
    </w:rPr>
  </w:style>
  <w:style w:type="character" w:customStyle="1" w:styleId="BodyTextIndent2Char">
    <w:name w:val="Body Text Indent 2 Char"/>
    <w:link w:val="BodyTextIndent2"/>
    <w:rsid w:val="008E7557"/>
    <w:rPr>
      <w:iCs/>
      <w:sz w:val="24"/>
    </w:rPr>
  </w:style>
  <w:style w:type="character" w:customStyle="1" w:styleId="MessageHeaderChar">
    <w:name w:val="Message Header Char"/>
    <w:link w:val="MessageHeader"/>
    <w:rsid w:val="008E7557"/>
    <w:rPr>
      <w:rFonts w:ascii="Arial" w:hAnsi="Arial" w:cs="Arial"/>
      <w:sz w:val="24"/>
      <w:szCs w:val="24"/>
      <w:shd w:val="pct20" w:color="auto" w:fill="auto"/>
    </w:rPr>
  </w:style>
  <w:style w:type="character" w:customStyle="1" w:styleId="BodyTextIndent3Char">
    <w:name w:val="Body Text Indent 3 Char"/>
    <w:link w:val="BodyTextIndent3"/>
    <w:rsid w:val="008E7557"/>
    <w:rPr>
      <w:color w:val="000000"/>
      <w:sz w:val="24"/>
    </w:rPr>
  </w:style>
  <w:style w:type="character" w:customStyle="1" w:styleId="DocumentMapChar">
    <w:name w:val="Document Map Char"/>
    <w:link w:val="DocumentMap"/>
    <w:semiHidden/>
    <w:rsid w:val="008E7557"/>
    <w:rPr>
      <w:rFonts w:ascii="Tahoma" w:hAnsi="Tahoma" w:cs="Tahoma"/>
      <w:shd w:val="clear" w:color="auto" w:fill="000080"/>
    </w:rPr>
  </w:style>
  <w:style w:type="numbering" w:customStyle="1" w:styleId="ImportedStyle141">
    <w:name w:val="Imported Style 141"/>
    <w:rsid w:val="008E7557"/>
    <w:pPr>
      <w:numPr>
        <w:numId w:val="12"/>
      </w:numPr>
    </w:pPr>
  </w:style>
  <w:style w:type="paragraph" w:customStyle="1" w:styleId="FooterReference">
    <w:name w:val="Footer Reference"/>
    <w:basedOn w:val="Footer"/>
    <w:link w:val="FooterReferenceChar"/>
    <w:semiHidden/>
    <w:rsid w:val="00F72C42"/>
    <w:pPr>
      <w:tabs>
        <w:tab w:val="clear" w:pos="4320"/>
        <w:tab w:val="clear" w:pos="8640"/>
        <w:tab w:val="center" w:pos="4680"/>
        <w:tab w:val="right" w:pos="9360"/>
      </w:tabs>
      <w:ind w:left="720"/>
    </w:pPr>
    <w:rPr>
      <w:sz w:val="16"/>
      <w:szCs w:val="22"/>
    </w:rPr>
  </w:style>
  <w:style w:type="character" w:customStyle="1" w:styleId="FooterReferenceChar">
    <w:name w:val="Footer Reference Char"/>
    <w:basedOn w:val="DefaultParagraphFont"/>
    <w:link w:val="FooterReference"/>
    <w:semiHidden/>
    <w:rsid w:val="00F72C42"/>
    <w:rPr>
      <w:sz w:val="16"/>
      <w:szCs w:val="22"/>
    </w:rPr>
  </w:style>
  <w:style w:type="paragraph" w:customStyle="1" w:styleId="xmsonormal">
    <w:name w:val="x_msonormal"/>
    <w:basedOn w:val="Normal"/>
    <w:rsid w:val="004B3768"/>
    <w:rPr>
      <w:rFonts w:ascii="Calibri" w:eastAsiaTheme="minorHAnsi" w:hAnsi="Calibri" w:cs="Calibri"/>
      <w:sz w:val="22"/>
      <w:szCs w:val="22"/>
    </w:rPr>
  </w:style>
  <w:style w:type="paragraph" w:customStyle="1" w:styleId="xmsolistparagraph">
    <w:name w:val="x_msolistparagraph"/>
    <w:basedOn w:val="Normal"/>
    <w:rsid w:val="004B3768"/>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F6E53"/>
    <w:rPr>
      <w:color w:val="605E5C"/>
      <w:shd w:val="clear" w:color="auto" w:fill="E1DFDD"/>
    </w:rPr>
  </w:style>
  <w:style w:type="character" w:customStyle="1" w:styleId="ListParagraphChar">
    <w:name w:val="List Paragraph Char"/>
    <w:aliases w:val="Bullet Point Char"/>
    <w:basedOn w:val="DefaultParagraphFont"/>
    <w:link w:val="ListParagraph"/>
    <w:uiPriority w:val="34"/>
    <w:locked/>
    <w:rsid w:val="00E966A4"/>
    <w:rPr>
      <w:rFonts w:eastAsia="MS Mincho"/>
      <w:sz w:val="24"/>
      <w:szCs w:val="24"/>
      <w:lang w:eastAsia="ja-JP"/>
    </w:rPr>
  </w:style>
  <w:style w:type="character" w:customStyle="1" w:styleId="normaltextrun">
    <w:name w:val="normaltextrun"/>
    <w:basedOn w:val="DefaultParagraphFont"/>
    <w:rsid w:val="00A77158"/>
  </w:style>
  <w:style w:type="character" w:customStyle="1" w:styleId="eop">
    <w:name w:val="eop"/>
    <w:basedOn w:val="DefaultParagraphFont"/>
    <w:rsid w:val="00505E4D"/>
  </w:style>
  <w:style w:type="paragraph" w:customStyle="1" w:styleId="paragraph">
    <w:name w:val="paragraph"/>
    <w:basedOn w:val="Normal"/>
    <w:uiPriority w:val="99"/>
    <w:rsid w:val="003D44C4"/>
    <w:pPr>
      <w:spacing w:before="100" w:beforeAutospacing="1" w:after="100" w:afterAutospacing="1"/>
    </w:pPr>
    <w:rPr>
      <w:sz w:val="24"/>
      <w:szCs w:val="24"/>
    </w:rPr>
  </w:style>
  <w:style w:type="character" w:customStyle="1" w:styleId="findhit">
    <w:name w:val="findhit"/>
    <w:basedOn w:val="DefaultParagraphFont"/>
    <w:rsid w:val="003D44C4"/>
  </w:style>
  <w:style w:type="character" w:styleId="Mention">
    <w:name w:val="Mention"/>
    <w:basedOn w:val="DefaultParagraphFont"/>
    <w:uiPriority w:val="99"/>
    <w:unhideWhenUsed/>
    <w:rsid w:val="002F647E"/>
    <w:rPr>
      <w:color w:val="2B579A"/>
      <w:shd w:val="clear" w:color="auto" w:fill="E1DFDD"/>
    </w:rPr>
  </w:style>
  <w:style w:type="paragraph" w:customStyle="1" w:styleId="FooterEven">
    <w:name w:val="Footer Even"/>
    <w:basedOn w:val="Normal"/>
    <w:autoRedefine/>
    <w:rsid w:val="00DD2978"/>
    <w:pPr>
      <w:tabs>
        <w:tab w:val="center" w:pos="4680"/>
      </w:tabs>
    </w:pPr>
    <w:rPr>
      <w:b/>
      <w:sz w:val="18"/>
    </w:rPr>
  </w:style>
  <w:style w:type="paragraph" w:customStyle="1" w:styleId="HeaderOdd">
    <w:name w:val="Header Odd"/>
    <w:basedOn w:val="Normal"/>
    <w:autoRedefine/>
    <w:rsid w:val="00DD2978"/>
    <w:pPr>
      <w:tabs>
        <w:tab w:val="center" w:pos="4680"/>
        <w:tab w:val="right" w:pos="9360"/>
      </w:tabs>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8738">
      <w:bodyDiv w:val="1"/>
      <w:marLeft w:val="0"/>
      <w:marRight w:val="0"/>
      <w:marTop w:val="0"/>
      <w:marBottom w:val="0"/>
      <w:divBdr>
        <w:top w:val="none" w:sz="0" w:space="0" w:color="auto"/>
        <w:left w:val="none" w:sz="0" w:space="0" w:color="auto"/>
        <w:bottom w:val="none" w:sz="0" w:space="0" w:color="auto"/>
        <w:right w:val="none" w:sz="0" w:space="0" w:color="auto"/>
      </w:divBdr>
    </w:div>
    <w:div w:id="26683761">
      <w:bodyDiv w:val="1"/>
      <w:marLeft w:val="0"/>
      <w:marRight w:val="0"/>
      <w:marTop w:val="0"/>
      <w:marBottom w:val="0"/>
      <w:divBdr>
        <w:top w:val="none" w:sz="0" w:space="0" w:color="auto"/>
        <w:left w:val="none" w:sz="0" w:space="0" w:color="auto"/>
        <w:bottom w:val="none" w:sz="0" w:space="0" w:color="auto"/>
        <w:right w:val="none" w:sz="0" w:space="0" w:color="auto"/>
      </w:divBdr>
    </w:div>
    <w:div w:id="32922363">
      <w:bodyDiv w:val="1"/>
      <w:marLeft w:val="0"/>
      <w:marRight w:val="0"/>
      <w:marTop w:val="0"/>
      <w:marBottom w:val="0"/>
      <w:divBdr>
        <w:top w:val="none" w:sz="0" w:space="0" w:color="auto"/>
        <w:left w:val="none" w:sz="0" w:space="0" w:color="auto"/>
        <w:bottom w:val="none" w:sz="0" w:space="0" w:color="auto"/>
        <w:right w:val="none" w:sz="0" w:space="0" w:color="auto"/>
      </w:divBdr>
    </w:div>
    <w:div w:id="40443917">
      <w:bodyDiv w:val="1"/>
      <w:marLeft w:val="0"/>
      <w:marRight w:val="0"/>
      <w:marTop w:val="0"/>
      <w:marBottom w:val="0"/>
      <w:divBdr>
        <w:top w:val="none" w:sz="0" w:space="0" w:color="auto"/>
        <w:left w:val="none" w:sz="0" w:space="0" w:color="auto"/>
        <w:bottom w:val="none" w:sz="0" w:space="0" w:color="auto"/>
        <w:right w:val="none" w:sz="0" w:space="0" w:color="auto"/>
      </w:divBdr>
    </w:div>
    <w:div w:id="43603465">
      <w:bodyDiv w:val="1"/>
      <w:marLeft w:val="0"/>
      <w:marRight w:val="0"/>
      <w:marTop w:val="0"/>
      <w:marBottom w:val="0"/>
      <w:divBdr>
        <w:top w:val="none" w:sz="0" w:space="0" w:color="auto"/>
        <w:left w:val="none" w:sz="0" w:space="0" w:color="auto"/>
        <w:bottom w:val="none" w:sz="0" w:space="0" w:color="auto"/>
        <w:right w:val="none" w:sz="0" w:space="0" w:color="auto"/>
      </w:divBdr>
    </w:div>
    <w:div w:id="43719021">
      <w:bodyDiv w:val="1"/>
      <w:marLeft w:val="0"/>
      <w:marRight w:val="0"/>
      <w:marTop w:val="0"/>
      <w:marBottom w:val="0"/>
      <w:divBdr>
        <w:top w:val="none" w:sz="0" w:space="0" w:color="auto"/>
        <w:left w:val="none" w:sz="0" w:space="0" w:color="auto"/>
        <w:bottom w:val="none" w:sz="0" w:space="0" w:color="auto"/>
        <w:right w:val="none" w:sz="0" w:space="0" w:color="auto"/>
      </w:divBdr>
    </w:div>
    <w:div w:id="50469455">
      <w:bodyDiv w:val="1"/>
      <w:marLeft w:val="0"/>
      <w:marRight w:val="0"/>
      <w:marTop w:val="0"/>
      <w:marBottom w:val="0"/>
      <w:divBdr>
        <w:top w:val="none" w:sz="0" w:space="0" w:color="auto"/>
        <w:left w:val="none" w:sz="0" w:space="0" w:color="auto"/>
        <w:bottom w:val="none" w:sz="0" w:space="0" w:color="auto"/>
        <w:right w:val="none" w:sz="0" w:space="0" w:color="auto"/>
      </w:divBdr>
    </w:div>
    <w:div w:id="53091953">
      <w:bodyDiv w:val="1"/>
      <w:marLeft w:val="0"/>
      <w:marRight w:val="0"/>
      <w:marTop w:val="0"/>
      <w:marBottom w:val="0"/>
      <w:divBdr>
        <w:top w:val="none" w:sz="0" w:space="0" w:color="auto"/>
        <w:left w:val="none" w:sz="0" w:space="0" w:color="auto"/>
        <w:bottom w:val="none" w:sz="0" w:space="0" w:color="auto"/>
        <w:right w:val="none" w:sz="0" w:space="0" w:color="auto"/>
      </w:divBdr>
    </w:div>
    <w:div w:id="55011346">
      <w:bodyDiv w:val="1"/>
      <w:marLeft w:val="0"/>
      <w:marRight w:val="0"/>
      <w:marTop w:val="0"/>
      <w:marBottom w:val="0"/>
      <w:divBdr>
        <w:top w:val="none" w:sz="0" w:space="0" w:color="auto"/>
        <w:left w:val="none" w:sz="0" w:space="0" w:color="auto"/>
        <w:bottom w:val="none" w:sz="0" w:space="0" w:color="auto"/>
        <w:right w:val="none" w:sz="0" w:space="0" w:color="auto"/>
      </w:divBdr>
    </w:div>
    <w:div w:id="60449626">
      <w:bodyDiv w:val="1"/>
      <w:marLeft w:val="0"/>
      <w:marRight w:val="0"/>
      <w:marTop w:val="0"/>
      <w:marBottom w:val="0"/>
      <w:divBdr>
        <w:top w:val="none" w:sz="0" w:space="0" w:color="auto"/>
        <w:left w:val="none" w:sz="0" w:space="0" w:color="auto"/>
        <w:bottom w:val="none" w:sz="0" w:space="0" w:color="auto"/>
        <w:right w:val="none" w:sz="0" w:space="0" w:color="auto"/>
      </w:divBdr>
    </w:div>
    <w:div w:id="69932482">
      <w:bodyDiv w:val="1"/>
      <w:marLeft w:val="0"/>
      <w:marRight w:val="0"/>
      <w:marTop w:val="0"/>
      <w:marBottom w:val="0"/>
      <w:divBdr>
        <w:top w:val="none" w:sz="0" w:space="0" w:color="auto"/>
        <w:left w:val="none" w:sz="0" w:space="0" w:color="auto"/>
        <w:bottom w:val="none" w:sz="0" w:space="0" w:color="auto"/>
        <w:right w:val="none" w:sz="0" w:space="0" w:color="auto"/>
      </w:divBdr>
    </w:div>
    <w:div w:id="70665750">
      <w:bodyDiv w:val="1"/>
      <w:marLeft w:val="0"/>
      <w:marRight w:val="0"/>
      <w:marTop w:val="0"/>
      <w:marBottom w:val="0"/>
      <w:divBdr>
        <w:top w:val="none" w:sz="0" w:space="0" w:color="auto"/>
        <w:left w:val="none" w:sz="0" w:space="0" w:color="auto"/>
        <w:bottom w:val="none" w:sz="0" w:space="0" w:color="auto"/>
        <w:right w:val="none" w:sz="0" w:space="0" w:color="auto"/>
      </w:divBdr>
    </w:div>
    <w:div w:id="79984215">
      <w:bodyDiv w:val="1"/>
      <w:marLeft w:val="0"/>
      <w:marRight w:val="0"/>
      <w:marTop w:val="0"/>
      <w:marBottom w:val="0"/>
      <w:divBdr>
        <w:top w:val="none" w:sz="0" w:space="0" w:color="auto"/>
        <w:left w:val="none" w:sz="0" w:space="0" w:color="auto"/>
        <w:bottom w:val="none" w:sz="0" w:space="0" w:color="auto"/>
        <w:right w:val="none" w:sz="0" w:space="0" w:color="auto"/>
      </w:divBdr>
    </w:div>
    <w:div w:id="80224620">
      <w:bodyDiv w:val="1"/>
      <w:marLeft w:val="0"/>
      <w:marRight w:val="0"/>
      <w:marTop w:val="0"/>
      <w:marBottom w:val="0"/>
      <w:divBdr>
        <w:top w:val="none" w:sz="0" w:space="0" w:color="auto"/>
        <w:left w:val="none" w:sz="0" w:space="0" w:color="auto"/>
        <w:bottom w:val="none" w:sz="0" w:space="0" w:color="auto"/>
        <w:right w:val="none" w:sz="0" w:space="0" w:color="auto"/>
      </w:divBdr>
    </w:div>
    <w:div w:id="84037517">
      <w:bodyDiv w:val="1"/>
      <w:marLeft w:val="0"/>
      <w:marRight w:val="0"/>
      <w:marTop w:val="0"/>
      <w:marBottom w:val="0"/>
      <w:divBdr>
        <w:top w:val="none" w:sz="0" w:space="0" w:color="auto"/>
        <w:left w:val="none" w:sz="0" w:space="0" w:color="auto"/>
        <w:bottom w:val="none" w:sz="0" w:space="0" w:color="auto"/>
        <w:right w:val="none" w:sz="0" w:space="0" w:color="auto"/>
      </w:divBdr>
    </w:div>
    <w:div w:id="89156837">
      <w:bodyDiv w:val="1"/>
      <w:marLeft w:val="0"/>
      <w:marRight w:val="0"/>
      <w:marTop w:val="0"/>
      <w:marBottom w:val="0"/>
      <w:divBdr>
        <w:top w:val="none" w:sz="0" w:space="0" w:color="auto"/>
        <w:left w:val="none" w:sz="0" w:space="0" w:color="auto"/>
        <w:bottom w:val="none" w:sz="0" w:space="0" w:color="auto"/>
        <w:right w:val="none" w:sz="0" w:space="0" w:color="auto"/>
      </w:divBdr>
    </w:div>
    <w:div w:id="89546313">
      <w:bodyDiv w:val="1"/>
      <w:marLeft w:val="0"/>
      <w:marRight w:val="0"/>
      <w:marTop w:val="0"/>
      <w:marBottom w:val="0"/>
      <w:divBdr>
        <w:top w:val="none" w:sz="0" w:space="0" w:color="auto"/>
        <w:left w:val="none" w:sz="0" w:space="0" w:color="auto"/>
        <w:bottom w:val="none" w:sz="0" w:space="0" w:color="auto"/>
        <w:right w:val="none" w:sz="0" w:space="0" w:color="auto"/>
      </w:divBdr>
    </w:div>
    <w:div w:id="105545347">
      <w:bodyDiv w:val="1"/>
      <w:marLeft w:val="0"/>
      <w:marRight w:val="0"/>
      <w:marTop w:val="0"/>
      <w:marBottom w:val="0"/>
      <w:divBdr>
        <w:top w:val="none" w:sz="0" w:space="0" w:color="auto"/>
        <w:left w:val="none" w:sz="0" w:space="0" w:color="auto"/>
        <w:bottom w:val="none" w:sz="0" w:space="0" w:color="auto"/>
        <w:right w:val="none" w:sz="0" w:space="0" w:color="auto"/>
      </w:divBdr>
    </w:div>
    <w:div w:id="107359132">
      <w:bodyDiv w:val="1"/>
      <w:marLeft w:val="0"/>
      <w:marRight w:val="0"/>
      <w:marTop w:val="0"/>
      <w:marBottom w:val="0"/>
      <w:divBdr>
        <w:top w:val="none" w:sz="0" w:space="0" w:color="auto"/>
        <w:left w:val="none" w:sz="0" w:space="0" w:color="auto"/>
        <w:bottom w:val="none" w:sz="0" w:space="0" w:color="auto"/>
        <w:right w:val="none" w:sz="0" w:space="0" w:color="auto"/>
      </w:divBdr>
    </w:div>
    <w:div w:id="108741686">
      <w:bodyDiv w:val="1"/>
      <w:marLeft w:val="0"/>
      <w:marRight w:val="0"/>
      <w:marTop w:val="0"/>
      <w:marBottom w:val="0"/>
      <w:divBdr>
        <w:top w:val="none" w:sz="0" w:space="0" w:color="auto"/>
        <w:left w:val="none" w:sz="0" w:space="0" w:color="auto"/>
        <w:bottom w:val="none" w:sz="0" w:space="0" w:color="auto"/>
        <w:right w:val="none" w:sz="0" w:space="0" w:color="auto"/>
      </w:divBdr>
    </w:div>
    <w:div w:id="117384778">
      <w:bodyDiv w:val="1"/>
      <w:marLeft w:val="0"/>
      <w:marRight w:val="0"/>
      <w:marTop w:val="0"/>
      <w:marBottom w:val="0"/>
      <w:divBdr>
        <w:top w:val="none" w:sz="0" w:space="0" w:color="auto"/>
        <w:left w:val="none" w:sz="0" w:space="0" w:color="auto"/>
        <w:bottom w:val="none" w:sz="0" w:space="0" w:color="auto"/>
        <w:right w:val="none" w:sz="0" w:space="0" w:color="auto"/>
      </w:divBdr>
    </w:div>
    <w:div w:id="120075478">
      <w:bodyDiv w:val="1"/>
      <w:marLeft w:val="0"/>
      <w:marRight w:val="0"/>
      <w:marTop w:val="0"/>
      <w:marBottom w:val="0"/>
      <w:divBdr>
        <w:top w:val="none" w:sz="0" w:space="0" w:color="auto"/>
        <w:left w:val="none" w:sz="0" w:space="0" w:color="auto"/>
        <w:bottom w:val="none" w:sz="0" w:space="0" w:color="auto"/>
        <w:right w:val="none" w:sz="0" w:space="0" w:color="auto"/>
      </w:divBdr>
    </w:div>
    <w:div w:id="124083325">
      <w:bodyDiv w:val="1"/>
      <w:marLeft w:val="0"/>
      <w:marRight w:val="0"/>
      <w:marTop w:val="0"/>
      <w:marBottom w:val="0"/>
      <w:divBdr>
        <w:top w:val="none" w:sz="0" w:space="0" w:color="auto"/>
        <w:left w:val="none" w:sz="0" w:space="0" w:color="auto"/>
        <w:bottom w:val="none" w:sz="0" w:space="0" w:color="auto"/>
        <w:right w:val="none" w:sz="0" w:space="0" w:color="auto"/>
      </w:divBdr>
    </w:div>
    <w:div w:id="133764920">
      <w:bodyDiv w:val="1"/>
      <w:marLeft w:val="0"/>
      <w:marRight w:val="0"/>
      <w:marTop w:val="0"/>
      <w:marBottom w:val="0"/>
      <w:divBdr>
        <w:top w:val="none" w:sz="0" w:space="0" w:color="auto"/>
        <w:left w:val="none" w:sz="0" w:space="0" w:color="auto"/>
        <w:bottom w:val="none" w:sz="0" w:space="0" w:color="auto"/>
        <w:right w:val="none" w:sz="0" w:space="0" w:color="auto"/>
      </w:divBdr>
    </w:div>
    <w:div w:id="134101949">
      <w:bodyDiv w:val="1"/>
      <w:marLeft w:val="0"/>
      <w:marRight w:val="0"/>
      <w:marTop w:val="0"/>
      <w:marBottom w:val="0"/>
      <w:divBdr>
        <w:top w:val="none" w:sz="0" w:space="0" w:color="auto"/>
        <w:left w:val="none" w:sz="0" w:space="0" w:color="auto"/>
        <w:bottom w:val="none" w:sz="0" w:space="0" w:color="auto"/>
        <w:right w:val="none" w:sz="0" w:space="0" w:color="auto"/>
      </w:divBdr>
    </w:div>
    <w:div w:id="153768771">
      <w:bodyDiv w:val="1"/>
      <w:marLeft w:val="0"/>
      <w:marRight w:val="0"/>
      <w:marTop w:val="0"/>
      <w:marBottom w:val="0"/>
      <w:divBdr>
        <w:top w:val="none" w:sz="0" w:space="0" w:color="auto"/>
        <w:left w:val="none" w:sz="0" w:space="0" w:color="auto"/>
        <w:bottom w:val="none" w:sz="0" w:space="0" w:color="auto"/>
        <w:right w:val="none" w:sz="0" w:space="0" w:color="auto"/>
      </w:divBdr>
    </w:div>
    <w:div w:id="155659208">
      <w:bodyDiv w:val="1"/>
      <w:marLeft w:val="0"/>
      <w:marRight w:val="0"/>
      <w:marTop w:val="0"/>
      <w:marBottom w:val="0"/>
      <w:divBdr>
        <w:top w:val="none" w:sz="0" w:space="0" w:color="auto"/>
        <w:left w:val="none" w:sz="0" w:space="0" w:color="auto"/>
        <w:bottom w:val="none" w:sz="0" w:space="0" w:color="auto"/>
        <w:right w:val="none" w:sz="0" w:space="0" w:color="auto"/>
      </w:divBdr>
    </w:div>
    <w:div w:id="162743785">
      <w:bodyDiv w:val="1"/>
      <w:marLeft w:val="0"/>
      <w:marRight w:val="0"/>
      <w:marTop w:val="0"/>
      <w:marBottom w:val="0"/>
      <w:divBdr>
        <w:top w:val="none" w:sz="0" w:space="0" w:color="auto"/>
        <w:left w:val="none" w:sz="0" w:space="0" w:color="auto"/>
        <w:bottom w:val="none" w:sz="0" w:space="0" w:color="auto"/>
        <w:right w:val="none" w:sz="0" w:space="0" w:color="auto"/>
      </w:divBdr>
      <w:divsChild>
        <w:div w:id="1911036383">
          <w:marLeft w:val="0"/>
          <w:marRight w:val="0"/>
          <w:marTop w:val="0"/>
          <w:marBottom w:val="0"/>
          <w:divBdr>
            <w:top w:val="none" w:sz="0" w:space="0" w:color="auto"/>
            <w:left w:val="none" w:sz="0" w:space="0" w:color="auto"/>
            <w:bottom w:val="none" w:sz="0" w:space="0" w:color="auto"/>
            <w:right w:val="none" w:sz="0" w:space="0" w:color="auto"/>
          </w:divBdr>
          <w:divsChild>
            <w:div w:id="1144084128">
              <w:marLeft w:val="0"/>
              <w:marRight w:val="0"/>
              <w:marTop w:val="0"/>
              <w:marBottom w:val="0"/>
              <w:divBdr>
                <w:top w:val="none" w:sz="0" w:space="0" w:color="auto"/>
                <w:left w:val="none" w:sz="0" w:space="0" w:color="auto"/>
                <w:bottom w:val="none" w:sz="0" w:space="0" w:color="auto"/>
                <w:right w:val="none" w:sz="0" w:space="0" w:color="auto"/>
              </w:divBdr>
              <w:divsChild>
                <w:div w:id="738674561">
                  <w:marLeft w:val="0"/>
                  <w:marRight w:val="0"/>
                  <w:marTop w:val="0"/>
                  <w:marBottom w:val="0"/>
                  <w:divBdr>
                    <w:top w:val="none" w:sz="0" w:space="0" w:color="auto"/>
                    <w:left w:val="none" w:sz="0" w:space="0" w:color="auto"/>
                    <w:bottom w:val="none" w:sz="0" w:space="0" w:color="auto"/>
                    <w:right w:val="none" w:sz="0" w:space="0" w:color="auto"/>
                  </w:divBdr>
                  <w:divsChild>
                    <w:div w:id="548344511">
                      <w:marLeft w:val="0"/>
                      <w:marRight w:val="0"/>
                      <w:marTop w:val="0"/>
                      <w:marBottom w:val="0"/>
                      <w:divBdr>
                        <w:top w:val="none" w:sz="0" w:space="0" w:color="auto"/>
                        <w:left w:val="none" w:sz="0" w:space="0" w:color="auto"/>
                        <w:bottom w:val="none" w:sz="0" w:space="0" w:color="auto"/>
                        <w:right w:val="none" w:sz="0" w:space="0" w:color="auto"/>
                      </w:divBdr>
                      <w:divsChild>
                        <w:div w:id="1399668658">
                          <w:marLeft w:val="0"/>
                          <w:marRight w:val="0"/>
                          <w:marTop w:val="0"/>
                          <w:marBottom w:val="0"/>
                          <w:divBdr>
                            <w:top w:val="none" w:sz="0" w:space="0" w:color="auto"/>
                            <w:left w:val="none" w:sz="0" w:space="0" w:color="auto"/>
                            <w:bottom w:val="none" w:sz="0" w:space="0" w:color="auto"/>
                            <w:right w:val="none" w:sz="0" w:space="0" w:color="auto"/>
                          </w:divBdr>
                          <w:divsChild>
                            <w:div w:id="2131437419">
                              <w:marLeft w:val="0"/>
                              <w:marRight w:val="0"/>
                              <w:marTop w:val="0"/>
                              <w:marBottom w:val="0"/>
                              <w:divBdr>
                                <w:top w:val="none" w:sz="0" w:space="0" w:color="auto"/>
                                <w:left w:val="none" w:sz="0" w:space="0" w:color="auto"/>
                                <w:bottom w:val="none" w:sz="0" w:space="0" w:color="auto"/>
                                <w:right w:val="none" w:sz="0" w:space="0" w:color="auto"/>
                              </w:divBdr>
                              <w:divsChild>
                                <w:div w:id="216012975">
                                  <w:marLeft w:val="0"/>
                                  <w:marRight w:val="0"/>
                                  <w:marTop w:val="0"/>
                                  <w:marBottom w:val="0"/>
                                  <w:divBdr>
                                    <w:top w:val="none" w:sz="0" w:space="0" w:color="auto"/>
                                    <w:left w:val="none" w:sz="0" w:space="0" w:color="auto"/>
                                    <w:bottom w:val="none" w:sz="0" w:space="0" w:color="auto"/>
                                    <w:right w:val="none" w:sz="0" w:space="0" w:color="auto"/>
                                  </w:divBdr>
                                  <w:divsChild>
                                    <w:div w:id="108182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50794">
      <w:bodyDiv w:val="1"/>
      <w:marLeft w:val="0"/>
      <w:marRight w:val="0"/>
      <w:marTop w:val="0"/>
      <w:marBottom w:val="0"/>
      <w:divBdr>
        <w:top w:val="none" w:sz="0" w:space="0" w:color="auto"/>
        <w:left w:val="none" w:sz="0" w:space="0" w:color="auto"/>
        <w:bottom w:val="none" w:sz="0" w:space="0" w:color="auto"/>
        <w:right w:val="none" w:sz="0" w:space="0" w:color="auto"/>
      </w:divBdr>
    </w:div>
    <w:div w:id="171143208">
      <w:bodyDiv w:val="1"/>
      <w:marLeft w:val="0"/>
      <w:marRight w:val="0"/>
      <w:marTop w:val="0"/>
      <w:marBottom w:val="0"/>
      <w:divBdr>
        <w:top w:val="none" w:sz="0" w:space="0" w:color="auto"/>
        <w:left w:val="none" w:sz="0" w:space="0" w:color="auto"/>
        <w:bottom w:val="none" w:sz="0" w:space="0" w:color="auto"/>
        <w:right w:val="none" w:sz="0" w:space="0" w:color="auto"/>
      </w:divBdr>
    </w:div>
    <w:div w:id="172261044">
      <w:bodyDiv w:val="1"/>
      <w:marLeft w:val="0"/>
      <w:marRight w:val="0"/>
      <w:marTop w:val="0"/>
      <w:marBottom w:val="0"/>
      <w:divBdr>
        <w:top w:val="none" w:sz="0" w:space="0" w:color="auto"/>
        <w:left w:val="none" w:sz="0" w:space="0" w:color="auto"/>
        <w:bottom w:val="none" w:sz="0" w:space="0" w:color="auto"/>
        <w:right w:val="none" w:sz="0" w:space="0" w:color="auto"/>
      </w:divBdr>
    </w:div>
    <w:div w:id="176241401">
      <w:bodyDiv w:val="1"/>
      <w:marLeft w:val="0"/>
      <w:marRight w:val="0"/>
      <w:marTop w:val="0"/>
      <w:marBottom w:val="0"/>
      <w:divBdr>
        <w:top w:val="none" w:sz="0" w:space="0" w:color="auto"/>
        <w:left w:val="none" w:sz="0" w:space="0" w:color="auto"/>
        <w:bottom w:val="none" w:sz="0" w:space="0" w:color="auto"/>
        <w:right w:val="none" w:sz="0" w:space="0" w:color="auto"/>
      </w:divBdr>
    </w:div>
    <w:div w:id="182330966">
      <w:bodyDiv w:val="1"/>
      <w:marLeft w:val="0"/>
      <w:marRight w:val="0"/>
      <w:marTop w:val="0"/>
      <w:marBottom w:val="0"/>
      <w:divBdr>
        <w:top w:val="none" w:sz="0" w:space="0" w:color="auto"/>
        <w:left w:val="none" w:sz="0" w:space="0" w:color="auto"/>
        <w:bottom w:val="none" w:sz="0" w:space="0" w:color="auto"/>
        <w:right w:val="none" w:sz="0" w:space="0" w:color="auto"/>
      </w:divBdr>
    </w:div>
    <w:div w:id="187069075">
      <w:bodyDiv w:val="1"/>
      <w:marLeft w:val="0"/>
      <w:marRight w:val="0"/>
      <w:marTop w:val="0"/>
      <w:marBottom w:val="0"/>
      <w:divBdr>
        <w:top w:val="none" w:sz="0" w:space="0" w:color="auto"/>
        <w:left w:val="none" w:sz="0" w:space="0" w:color="auto"/>
        <w:bottom w:val="none" w:sz="0" w:space="0" w:color="auto"/>
        <w:right w:val="none" w:sz="0" w:space="0" w:color="auto"/>
      </w:divBdr>
    </w:div>
    <w:div w:id="187571415">
      <w:bodyDiv w:val="1"/>
      <w:marLeft w:val="0"/>
      <w:marRight w:val="0"/>
      <w:marTop w:val="0"/>
      <w:marBottom w:val="0"/>
      <w:divBdr>
        <w:top w:val="none" w:sz="0" w:space="0" w:color="auto"/>
        <w:left w:val="none" w:sz="0" w:space="0" w:color="auto"/>
        <w:bottom w:val="none" w:sz="0" w:space="0" w:color="auto"/>
        <w:right w:val="none" w:sz="0" w:space="0" w:color="auto"/>
      </w:divBdr>
    </w:div>
    <w:div w:id="187916281">
      <w:bodyDiv w:val="1"/>
      <w:marLeft w:val="0"/>
      <w:marRight w:val="0"/>
      <w:marTop w:val="0"/>
      <w:marBottom w:val="0"/>
      <w:divBdr>
        <w:top w:val="none" w:sz="0" w:space="0" w:color="auto"/>
        <w:left w:val="none" w:sz="0" w:space="0" w:color="auto"/>
        <w:bottom w:val="none" w:sz="0" w:space="0" w:color="auto"/>
        <w:right w:val="none" w:sz="0" w:space="0" w:color="auto"/>
      </w:divBdr>
    </w:div>
    <w:div w:id="209390310">
      <w:bodyDiv w:val="1"/>
      <w:marLeft w:val="0"/>
      <w:marRight w:val="0"/>
      <w:marTop w:val="0"/>
      <w:marBottom w:val="0"/>
      <w:divBdr>
        <w:top w:val="none" w:sz="0" w:space="0" w:color="auto"/>
        <w:left w:val="none" w:sz="0" w:space="0" w:color="auto"/>
        <w:bottom w:val="none" w:sz="0" w:space="0" w:color="auto"/>
        <w:right w:val="none" w:sz="0" w:space="0" w:color="auto"/>
      </w:divBdr>
    </w:div>
    <w:div w:id="211310158">
      <w:bodyDiv w:val="1"/>
      <w:marLeft w:val="0"/>
      <w:marRight w:val="0"/>
      <w:marTop w:val="0"/>
      <w:marBottom w:val="0"/>
      <w:divBdr>
        <w:top w:val="none" w:sz="0" w:space="0" w:color="auto"/>
        <w:left w:val="none" w:sz="0" w:space="0" w:color="auto"/>
        <w:bottom w:val="none" w:sz="0" w:space="0" w:color="auto"/>
        <w:right w:val="none" w:sz="0" w:space="0" w:color="auto"/>
      </w:divBdr>
    </w:div>
    <w:div w:id="213661971">
      <w:bodyDiv w:val="1"/>
      <w:marLeft w:val="0"/>
      <w:marRight w:val="0"/>
      <w:marTop w:val="0"/>
      <w:marBottom w:val="0"/>
      <w:divBdr>
        <w:top w:val="none" w:sz="0" w:space="0" w:color="auto"/>
        <w:left w:val="none" w:sz="0" w:space="0" w:color="auto"/>
        <w:bottom w:val="none" w:sz="0" w:space="0" w:color="auto"/>
        <w:right w:val="none" w:sz="0" w:space="0" w:color="auto"/>
      </w:divBdr>
    </w:div>
    <w:div w:id="215170800">
      <w:bodyDiv w:val="1"/>
      <w:marLeft w:val="0"/>
      <w:marRight w:val="0"/>
      <w:marTop w:val="0"/>
      <w:marBottom w:val="0"/>
      <w:divBdr>
        <w:top w:val="none" w:sz="0" w:space="0" w:color="auto"/>
        <w:left w:val="none" w:sz="0" w:space="0" w:color="auto"/>
        <w:bottom w:val="none" w:sz="0" w:space="0" w:color="auto"/>
        <w:right w:val="none" w:sz="0" w:space="0" w:color="auto"/>
      </w:divBdr>
    </w:div>
    <w:div w:id="216283452">
      <w:bodyDiv w:val="1"/>
      <w:marLeft w:val="0"/>
      <w:marRight w:val="0"/>
      <w:marTop w:val="0"/>
      <w:marBottom w:val="0"/>
      <w:divBdr>
        <w:top w:val="none" w:sz="0" w:space="0" w:color="auto"/>
        <w:left w:val="none" w:sz="0" w:space="0" w:color="auto"/>
        <w:bottom w:val="none" w:sz="0" w:space="0" w:color="auto"/>
        <w:right w:val="none" w:sz="0" w:space="0" w:color="auto"/>
      </w:divBdr>
    </w:div>
    <w:div w:id="216286106">
      <w:bodyDiv w:val="1"/>
      <w:marLeft w:val="0"/>
      <w:marRight w:val="0"/>
      <w:marTop w:val="0"/>
      <w:marBottom w:val="0"/>
      <w:divBdr>
        <w:top w:val="none" w:sz="0" w:space="0" w:color="auto"/>
        <w:left w:val="none" w:sz="0" w:space="0" w:color="auto"/>
        <w:bottom w:val="none" w:sz="0" w:space="0" w:color="auto"/>
        <w:right w:val="none" w:sz="0" w:space="0" w:color="auto"/>
      </w:divBdr>
    </w:div>
    <w:div w:id="223030175">
      <w:bodyDiv w:val="1"/>
      <w:marLeft w:val="0"/>
      <w:marRight w:val="0"/>
      <w:marTop w:val="0"/>
      <w:marBottom w:val="0"/>
      <w:divBdr>
        <w:top w:val="none" w:sz="0" w:space="0" w:color="auto"/>
        <w:left w:val="none" w:sz="0" w:space="0" w:color="auto"/>
        <w:bottom w:val="none" w:sz="0" w:space="0" w:color="auto"/>
        <w:right w:val="none" w:sz="0" w:space="0" w:color="auto"/>
      </w:divBdr>
    </w:div>
    <w:div w:id="234095905">
      <w:bodyDiv w:val="1"/>
      <w:marLeft w:val="0"/>
      <w:marRight w:val="0"/>
      <w:marTop w:val="0"/>
      <w:marBottom w:val="0"/>
      <w:divBdr>
        <w:top w:val="none" w:sz="0" w:space="0" w:color="auto"/>
        <w:left w:val="none" w:sz="0" w:space="0" w:color="auto"/>
        <w:bottom w:val="none" w:sz="0" w:space="0" w:color="auto"/>
        <w:right w:val="none" w:sz="0" w:space="0" w:color="auto"/>
      </w:divBdr>
    </w:div>
    <w:div w:id="235284169">
      <w:bodyDiv w:val="1"/>
      <w:marLeft w:val="0"/>
      <w:marRight w:val="0"/>
      <w:marTop w:val="0"/>
      <w:marBottom w:val="0"/>
      <w:divBdr>
        <w:top w:val="none" w:sz="0" w:space="0" w:color="auto"/>
        <w:left w:val="none" w:sz="0" w:space="0" w:color="auto"/>
        <w:bottom w:val="none" w:sz="0" w:space="0" w:color="auto"/>
        <w:right w:val="none" w:sz="0" w:space="0" w:color="auto"/>
      </w:divBdr>
    </w:div>
    <w:div w:id="238638346">
      <w:bodyDiv w:val="1"/>
      <w:marLeft w:val="0"/>
      <w:marRight w:val="0"/>
      <w:marTop w:val="0"/>
      <w:marBottom w:val="0"/>
      <w:divBdr>
        <w:top w:val="none" w:sz="0" w:space="0" w:color="auto"/>
        <w:left w:val="none" w:sz="0" w:space="0" w:color="auto"/>
        <w:bottom w:val="none" w:sz="0" w:space="0" w:color="auto"/>
        <w:right w:val="none" w:sz="0" w:space="0" w:color="auto"/>
      </w:divBdr>
    </w:div>
    <w:div w:id="239340579">
      <w:bodyDiv w:val="1"/>
      <w:marLeft w:val="0"/>
      <w:marRight w:val="0"/>
      <w:marTop w:val="0"/>
      <w:marBottom w:val="0"/>
      <w:divBdr>
        <w:top w:val="none" w:sz="0" w:space="0" w:color="auto"/>
        <w:left w:val="none" w:sz="0" w:space="0" w:color="auto"/>
        <w:bottom w:val="none" w:sz="0" w:space="0" w:color="auto"/>
        <w:right w:val="none" w:sz="0" w:space="0" w:color="auto"/>
      </w:divBdr>
    </w:div>
    <w:div w:id="242839130">
      <w:bodyDiv w:val="1"/>
      <w:marLeft w:val="0"/>
      <w:marRight w:val="0"/>
      <w:marTop w:val="0"/>
      <w:marBottom w:val="0"/>
      <w:divBdr>
        <w:top w:val="none" w:sz="0" w:space="0" w:color="auto"/>
        <w:left w:val="none" w:sz="0" w:space="0" w:color="auto"/>
        <w:bottom w:val="none" w:sz="0" w:space="0" w:color="auto"/>
        <w:right w:val="none" w:sz="0" w:space="0" w:color="auto"/>
      </w:divBdr>
    </w:div>
    <w:div w:id="254827392">
      <w:bodyDiv w:val="1"/>
      <w:marLeft w:val="0"/>
      <w:marRight w:val="0"/>
      <w:marTop w:val="0"/>
      <w:marBottom w:val="0"/>
      <w:divBdr>
        <w:top w:val="none" w:sz="0" w:space="0" w:color="auto"/>
        <w:left w:val="none" w:sz="0" w:space="0" w:color="auto"/>
        <w:bottom w:val="none" w:sz="0" w:space="0" w:color="auto"/>
        <w:right w:val="none" w:sz="0" w:space="0" w:color="auto"/>
      </w:divBdr>
    </w:div>
    <w:div w:id="260727459">
      <w:bodyDiv w:val="1"/>
      <w:marLeft w:val="0"/>
      <w:marRight w:val="0"/>
      <w:marTop w:val="0"/>
      <w:marBottom w:val="0"/>
      <w:divBdr>
        <w:top w:val="none" w:sz="0" w:space="0" w:color="auto"/>
        <w:left w:val="none" w:sz="0" w:space="0" w:color="auto"/>
        <w:bottom w:val="none" w:sz="0" w:space="0" w:color="auto"/>
        <w:right w:val="none" w:sz="0" w:space="0" w:color="auto"/>
      </w:divBdr>
    </w:div>
    <w:div w:id="263922467">
      <w:bodyDiv w:val="1"/>
      <w:marLeft w:val="0"/>
      <w:marRight w:val="0"/>
      <w:marTop w:val="0"/>
      <w:marBottom w:val="0"/>
      <w:divBdr>
        <w:top w:val="none" w:sz="0" w:space="0" w:color="auto"/>
        <w:left w:val="none" w:sz="0" w:space="0" w:color="auto"/>
        <w:bottom w:val="none" w:sz="0" w:space="0" w:color="auto"/>
        <w:right w:val="none" w:sz="0" w:space="0" w:color="auto"/>
      </w:divBdr>
    </w:div>
    <w:div w:id="265041728">
      <w:bodyDiv w:val="1"/>
      <w:marLeft w:val="0"/>
      <w:marRight w:val="0"/>
      <w:marTop w:val="0"/>
      <w:marBottom w:val="0"/>
      <w:divBdr>
        <w:top w:val="none" w:sz="0" w:space="0" w:color="auto"/>
        <w:left w:val="none" w:sz="0" w:space="0" w:color="auto"/>
        <w:bottom w:val="none" w:sz="0" w:space="0" w:color="auto"/>
        <w:right w:val="none" w:sz="0" w:space="0" w:color="auto"/>
      </w:divBdr>
    </w:div>
    <w:div w:id="276447192">
      <w:bodyDiv w:val="1"/>
      <w:marLeft w:val="0"/>
      <w:marRight w:val="0"/>
      <w:marTop w:val="0"/>
      <w:marBottom w:val="0"/>
      <w:divBdr>
        <w:top w:val="none" w:sz="0" w:space="0" w:color="auto"/>
        <w:left w:val="none" w:sz="0" w:space="0" w:color="auto"/>
        <w:bottom w:val="none" w:sz="0" w:space="0" w:color="auto"/>
        <w:right w:val="none" w:sz="0" w:space="0" w:color="auto"/>
      </w:divBdr>
    </w:div>
    <w:div w:id="280189027">
      <w:bodyDiv w:val="1"/>
      <w:marLeft w:val="0"/>
      <w:marRight w:val="0"/>
      <w:marTop w:val="0"/>
      <w:marBottom w:val="0"/>
      <w:divBdr>
        <w:top w:val="none" w:sz="0" w:space="0" w:color="auto"/>
        <w:left w:val="none" w:sz="0" w:space="0" w:color="auto"/>
        <w:bottom w:val="none" w:sz="0" w:space="0" w:color="auto"/>
        <w:right w:val="none" w:sz="0" w:space="0" w:color="auto"/>
      </w:divBdr>
    </w:div>
    <w:div w:id="290939260">
      <w:bodyDiv w:val="1"/>
      <w:marLeft w:val="0"/>
      <w:marRight w:val="0"/>
      <w:marTop w:val="0"/>
      <w:marBottom w:val="0"/>
      <w:divBdr>
        <w:top w:val="none" w:sz="0" w:space="0" w:color="auto"/>
        <w:left w:val="none" w:sz="0" w:space="0" w:color="auto"/>
        <w:bottom w:val="none" w:sz="0" w:space="0" w:color="auto"/>
        <w:right w:val="none" w:sz="0" w:space="0" w:color="auto"/>
      </w:divBdr>
    </w:div>
    <w:div w:id="292639031">
      <w:bodyDiv w:val="1"/>
      <w:marLeft w:val="0"/>
      <w:marRight w:val="0"/>
      <w:marTop w:val="0"/>
      <w:marBottom w:val="0"/>
      <w:divBdr>
        <w:top w:val="none" w:sz="0" w:space="0" w:color="auto"/>
        <w:left w:val="none" w:sz="0" w:space="0" w:color="auto"/>
        <w:bottom w:val="none" w:sz="0" w:space="0" w:color="auto"/>
        <w:right w:val="none" w:sz="0" w:space="0" w:color="auto"/>
      </w:divBdr>
    </w:div>
    <w:div w:id="298000288">
      <w:bodyDiv w:val="1"/>
      <w:marLeft w:val="0"/>
      <w:marRight w:val="0"/>
      <w:marTop w:val="0"/>
      <w:marBottom w:val="0"/>
      <w:divBdr>
        <w:top w:val="none" w:sz="0" w:space="0" w:color="auto"/>
        <w:left w:val="none" w:sz="0" w:space="0" w:color="auto"/>
        <w:bottom w:val="none" w:sz="0" w:space="0" w:color="auto"/>
        <w:right w:val="none" w:sz="0" w:space="0" w:color="auto"/>
      </w:divBdr>
    </w:div>
    <w:div w:id="300041338">
      <w:bodyDiv w:val="1"/>
      <w:marLeft w:val="0"/>
      <w:marRight w:val="0"/>
      <w:marTop w:val="0"/>
      <w:marBottom w:val="0"/>
      <w:divBdr>
        <w:top w:val="none" w:sz="0" w:space="0" w:color="auto"/>
        <w:left w:val="none" w:sz="0" w:space="0" w:color="auto"/>
        <w:bottom w:val="none" w:sz="0" w:space="0" w:color="auto"/>
        <w:right w:val="none" w:sz="0" w:space="0" w:color="auto"/>
      </w:divBdr>
    </w:div>
    <w:div w:id="302083909">
      <w:bodyDiv w:val="1"/>
      <w:marLeft w:val="0"/>
      <w:marRight w:val="0"/>
      <w:marTop w:val="0"/>
      <w:marBottom w:val="0"/>
      <w:divBdr>
        <w:top w:val="none" w:sz="0" w:space="0" w:color="auto"/>
        <w:left w:val="none" w:sz="0" w:space="0" w:color="auto"/>
        <w:bottom w:val="none" w:sz="0" w:space="0" w:color="auto"/>
        <w:right w:val="none" w:sz="0" w:space="0" w:color="auto"/>
      </w:divBdr>
    </w:div>
    <w:div w:id="304705612">
      <w:bodyDiv w:val="1"/>
      <w:marLeft w:val="0"/>
      <w:marRight w:val="0"/>
      <w:marTop w:val="0"/>
      <w:marBottom w:val="0"/>
      <w:divBdr>
        <w:top w:val="none" w:sz="0" w:space="0" w:color="auto"/>
        <w:left w:val="none" w:sz="0" w:space="0" w:color="auto"/>
        <w:bottom w:val="none" w:sz="0" w:space="0" w:color="auto"/>
        <w:right w:val="none" w:sz="0" w:space="0" w:color="auto"/>
      </w:divBdr>
    </w:div>
    <w:div w:id="317226755">
      <w:bodyDiv w:val="1"/>
      <w:marLeft w:val="0"/>
      <w:marRight w:val="0"/>
      <w:marTop w:val="0"/>
      <w:marBottom w:val="0"/>
      <w:divBdr>
        <w:top w:val="none" w:sz="0" w:space="0" w:color="auto"/>
        <w:left w:val="none" w:sz="0" w:space="0" w:color="auto"/>
        <w:bottom w:val="none" w:sz="0" w:space="0" w:color="auto"/>
        <w:right w:val="none" w:sz="0" w:space="0" w:color="auto"/>
      </w:divBdr>
    </w:div>
    <w:div w:id="318579688">
      <w:bodyDiv w:val="1"/>
      <w:marLeft w:val="0"/>
      <w:marRight w:val="0"/>
      <w:marTop w:val="0"/>
      <w:marBottom w:val="0"/>
      <w:divBdr>
        <w:top w:val="none" w:sz="0" w:space="0" w:color="auto"/>
        <w:left w:val="none" w:sz="0" w:space="0" w:color="auto"/>
        <w:bottom w:val="none" w:sz="0" w:space="0" w:color="auto"/>
        <w:right w:val="none" w:sz="0" w:space="0" w:color="auto"/>
      </w:divBdr>
    </w:div>
    <w:div w:id="325286970">
      <w:bodyDiv w:val="1"/>
      <w:marLeft w:val="0"/>
      <w:marRight w:val="0"/>
      <w:marTop w:val="0"/>
      <w:marBottom w:val="0"/>
      <w:divBdr>
        <w:top w:val="none" w:sz="0" w:space="0" w:color="auto"/>
        <w:left w:val="none" w:sz="0" w:space="0" w:color="auto"/>
        <w:bottom w:val="none" w:sz="0" w:space="0" w:color="auto"/>
        <w:right w:val="none" w:sz="0" w:space="0" w:color="auto"/>
      </w:divBdr>
    </w:div>
    <w:div w:id="336814727">
      <w:bodyDiv w:val="1"/>
      <w:marLeft w:val="0"/>
      <w:marRight w:val="0"/>
      <w:marTop w:val="0"/>
      <w:marBottom w:val="0"/>
      <w:divBdr>
        <w:top w:val="none" w:sz="0" w:space="0" w:color="auto"/>
        <w:left w:val="none" w:sz="0" w:space="0" w:color="auto"/>
        <w:bottom w:val="none" w:sz="0" w:space="0" w:color="auto"/>
        <w:right w:val="none" w:sz="0" w:space="0" w:color="auto"/>
      </w:divBdr>
    </w:div>
    <w:div w:id="344527344">
      <w:bodyDiv w:val="1"/>
      <w:marLeft w:val="0"/>
      <w:marRight w:val="0"/>
      <w:marTop w:val="0"/>
      <w:marBottom w:val="0"/>
      <w:divBdr>
        <w:top w:val="none" w:sz="0" w:space="0" w:color="auto"/>
        <w:left w:val="none" w:sz="0" w:space="0" w:color="auto"/>
        <w:bottom w:val="none" w:sz="0" w:space="0" w:color="auto"/>
        <w:right w:val="none" w:sz="0" w:space="0" w:color="auto"/>
      </w:divBdr>
    </w:div>
    <w:div w:id="350450261">
      <w:bodyDiv w:val="1"/>
      <w:marLeft w:val="0"/>
      <w:marRight w:val="0"/>
      <w:marTop w:val="0"/>
      <w:marBottom w:val="0"/>
      <w:divBdr>
        <w:top w:val="none" w:sz="0" w:space="0" w:color="auto"/>
        <w:left w:val="none" w:sz="0" w:space="0" w:color="auto"/>
        <w:bottom w:val="none" w:sz="0" w:space="0" w:color="auto"/>
        <w:right w:val="none" w:sz="0" w:space="0" w:color="auto"/>
      </w:divBdr>
    </w:div>
    <w:div w:id="355738673">
      <w:bodyDiv w:val="1"/>
      <w:marLeft w:val="0"/>
      <w:marRight w:val="0"/>
      <w:marTop w:val="0"/>
      <w:marBottom w:val="0"/>
      <w:divBdr>
        <w:top w:val="none" w:sz="0" w:space="0" w:color="auto"/>
        <w:left w:val="none" w:sz="0" w:space="0" w:color="auto"/>
        <w:bottom w:val="none" w:sz="0" w:space="0" w:color="auto"/>
        <w:right w:val="none" w:sz="0" w:space="0" w:color="auto"/>
      </w:divBdr>
    </w:div>
    <w:div w:id="360782344">
      <w:bodyDiv w:val="1"/>
      <w:marLeft w:val="0"/>
      <w:marRight w:val="0"/>
      <w:marTop w:val="0"/>
      <w:marBottom w:val="0"/>
      <w:divBdr>
        <w:top w:val="none" w:sz="0" w:space="0" w:color="auto"/>
        <w:left w:val="none" w:sz="0" w:space="0" w:color="auto"/>
        <w:bottom w:val="none" w:sz="0" w:space="0" w:color="auto"/>
        <w:right w:val="none" w:sz="0" w:space="0" w:color="auto"/>
      </w:divBdr>
    </w:div>
    <w:div w:id="366376768">
      <w:bodyDiv w:val="1"/>
      <w:marLeft w:val="0"/>
      <w:marRight w:val="0"/>
      <w:marTop w:val="0"/>
      <w:marBottom w:val="0"/>
      <w:divBdr>
        <w:top w:val="none" w:sz="0" w:space="0" w:color="auto"/>
        <w:left w:val="none" w:sz="0" w:space="0" w:color="auto"/>
        <w:bottom w:val="none" w:sz="0" w:space="0" w:color="auto"/>
        <w:right w:val="none" w:sz="0" w:space="0" w:color="auto"/>
      </w:divBdr>
    </w:div>
    <w:div w:id="374933943">
      <w:bodyDiv w:val="1"/>
      <w:marLeft w:val="0"/>
      <w:marRight w:val="0"/>
      <w:marTop w:val="0"/>
      <w:marBottom w:val="0"/>
      <w:divBdr>
        <w:top w:val="none" w:sz="0" w:space="0" w:color="auto"/>
        <w:left w:val="none" w:sz="0" w:space="0" w:color="auto"/>
        <w:bottom w:val="none" w:sz="0" w:space="0" w:color="auto"/>
        <w:right w:val="none" w:sz="0" w:space="0" w:color="auto"/>
      </w:divBdr>
    </w:div>
    <w:div w:id="377122947">
      <w:bodyDiv w:val="1"/>
      <w:marLeft w:val="0"/>
      <w:marRight w:val="0"/>
      <w:marTop w:val="0"/>
      <w:marBottom w:val="0"/>
      <w:divBdr>
        <w:top w:val="none" w:sz="0" w:space="0" w:color="auto"/>
        <w:left w:val="none" w:sz="0" w:space="0" w:color="auto"/>
        <w:bottom w:val="none" w:sz="0" w:space="0" w:color="auto"/>
        <w:right w:val="none" w:sz="0" w:space="0" w:color="auto"/>
      </w:divBdr>
    </w:div>
    <w:div w:id="391347353">
      <w:bodyDiv w:val="1"/>
      <w:marLeft w:val="0"/>
      <w:marRight w:val="0"/>
      <w:marTop w:val="0"/>
      <w:marBottom w:val="0"/>
      <w:divBdr>
        <w:top w:val="none" w:sz="0" w:space="0" w:color="auto"/>
        <w:left w:val="none" w:sz="0" w:space="0" w:color="auto"/>
        <w:bottom w:val="none" w:sz="0" w:space="0" w:color="auto"/>
        <w:right w:val="none" w:sz="0" w:space="0" w:color="auto"/>
      </w:divBdr>
    </w:div>
    <w:div w:id="398284306">
      <w:bodyDiv w:val="1"/>
      <w:marLeft w:val="0"/>
      <w:marRight w:val="0"/>
      <w:marTop w:val="0"/>
      <w:marBottom w:val="0"/>
      <w:divBdr>
        <w:top w:val="none" w:sz="0" w:space="0" w:color="auto"/>
        <w:left w:val="none" w:sz="0" w:space="0" w:color="auto"/>
        <w:bottom w:val="none" w:sz="0" w:space="0" w:color="auto"/>
        <w:right w:val="none" w:sz="0" w:space="0" w:color="auto"/>
      </w:divBdr>
    </w:div>
    <w:div w:id="398989431">
      <w:bodyDiv w:val="1"/>
      <w:marLeft w:val="0"/>
      <w:marRight w:val="0"/>
      <w:marTop w:val="0"/>
      <w:marBottom w:val="0"/>
      <w:divBdr>
        <w:top w:val="none" w:sz="0" w:space="0" w:color="auto"/>
        <w:left w:val="none" w:sz="0" w:space="0" w:color="auto"/>
        <w:bottom w:val="none" w:sz="0" w:space="0" w:color="auto"/>
        <w:right w:val="none" w:sz="0" w:space="0" w:color="auto"/>
      </w:divBdr>
    </w:div>
    <w:div w:id="409734847">
      <w:bodyDiv w:val="1"/>
      <w:marLeft w:val="0"/>
      <w:marRight w:val="0"/>
      <w:marTop w:val="0"/>
      <w:marBottom w:val="0"/>
      <w:divBdr>
        <w:top w:val="none" w:sz="0" w:space="0" w:color="auto"/>
        <w:left w:val="none" w:sz="0" w:space="0" w:color="auto"/>
        <w:bottom w:val="none" w:sz="0" w:space="0" w:color="auto"/>
        <w:right w:val="none" w:sz="0" w:space="0" w:color="auto"/>
      </w:divBdr>
      <w:divsChild>
        <w:div w:id="178587926">
          <w:marLeft w:val="0"/>
          <w:marRight w:val="0"/>
          <w:marTop w:val="0"/>
          <w:marBottom w:val="0"/>
          <w:divBdr>
            <w:top w:val="none" w:sz="0" w:space="0" w:color="auto"/>
            <w:left w:val="none" w:sz="0" w:space="0" w:color="auto"/>
            <w:bottom w:val="none" w:sz="0" w:space="0" w:color="auto"/>
            <w:right w:val="none" w:sz="0" w:space="0" w:color="auto"/>
          </w:divBdr>
          <w:divsChild>
            <w:div w:id="794445993">
              <w:marLeft w:val="0"/>
              <w:marRight w:val="0"/>
              <w:marTop w:val="0"/>
              <w:marBottom w:val="0"/>
              <w:divBdr>
                <w:top w:val="none" w:sz="0" w:space="0" w:color="auto"/>
                <w:left w:val="none" w:sz="0" w:space="0" w:color="auto"/>
                <w:bottom w:val="none" w:sz="0" w:space="0" w:color="auto"/>
                <w:right w:val="none" w:sz="0" w:space="0" w:color="auto"/>
              </w:divBdr>
            </w:div>
          </w:divsChild>
        </w:div>
        <w:div w:id="1615362098">
          <w:marLeft w:val="0"/>
          <w:marRight w:val="0"/>
          <w:marTop w:val="0"/>
          <w:marBottom w:val="0"/>
          <w:divBdr>
            <w:top w:val="none" w:sz="0" w:space="0" w:color="auto"/>
            <w:left w:val="none" w:sz="0" w:space="0" w:color="auto"/>
            <w:bottom w:val="none" w:sz="0" w:space="0" w:color="auto"/>
            <w:right w:val="none" w:sz="0" w:space="0" w:color="auto"/>
          </w:divBdr>
          <w:divsChild>
            <w:div w:id="14300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950820">
      <w:bodyDiv w:val="1"/>
      <w:marLeft w:val="0"/>
      <w:marRight w:val="0"/>
      <w:marTop w:val="0"/>
      <w:marBottom w:val="0"/>
      <w:divBdr>
        <w:top w:val="none" w:sz="0" w:space="0" w:color="auto"/>
        <w:left w:val="none" w:sz="0" w:space="0" w:color="auto"/>
        <w:bottom w:val="none" w:sz="0" w:space="0" w:color="auto"/>
        <w:right w:val="none" w:sz="0" w:space="0" w:color="auto"/>
      </w:divBdr>
    </w:div>
    <w:div w:id="417869409">
      <w:bodyDiv w:val="1"/>
      <w:marLeft w:val="0"/>
      <w:marRight w:val="0"/>
      <w:marTop w:val="0"/>
      <w:marBottom w:val="0"/>
      <w:divBdr>
        <w:top w:val="none" w:sz="0" w:space="0" w:color="auto"/>
        <w:left w:val="none" w:sz="0" w:space="0" w:color="auto"/>
        <w:bottom w:val="none" w:sz="0" w:space="0" w:color="auto"/>
        <w:right w:val="none" w:sz="0" w:space="0" w:color="auto"/>
      </w:divBdr>
    </w:div>
    <w:div w:id="424106861">
      <w:bodyDiv w:val="1"/>
      <w:marLeft w:val="0"/>
      <w:marRight w:val="0"/>
      <w:marTop w:val="0"/>
      <w:marBottom w:val="0"/>
      <w:divBdr>
        <w:top w:val="none" w:sz="0" w:space="0" w:color="auto"/>
        <w:left w:val="none" w:sz="0" w:space="0" w:color="auto"/>
        <w:bottom w:val="none" w:sz="0" w:space="0" w:color="auto"/>
        <w:right w:val="none" w:sz="0" w:space="0" w:color="auto"/>
      </w:divBdr>
    </w:div>
    <w:div w:id="433012394">
      <w:bodyDiv w:val="1"/>
      <w:marLeft w:val="0"/>
      <w:marRight w:val="0"/>
      <w:marTop w:val="0"/>
      <w:marBottom w:val="0"/>
      <w:divBdr>
        <w:top w:val="none" w:sz="0" w:space="0" w:color="auto"/>
        <w:left w:val="none" w:sz="0" w:space="0" w:color="auto"/>
        <w:bottom w:val="none" w:sz="0" w:space="0" w:color="auto"/>
        <w:right w:val="none" w:sz="0" w:space="0" w:color="auto"/>
      </w:divBdr>
      <w:divsChild>
        <w:div w:id="38476886">
          <w:marLeft w:val="0"/>
          <w:marRight w:val="0"/>
          <w:marTop w:val="0"/>
          <w:marBottom w:val="0"/>
          <w:divBdr>
            <w:top w:val="none" w:sz="0" w:space="0" w:color="auto"/>
            <w:left w:val="none" w:sz="0" w:space="0" w:color="auto"/>
            <w:bottom w:val="none" w:sz="0" w:space="0" w:color="auto"/>
            <w:right w:val="none" w:sz="0" w:space="0" w:color="auto"/>
          </w:divBdr>
        </w:div>
        <w:div w:id="127206188">
          <w:marLeft w:val="0"/>
          <w:marRight w:val="0"/>
          <w:marTop w:val="0"/>
          <w:marBottom w:val="0"/>
          <w:divBdr>
            <w:top w:val="none" w:sz="0" w:space="0" w:color="auto"/>
            <w:left w:val="none" w:sz="0" w:space="0" w:color="auto"/>
            <w:bottom w:val="none" w:sz="0" w:space="0" w:color="auto"/>
            <w:right w:val="none" w:sz="0" w:space="0" w:color="auto"/>
          </w:divBdr>
        </w:div>
        <w:div w:id="217326038">
          <w:marLeft w:val="0"/>
          <w:marRight w:val="0"/>
          <w:marTop w:val="0"/>
          <w:marBottom w:val="0"/>
          <w:divBdr>
            <w:top w:val="none" w:sz="0" w:space="0" w:color="auto"/>
            <w:left w:val="none" w:sz="0" w:space="0" w:color="auto"/>
            <w:bottom w:val="none" w:sz="0" w:space="0" w:color="auto"/>
            <w:right w:val="none" w:sz="0" w:space="0" w:color="auto"/>
          </w:divBdr>
          <w:divsChild>
            <w:div w:id="758673987">
              <w:marLeft w:val="0"/>
              <w:marRight w:val="0"/>
              <w:marTop w:val="0"/>
              <w:marBottom w:val="0"/>
              <w:divBdr>
                <w:top w:val="none" w:sz="0" w:space="0" w:color="auto"/>
                <w:left w:val="none" w:sz="0" w:space="0" w:color="auto"/>
                <w:bottom w:val="none" w:sz="0" w:space="0" w:color="auto"/>
                <w:right w:val="none" w:sz="0" w:space="0" w:color="auto"/>
              </w:divBdr>
            </w:div>
            <w:div w:id="1067189880">
              <w:marLeft w:val="0"/>
              <w:marRight w:val="0"/>
              <w:marTop w:val="0"/>
              <w:marBottom w:val="0"/>
              <w:divBdr>
                <w:top w:val="none" w:sz="0" w:space="0" w:color="auto"/>
                <w:left w:val="none" w:sz="0" w:space="0" w:color="auto"/>
                <w:bottom w:val="none" w:sz="0" w:space="0" w:color="auto"/>
                <w:right w:val="none" w:sz="0" w:space="0" w:color="auto"/>
              </w:divBdr>
            </w:div>
            <w:div w:id="1430616764">
              <w:marLeft w:val="0"/>
              <w:marRight w:val="0"/>
              <w:marTop w:val="0"/>
              <w:marBottom w:val="0"/>
              <w:divBdr>
                <w:top w:val="none" w:sz="0" w:space="0" w:color="auto"/>
                <w:left w:val="none" w:sz="0" w:space="0" w:color="auto"/>
                <w:bottom w:val="none" w:sz="0" w:space="0" w:color="auto"/>
                <w:right w:val="none" w:sz="0" w:space="0" w:color="auto"/>
              </w:divBdr>
            </w:div>
            <w:div w:id="1772705029">
              <w:marLeft w:val="0"/>
              <w:marRight w:val="0"/>
              <w:marTop w:val="0"/>
              <w:marBottom w:val="0"/>
              <w:divBdr>
                <w:top w:val="none" w:sz="0" w:space="0" w:color="auto"/>
                <w:left w:val="none" w:sz="0" w:space="0" w:color="auto"/>
                <w:bottom w:val="none" w:sz="0" w:space="0" w:color="auto"/>
                <w:right w:val="none" w:sz="0" w:space="0" w:color="auto"/>
              </w:divBdr>
            </w:div>
            <w:div w:id="1790929803">
              <w:marLeft w:val="0"/>
              <w:marRight w:val="0"/>
              <w:marTop w:val="0"/>
              <w:marBottom w:val="0"/>
              <w:divBdr>
                <w:top w:val="none" w:sz="0" w:space="0" w:color="auto"/>
                <w:left w:val="none" w:sz="0" w:space="0" w:color="auto"/>
                <w:bottom w:val="none" w:sz="0" w:space="0" w:color="auto"/>
                <w:right w:val="none" w:sz="0" w:space="0" w:color="auto"/>
              </w:divBdr>
            </w:div>
          </w:divsChild>
        </w:div>
        <w:div w:id="624315216">
          <w:marLeft w:val="0"/>
          <w:marRight w:val="0"/>
          <w:marTop w:val="0"/>
          <w:marBottom w:val="0"/>
          <w:divBdr>
            <w:top w:val="none" w:sz="0" w:space="0" w:color="auto"/>
            <w:left w:val="none" w:sz="0" w:space="0" w:color="auto"/>
            <w:bottom w:val="none" w:sz="0" w:space="0" w:color="auto"/>
            <w:right w:val="none" w:sz="0" w:space="0" w:color="auto"/>
          </w:divBdr>
        </w:div>
        <w:div w:id="1055472521">
          <w:marLeft w:val="0"/>
          <w:marRight w:val="0"/>
          <w:marTop w:val="0"/>
          <w:marBottom w:val="0"/>
          <w:divBdr>
            <w:top w:val="none" w:sz="0" w:space="0" w:color="auto"/>
            <w:left w:val="none" w:sz="0" w:space="0" w:color="auto"/>
            <w:bottom w:val="none" w:sz="0" w:space="0" w:color="auto"/>
            <w:right w:val="none" w:sz="0" w:space="0" w:color="auto"/>
          </w:divBdr>
        </w:div>
        <w:div w:id="1250888444">
          <w:marLeft w:val="0"/>
          <w:marRight w:val="0"/>
          <w:marTop w:val="0"/>
          <w:marBottom w:val="0"/>
          <w:divBdr>
            <w:top w:val="none" w:sz="0" w:space="0" w:color="auto"/>
            <w:left w:val="none" w:sz="0" w:space="0" w:color="auto"/>
            <w:bottom w:val="none" w:sz="0" w:space="0" w:color="auto"/>
            <w:right w:val="none" w:sz="0" w:space="0" w:color="auto"/>
          </w:divBdr>
        </w:div>
        <w:div w:id="1502693257">
          <w:marLeft w:val="0"/>
          <w:marRight w:val="0"/>
          <w:marTop w:val="0"/>
          <w:marBottom w:val="0"/>
          <w:divBdr>
            <w:top w:val="none" w:sz="0" w:space="0" w:color="auto"/>
            <w:left w:val="none" w:sz="0" w:space="0" w:color="auto"/>
            <w:bottom w:val="none" w:sz="0" w:space="0" w:color="auto"/>
            <w:right w:val="none" w:sz="0" w:space="0" w:color="auto"/>
          </w:divBdr>
        </w:div>
        <w:div w:id="1574856461">
          <w:marLeft w:val="0"/>
          <w:marRight w:val="0"/>
          <w:marTop w:val="0"/>
          <w:marBottom w:val="0"/>
          <w:divBdr>
            <w:top w:val="none" w:sz="0" w:space="0" w:color="auto"/>
            <w:left w:val="none" w:sz="0" w:space="0" w:color="auto"/>
            <w:bottom w:val="none" w:sz="0" w:space="0" w:color="auto"/>
            <w:right w:val="none" w:sz="0" w:space="0" w:color="auto"/>
          </w:divBdr>
          <w:divsChild>
            <w:div w:id="246693370">
              <w:marLeft w:val="0"/>
              <w:marRight w:val="0"/>
              <w:marTop w:val="0"/>
              <w:marBottom w:val="0"/>
              <w:divBdr>
                <w:top w:val="none" w:sz="0" w:space="0" w:color="auto"/>
                <w:left w:val="none" w:sz="0" w:space="0" w:color="auto"/>
                <w:bottom w:val="none" w:sz="0" w:space="0" w:color="auto"/>
                <w:right w:val="none" w:sz="0" w:space="0" w:color="auto"/>
              </w:divBdr>
            </w:div>
            <w:div w:id="322122878">
              <w:marLeft w:val="0"/>
              <w:marRight w:val="0"/>
              <w:marTop w:val="0"/>
              <w:marBottom w:val="0"/>
              <w:divBdr>
                <w:top w:val="none" w:sz="0" w:space="0" w:color="auto"/>
                <w:left w:val="none" w:sz="0" w:space="0" w:color="auto"/>
                <w:bottom w:val="none" w:sz="0" w:space="0" w:color="auto"/>
                <w:right w:val="none" w:sz="0" w:space="0" w:color="auto"/>
              </w:divBdr>
            </w:div>
            <w:div w:id="1231385370">
              <w:marLeft w:val="0"/>
              <w:marRight w:val="0"/>
              <w:marTop w:val="0"/>
              <w:marBottom w:val="0"/>
              <w:divBdr>
                <w:top w:val="none" w:sz="0" w:space="0" w:color="auto"/>
                <w:left w:val="none" w:sz="0" w:space="0" w:color="auto"/>
                <w:bottom w:val="none" w:sz="0" w:space="0" w:color="auto"/>
                <w:right w:val="none" w:sz="0" w:space="0" w:color="auto"/>
              </w:divBdr>
            </w:div>
            <w:div w:id="1300719569">
              <w:marLeft w:val="0"/>
              <w:marRight w:val="0"/>
              <w:marTop w:val="0"/>
              <w:marBottom w:val="0"/>
              <w:divBdr>
                <w:top w:val="none" w:sz="0" w:space="0" w:color="auto"/>
                <w:left w:val="none" w:sz="0" w:space="0" w:color="auto"/>
                <w:bottom w:val="none" w:sz="0" w:space="0" w:color="auto"/>
                <w:right w:val="none" w:sz="0" w:space="0" w:color="auto"/>
              </w:divBdr>
            </w:div>
            <w:div w:id="2111848556">
              <w:marLeft w:val="0"/>
              <w:marRight w:val="0"/>
              <w:marTop w:val="0"/>
              <w:marBottom w:val="0"/>
              <w:divBdr>
                <w:top w:val="none" w:sz="0" w:space="0" w:color="auto"/>
                <w:left w:val="none" w:sz="0" w:space="0" w:color="auto"/>
                <w:bottom w:val="none" w:sz="0" w:space="0" w:color="auto"/>
                <w:right w:val="none" w:sz="0" w:space="0" w:color="auto"/>
              </w:divBdr>
            </w:div>
          </w:divsChild>
        </w:div>
        <w:div w:id="1782843818">
          <w:marLeft w:val="0"/>
          <w:marRight w:val="0"/>
          <w:marTop w:val="0"/>
          <w:marBottom w:val="0"/>
          <w:divBdr>
            <w:top w:val="none" w:sz="0" w:space="0" w:color="auto"/>
            <w:left w:val="none" w:sz="0" w:space="0" w:color="auto"/>
            <w:bottom w:val="none" w:sz="0" w:space="0" w:color="auto"/>
            <w:right w:val="none" w:sz="0" w:space="0" w:color="auto"/>
          </w:divBdr>
        </w:div>
        <w:div w:id="1970551103">
          <w:marLeft w:val="0"/>
          <w:marRight w:val="0"/>
          <w:marTop w:val="0"/>
          <w:marBottom w:val="0"/>
          <w:divBdr>
            <w:top w:val="none" w:sz="0" w:space="0" w:color="auto"/>
            <w:left w:val="none" w:sz="0" w:space="0" w:color="auto"/>
            <w:bottom w:val="none" w:sz="0" w:space="0" w:color="auto"/>
            <w:right w:val="none" w:sz="0" w:space="0" w:color="auto"/>
          </w:divBdr>
        </w:div>
      </w:divsChild>
    </w:div>
    <w:div w:id="435906894">
      <w:bodyDiv w:val="1"/>
      <w:marLeft w:val="0"/>
      <w:marRight w:val="0"/>
      <w:marTop w:val="0"/>
      <w:marBottom w:val="0"/>
      <w:divBdr>
        <w:top w:val="none" w:sz="0" w:space="0" w:color="auto"/>
        <w:left w:val="none" w:sz="0" w:space="0" w:color="auto"/>
        <w:bottom w:val="none" w:sz="0" w:space="0" w:color="auto"/>
        <w:right w:val="none" w:sz="0" w:space="0" w:color="auto"/>
      </w:divBdr>
    </w:div>
    <w:div w:id="437871300">
      <w:bodyDiv w:val="1"/>
      <w:marLeft w:val="0"/>
      <w:marRight w:val="0"/>
      <w:marTop w:val="0"/>
      <w:marBottom w:val="0"/>
      <w:divBdr>
        <w:top w:val="none" w:sz="0" w:space="0" w:color="auto"/>
        <w:left w:val="none" w:sz="0" w:space="0" w:color="auto"/>
        <w:bottom w:val="none" w:sz="0" w:space="0" w:color="auto"/>
        <w:right w:val="none" w:sz="0" w:space="0" w:color="auto"/>
      </w:divBdr>
    </w:div>
    <w:div w:id="438256291">
      <w:bodyDiv w:val="1"/>
      <w:marLeft w:val="0"/>
      <w:marRight w:val="0"/>
      <w:marTop w:val="0"/>
      <w:marBottom w:val="0"/>
      <w:divBdr>
        <w:top w:val="none" w:sz="0" w:space="0" w:color="auto"/>
        <w:left w:val="none" w:sz="0" w:space="0" w:color="auto"/>
        <w:bottom w:val="none" w:sz="0" w:space="0" w:color="auto"/>
        <w:right w:val="none" w:sz="0" w:space="0" w:color="auto"/>
      </w:divBdr>
    </w:div>
    <w:div w:id="440731030">
      <w:bodyDiv w:val="1"/>
      <w:marLeft w:val="0"/>
      <w:marRight w:val="0"/>
      <w:marTop w:val="0"/>
      <w:marBottom w:val="0"/>
      <w:divBdr>
        <w:top w:val="none" w:sz="0" w:space="0" w:color="auto"/>
        <w:left w:val="none" w:sz="0" w:space="0" w:color="auto"/>
        <w:bottom w:val="none" w:sz="0" w:space="0" w:color="auto"/>
        <w:right w:val="none" w:sz="0" w:space="0" w:color="auto"/>
      </w:divBdr>
    </w:div>
    <w:div w:id="450251550">
      <w:bodyDiv w:val="1"/>
      <w:marLeft w:val="0"/>
      <w:marRight w:val="0"/>
      <w:marTop w:val="0"/>
      <w:marBottom w:val="0"/>
      <w:divBdr>
        <w:top w:val="none" w:sz="0" w:space="0" w:color="auto"/>
        <w:left w:val="none" w:sz="0" w:space="0" w:color="auto"/>
        <w:bottom w:val="none" w:sz="0" w:space="0" w:color="auto"/>
        <w:right w:val="none" w:sz="0" w:space="0" w:color="auto"/>
      </w:divBdr>
    </w:div>
    <w:div w:id="450439295">
      <w:bodyDiv w:val="1"/>
      <w:marLeft w:val="0"/>
      <w:marRight w:val="0"/>
      <w:marTop w:val="0"/>
      <w:marBottom w:val="0"/>
      <w:divBdr>
        <w:top w:val="none" w:sz="0" w:space="0" w:color="auto"/>
        <w:left w:val="none" w:sz="0" w:space="0" w:color="auto"/>
        <w:bottom w:val="none" w:sz="0" w:space="0" w:color="auto"/>
        <w:right w:val="none" w:sz="0" w:space="0" w:color="auto"/>
      </w:divBdr>
      <w:divsChild>
        <w:div w:id="1873614907">
          <w:marLeft w:val="0"/>
          <w:marRight w:val="0"/>
          <w:marTop w:val="0"/>
          <w:marBottom w:val="0"/>
          <w:divBdr>
            <w:top w:val="none" w:sz="0" w:space="0" w:color="auto"/>
            <w:left w:val="none" w:sz="0" w:space="0" w:color="auto"/>
            <w:bottom w:val="none" w:sz="0" w:space="0" w:color="auto"/>
            <w:right w:val="none" w:sz="0" w:space="0" w:color="auto"/>
          </w:divBdr>
          <w:divsChild>
            <w:div w:id="2098480002">
              <w:marLeft w:val="0"/>
              <w:marRight w:val="0"/>
              <w:marTop w:val="0"/>
              <w:marBottom w:val="0"/>
              <w:divBdr>
                <w:top w:val="none" w:sz="0" w:space="0" w:color="auto"/>
                <w:left w:val="none" w:sz="0" w:space="0" w:color="auto"/>
                <w:bottom w:val="none" w:sz="0" w:space="0" w:color="auto"/>
                <w:right w:val="none" w:sz="0" w:space="0" w:color="auto"/>
              </w:divBdr>
              <w:divsChild>
                <w:div w:id="448474285">
                  <w:marLeft w:val="0"/>
                  <w:marRight w:val="0"/>
                  <w:marTop w:val="0"/>
                  <w:marBottom w:val="0"/>
                  <w:divBdr>
                    <w:top w:val="none" w:sz="0" w:space="0" w:color="auto"/>
                    <w:left w:val="none" w:sz="0" w:space="0" w:color="auto"/>
                    <w:bottom w:val="none" w:sz="0" w:space="0" w:color="auto"/>
                    <w:right w:val="none" w:sz="0" w:space="0" w:color="auto"/>
                  </w:divBdr>
                  <w:divsChild>
                    <w:div w:id="278337221">
                      <w:marLeft w:val="0"/>
                      <w:marRight w:val="0"/>
                      <w:marTop w:val="90"/>
                      <w:marBottom w:val="0"/>
                      <w:divBdr>
                        <w:top w:val="none" w:sz="0" w:space="0" w:color="auto"/>
                        <w:left w:val="none" w:sz="0" w:space="0" w:color="auto"/>
                        <w:bottom w:val="none" w:sz="0" w:space="0" w:color="auto"/>
                        <w:right w:val="none" w:sz="0" w:space="0" w:color="auto"/>
                      </w:divBdr>
                      <w:divsChild>
                        <w:div w:id="11035131">
                          <w:marLeft w:val="0"/>
                          <w:marRight w:val="0"/>
                          <w:marTop w:val="0"/>
                          <w:marBottom w:val="0"/>
                          <w:divBdr>
                            <w:top w:val="none" w:sz="0" w:space="0" w:color="auto"/>
                            <w:left w:val="none" w:sz="0" w:space="0" w:color="auto"/>
                            <w:bottom w:val="none" w:sz="0" w:space="0" w:color="auto"/>
                            <w:right w:val="none" w:sz="0" w:space="0" w:color="auto"/>
                          </w:divBdr>
                          <w:divsChild>
                            <w:div w:id="311446990">
                              <w:marLeft w:val="0"/>
                              <w:marRight w:val="0"/>
                              <w:marTop w:val="0"/>
                              <w:marBottom w:val="0"/>
                              <w:divBdr>
                                <w:top w:val="none" w:sz="0" w:space="0" w:color="auto"/>
                                <w:left w:val="none" w:sz="0" w:space="0" w:color="auto"/>
                                <w:bottom w:val="none" w:sz="0" w:space="0" w:color="auto"/>
                                <w:right w:val="none" w:sz="0" w:space="0" w:color="auto"/>
                              </w:divBdr>
                              <w:divsChild>
                                <w:div w:id="1982271529">
                                  <w:marLeft w:val="0"/>
                                  <w:marRight w:val="0"/>
                                  <w:marTop w:val="0"/>
                                  <w:marBottom w:val="0"/>
                                  <w:divBdr>
                                    <w:top w:val="none" w:sz="0" w:space="0" w:color="auto"/>
                                    <w:left w:val="none" w:sz="0" w:space="0" w:color="auto"/>
                                    <w:bottom w:val="none" w:sz="0" w:space="0" w:color="auto"/>
                                    <w:right w:val="none" w:sz="0" w:space="0" w:color="auto"/>
                                  </w:divBdr>
                                </w:div>
                              </w:divsChild>
                            </w:div>
                            <w:div w:id="151784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927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459616624">
      <w:bodyDiv w:val="1"/>
      <w:marLeft w:val="0"/>
      <w:marRight w:val="0"/>
      <w:marTop w:val="0"/>
      <w:marBottom w:val="0"/>
      <w:divBdr>
        <w:top w:val="none" w:sz="0" w:space="0" w:color="auto"/>
        <w:left w:val="none" w:sz="0" w:space="0" w:color="auto"/>
        <w:bottom w:val="none" w:sz="0" w:space="0" w:color="auto"/>
        <w:right w:val="none" w:sz="0" w:space="0" w:color="auto"/>
      </w:divBdr>
    </w:div>
    <w:div w:id="466237705">
      <w:bodyDiv w:val="1"/>
      <w:marLeft w:val="0"/>
      <w:marRight w:val="0"/>
      <w:marTop w:val="0"/>
      <w:marBottom w:val="0"/>
      <w:divBdr>
        <w:top w:val="none" w:sz="0" w:space="0" w:color="auto"/>
        <w:left w:val="none" w:sz="0" w:space="0" w:color="auto"/>
        <w:bottom w:val="none" w:sz="0" w:space="0" w:color="auto"/>
        <w:right w:val="none" w:sz="0" w:space="0" w:color="auto"/>
      </w:divBdr>
    </w:div>
    <w:div w:id="467362275">
      <w:bodyDiv w:val="1"/>
      <w:marLeft w:val="0"/>
      <w:marRight w:val="0"/>
      <w:marTop w:val="0"/>
      <w:marBottom w:val="0"/>
      <w:divBdr>
        <w:top w:val="none" w:sz="0" w:space="0" w:color="auto"/>
        <w:left w:val="none" w:sz="0" w:space="0" w:color="auto"/>
        <w:bottom w:val="none" w:sz="0" w:space="0" w:color="auto"/>
        <w:right w:val="none" w:sz="0" w:space="0" w:color="auto"/>
      </w:divBdr>
    </w:div>
    <w:div w:id="469589880">
      <w:bodyDiv w:val="1"/>
      <w:marLeft w:val="0"/>
      <w:marRight w:val="0"/>
      <w:marTop w:val="0"/>
      <w:marBottom w:val="0"/>
      <w:divBdr>
        <w:top w:val="none" w:sz="0" w:space="0" w:color="auto"/>
        <w:left w:val="none" w:sz="0" w:space="0" w:color="auto"/>
        <w:bottom w:val="none" w:sz="0" w:space="0" w:color="auto"/>
        <w:right w:val="none" w:sz="0" w:space="0" w:color="auto"/>
      </w:divBdr>
    </w:div>
    <w:div w:id="475730038">
      <w:bodyDiv w:val="1"/>
      <w:marLeft w:val="0"/>
      <w:marRight w:val="0"/>
      <w:marTop w:val="0"/>
      <w:marBottom w:val="0"/>
      <w:divBdr>
        <w:top w:val="none" w:sz="0" w:space="0" w:color="auto"/>
        <w:left w:val="none" w:sz="0" w:space="0" w:color="auto"/>
        <w:bottom w:val="none" w:sz="0" w:space="0" w:color="auto"/>
        <w:right w:val="none" w:sz="0" w:space="0" w:color="auto"/>
      </w:divBdr>
    </w:div>
    <w:div w:id="482161805">
      <w:bodyDiv w:val="1"/>
      <w:marLeft w:val="0"/>
      <w:marRight w:val="0"/>
      <w:marTop w:val="0"/>
      <w:marBottom w:val="0"/>
      <w:divBdr>
        <w:top w:val="none" w:sz="0" w:space="0" w:color="auto"/>
        <w:left w:val="none" w:sz="0" w:space="0" w:color="auto"/>
        <w:bottom w:val="none" w:sz="0" w:space="0" w:color="auto"/>
        <w:right w:val="none" w:sz="0" w:space="0" w:color="auto"/>
      </w:divBdr>
    </w:div>
    <w:div w:id="495459522">
      <w:bodyDiv w:val="1"/>
      <w:marLeft w:val="0"/>
      <w:marRight w:val="0"/>
      <w:marTop w:val="0"/>
      <w:marBottom w:val="0"/>
      <w:divBdr>
        <w:top w:val="none" w:sz="0" w:space="0" w:color="auto"/>
        <w:left w:val="none" w:sz="0" w:space="0" w:color="auto"/>
        <w:bottom w:val="none" w:sz="0" w:space="0" w:color="auto"/>
        <w:right w:val="none" w:sz="0" w:space="0" w:color="auto"/>
      </w:divBdr>
    </w:div>
    <w:div w:id="499540661">
      <w:bodyDiv w:val="1"/>
      <w:marLeft w:val="0"/>
      <w:marRight w:val="0"/>
      <w:marTop w:val="0"/>
      <w:marBottom w:val="0"/>
      <w:divBdr>
        <w:top w:val="none" w:sz="0" w:space="0" w:color="auto"/>
        <w:left w:val="none" w:sz="0" w:space="0" w:color="auto"/>
        <w:bottom w:val="none" w:sz="0" w:space="0" w:color="auto"/>
        <w:right w:val="none" w:sz="0" w:space="0" w:color="auto"/>
      </w:divBdr>
    </w:div>
    <w:div w:id="500700699">
      <w:bodyDiv w:val="1"/>
      <w:marLeft w:val="0"/>
      <w:marRight w:val="0"/>
      <w:marTop w:val="0"/>
      <w:marBottom w:val="0"/>
      <w:divBdr>
        <w:top w:val="none" w:sz="0" w:space="0" w:color="auto"/>
        <w:left w:val="none" w:sz="0" w:space="0" w:color="auto"/>
        <w:bottom w:val="none" w:sz="0" w:space="0" w:color="auto"/>
        <w:right w:val="none" w:sz="0" w:space="0" w:color="auto"/>
      </w:divBdr>
    </w:div>
    <w:div w:id="501629348">
      <w:bodyDiv w:val="1"/>
      <w:marLeft w:val="0"/>
      <w:marRight w:val="0"/>
      <w:marTop w:val="0"/>
      <w:marBottom w:val="0"/>
      <w:divBdr>
        <w:top w:val="none" w:sz="0" w:space="0" w:color="auto"/>
        <w:left w:val="none" w:sz="0" w:space="0" w:color="auto"/>
        <w:bottom w:val="none" w:sz="0" w:space="0" w:color="auto"/>
        <w:right w:val="none" w:sz="0" w:space="0" w:color="auto"/>
      </w:divBdr>
    </w:div>
    <w:div w:id="503282690">
      <w:bodyDiv w:val="1"/>
      <w:marLeft w:val="0"/>
      <w:marRight w:val="0"/>
      <w:marTop w:val="0"/>
      <w:marBottom w:val="0"/>
      <w:divBdr>
        <w:top w:val="none" w:sz="0" w:space="0" w:color="auto"/>
        <w:left w:val="none" w:sz="0" w:space="0" w:color="auto"/>
        <w:bottom w:val="none" w:sz="0" w:space="0" w:color="auto"/>
        <w:right w:val="none" w:sz="0" w:space="0" w:color="auto"/>
      </w:divBdr>
    </w:div>
    <w:div w:id="504247583">
      <w:bodyDiv w:val="1"/>
      <w:marLeft w:val="0"/>
      <w:marRight w:val="0"/>
      <w:marTop w:val="0"/>
      <w:marBottom w:val="0"/>
      <w:divBdr>
        <w:top w:val="none" w:sz="0" w:space="0" w:color="auto"/>
        <w:left w:val="none" w:sz="0" w:space="0" w:color="auto"/>
        <w:bottom w:val="none" w:sz="0" w:space="0" w:color="auto"/>
        <w:right w:val="none" w:sz="0" w:space="0" w:color="auto"/>
      </w:divBdr>
    </w:div>
    <w:div w:id="504905559">
      <w:bodyDiv w:val="1"/>
      <w:marLeft w:val="0"/>
      <w:marRight w:val="0"/>
      <w:marTop w:val="0"/>
      <w:marBottom w:val="0"/>
      <w:divBdr>
        <w:top w:val="none" w:sz="0" w:space="0" w:color="auto"/>
        <w:left w:val="none" w:sz="0" w:space="0" w:color="auto"/>
        <w:bottom w:val="none" w:sz="0" w:space="0" w:color="auto"/>
        <w:right w:val="none" w:sz="0" w:space="0" w:color="auto"/>
      </w:divBdr>
    </w:div>
    <w:div w:id="511996046">
      <w:bodyDiv w:val="1"/>
      <w:marLeft w:val="0"/>
      <w:marRight w:val="0"/>
      <w:marTop w:val="0"/>
      <w:marBottom w:val="0"/>
      <w:divBdr>
        <w:top w:val="none" w:sz="0" w:space="0" w:color="auto"/>
        <w:left w:val="none" w:sz="0" w:space="0" w:color="auto"/>
        <w:bottom w:val="none" w:sz="0" w:space="0" w:color="auto"/>
        <w:right w:val="none" w:sz="0" w:space="0" w:color="auto"/>
      </w:divBdr>
    </w:div>
    <w:div w:id="519662371">
      <w:bodyDiv w:val="1"/>
      <w:marLeft w:val="0"/>
      <w:marRight w:val="0"/>
      <w:marTop w:val="0"/>
      <w:marBottom w:val="0"/>
      <w:divBdr>
        <w:top w:val="none" w:sz="0" w:space="0" w:color="auto"/>
        <w:left w:val="none" w:sz="0" w:space="0" w:color="auto"/>
        <w:bottom w:val="none" w:sz="0" w:space="0" w:color="auto"/>
        <w:right w:val="none" w:sz="0" w:space="0" w:color="auto"/>
      </w:divBdr>
    </w:div>
    <w:div w:id="519776799">
      <w:bodyDiv w:val="1"/>
      <w:marLeft w:val="0"/>
      <w:marRight w:val="0"/>
      <w:marTop w:val="0"/>
      <w:marBottom w:val="0"/>
      <w:divBdr>
        <w:top w:val="none" w:sz="0" w:space="0" w:color="auto"/>
        <w:left w:val="none" w:sz="0" w:space="0" w:color="auto"/>
        <w:bottom w:val="none" w:sz="0" w:space="0" w:color="auto"/>
        <w:right w:val="none" w:sz="0" w:space="0" w:color="auto"/>
      </w:divBdr>
    </w:div>
    <w:div w:id="521283067">
      <w:bodyDiv w:val="1"/>
      <w:marLeft w:val="0"/>
      <w:marRight w:val="0"/>
      <w:marTop w:val="0"/>
      <w:marBottom w:val="0"/>
      <w:divBdr>
        <w:top w:val="none" w:sz="0" w:space="0" w:color="auto"/>
        <w:left w:val="none" w:sz="0" w:space="0" w:color="auto"/>
        <w:bottom w:val="none" w:sz="0" w:space="0" w:color="auto"/>
        <w:right w:val="none" w:sz="0" w:space="0" w:color="auto"/>
      </w:divBdr>
    </w:div>
    <w:div w:id="522011464">
      <w:bodyDiv w:val="1"/>
      <w:marLeft w:val="0"/>
      <w:marRight w:val="0"/>
      <w:marTop w:val="0"/>
      <w:marBottom w:val="0"/>
      <w:divBdr>
        <w:top w:val="none" w:sz="0" w:space="0" w:color="auto"/>
        <w:left w:val="none" w:sz="0" w:space="0" w:color="auto"/>
        <w:bottom w:val="none" w:sz="0" w:space="0" w:color="auto"/>
        <w:right w:val="none" w:sz="0" w:space="0" w:color="auto"/>
      </w:divBdr>
    </w:div>
    <w:div w:id="542325406">
      <w:bodyDiv w:val="1"/>
      <w:marLeft w:val="0"/>
      <w:marRight w:val="0"/>
      <w:marTop w:val="0"/>
      <w:marBottom w:val="0"/>
      <w:divBdr>
        <w:top w:val="none" w:sz="0" w:space="0" w:color="auto"/>
        <w:left w:val="none" w:sz="0" w:space="0" w:color="auto"/>
        <w:bottom w:val="none" w:sz="0" w:space="0" w:color="auto"/>
        <w:right w:val="none" w:sz="0" w:space="0" w:color="auto"/>
      </w:divBdr>
    </w:div>
    <w:div w:id="549538653">
      <w:bodyDiv w:val="1"/>
      <w:marLeft w:val="0"/>
      <w:marRight w:val="0"/>
      <w:marTop w:val="0"/>
      <w:marBottom w:val="0"/>
      <w:divBdr>
        <w:top w:val="none" w:sz="0" w:space="0" w:color="auto"/>
        <w:left w:val="none" w:sz="0" w:space="0" w:color="auto"/>
        <w:bottom w:val="none" w:sz="0" w:space="0" w:color="auto"/>
        <w:right w:val="none" w:sz="0" w:space="0" w:color="auto"/>
      </w:divBdr>
    </w:div>
    <w:div w:id="551385684">
      <w:bodyDiv w:val="1"/>
      <w:marLeft w:val="0"/>
      <w:marRight w:val="0"/>
      <w:marTop w:val="0"/>
      <w:marBottom w:val="0"/>
      <w:divBdr>
        <w:top w:val="none" w:sz="0" w:space="0" w:color="auto"/>
        <w:left w:val="none" w:sz="0" w:space="0" w:color="auto"/>
        <w:bottom w:val="none" w:sz="0" w:space="0" w:color="auto"/>
        <w:right w:val="none" w:sz="0" w:space="0" w:color="auto"/>
      </w:divBdr>
    </w:div>
    <w:div w:id="561330454">
      <w:bodyDiv w:val="1"/>
      <w:marLeft w:val="0"/>
      <w:marRight w:val="0"/>
      <w:marTop w:val="0"/>
      <w:marBottom w:val="0"/>
      <w:divBdr>
        <w:top w:val="none" w:sz="0" w:space="0" w:color="auto"/>
        <w:left w:val="none" w:sz="0" w:space="0" w:color="auto"/>
        <w:bottom w:val="none" w:sz="0" w:space="0" w:color="auto"/>
        <w:right w:val="none" w:sz="0" w:space="0" w:color="auto"/>
      </w:divBdr>
    </w:div>
    <w:div w:id="583534565">
      <w:bodyDiv w:val="1"/>
      <w:marLeft w:val="0"/>
      <w:marRight w:val="0"/>
      <w:marTop w:val="0"/>
      <w:marBottom w:val="0"/>
      <w:divBdr>
        <w:top w:val="none" w:sz="0" w:space="0" w:color="auto"/>
        <w:left w:val="none" w:sz="0" w:space="0" w:color="auto"/>
        <w:bottom w:val="none" w:sz="0" w:space="0" w:color="auto"/>
        <w:right w:val="none" w:sz="0" w:space="0" w:color="auto"/>
      </w:divBdr>
    </w:div>
    <w:div w:id="593515160">
      <w:bodyDiv w:val="1"/>
      <w:marLeft w:val="0"/>
      <w:marRight w:val="0"/>
      <w:marTop w:val="0"/>
      <w:marBottom w:val="0"/>
      <w:divBdr>
        <w:top w:val="none" w:sz="0" w:space="0" w:color="auto"/>
        <w:left w:val="none" w:sz="0" w:space="0" w:color="auto"/>
        <w:bottom w:val="none" w:sz="0" w:space="0" w:color="auto"/>
        <w:right w:val="none" w:sz="0" w:space="0" w:color="auto"/>
      </w:divBdr>
    </w:div>
    <w:div w:id="596717108">
      <w:bodyDiv w:val="1"/>
      <w:marLeft w:val="0"/>
      <w:marRight w:val="0"/>
      <w:marTop w:val="0"/>
      <w:marBottom w:val="0"/>
      <w:divBdr>
        <w:top w:val="none" w:sz="0" w:space="0" w:color="auto"/>
        <w:left w:val="none" w:sz="0" w:space="0" w:color="auto"/>
        <w:bottom w:val="none" w:sz="0" w:space="0" w:color="auto"/>
        <w:right w:val="none" w:sz="0" w:space="0" w:color="auto"/>
      </w:divBdr>
    </w:div>
    <w:div w:id="597063282">
      <w:bodyDiv w:val="1"/>
      <w:marLeft w:val="0"/>
      <w:marRight w:val="0"/>
      <w:marTop w:val="0"/>
      <w:marBottom w:val="0"/>
      <w:divBdr>
        <w:top w:val="none" w:sz="0" w:space="0" w:color="auto"/>
        <w:left w:val="none" w:sz="0" w:space="0" w:color="auto"/>
        <w:bottom w:val="none" w:sz="0" w:space="0" w:color="auto"/>
        <w:right w:val="none" w:sz="0" w:space="0" w:color="auto"/>
      </w:divBdr>
    </w:div>
    <w:div w:id="602540617">
      <w:bodyDiv w:val="1"/>
      <w:marLeft w:val="0"/>
      <w:marRight w:val="0"/>
      <w:marTop w:val="0"/>
      <w:marBottom w:val="0"/>
      <w:divBdr>
        <w:top w:val="none" w:sz="0" w:space="0" w:color="auto"/>
        <w:left w:val="none" w:sz="0" w:space="0" w:color="auto"/>
        <w:bottom w:val="none" w:sz="0" w:space="0" w:color="auto"/>
        <w:right w:val="none" w:sz="0" w:space="0" w:color="auto"/>
      </w:divBdr>
    </w:div>
    <w:div w:id="605774722">
      <w:bodyDiv w:val="1"/>
      <w:marLeft w:val="0"/>
      <w:marRight w:val="0"/>
      <w:marTop w:val="0"/>
      <w:marBottom w:val="0"/>
      <w:divBdr>
        <w:top w:val="none" w:sz="0" w:space="0" w:color="auto"/>
        <w:left w:val="none" w:sz="0" w:space="0" w:color="auto"/>
        <w:bottom w:val="none" w:sz="0" w:space="0" w:color="auto"/>
        <w:right w:val="none" w:sz="0" w:space="0" w:color="auto"/>
      </w:divBdr>
    </w:div>
    <w:div w:id="606621905">
      <w:bodyDiv w:val="1"/>
      <w:marLeft w:val="0"/>
      <w:marRight w:val="0"/>
      <w:marTop w:val="0"/>
      <w:marBottom w:val="0"/>
      <w:divBdr>
        <w:top w:val="none" w:sz="0" w:space="0" w:color="auto"/>
        <w:left w:val="none" w:sz="0" w:space="0" w:color="auto"/>
        <w:bottom w:val="none" w:sz="0" w:space="0" w:color="auto"/>
        <w:right w:val="none" w:sz="0" w:space="0" w:color="auto"/>
      </w:divBdr>
    </w:div>
    <w:div w:id="613369660">
      <w:bodyDiv w:val="1"/>
      <w:marLeft w:val="0"/>
      <w:marRight w:val="0"/>
      <w:marTop w:val="0"/>
      <w:marBottom w:val="0"/>
      <w:divBdr>
        <w:top w:val="none" w:sz="0" w:space="0" w:color="auto"/>
        <w:left w:val="none" w:sz="0" w:space="0" w:color="auto"/>
        <w:bottom w:val="none" w:sz="0" w:space="0" w:color="auto"/>
        <w:right w:val="none" w:sz="0" w:space="0" w:color="auto"/>
      </w:divBdr>
      <w:divsChild>
        <w:div w:id="1233390090">
          <w:marLeft w:val="0"/>
          <w:marRight w:val="0"/>
          <w:marTop w:val="0"/>
          <w:marBottom w:val="0"/>
          <w:divBdr>
            <w:top w:val="none" w:sz="0" w:space="0" w:color="auto"/>
            <w:left w:val="none" w:sz="0" w:space="0" w:color="auto"/>
            <w:bottom w:val="none" w:sz="0" w:space="0" w:color="auto"/>
            <w:right w:val="none" w:sz="0" w:space="0" w:color="auto"/>
          </w:divBdr>
          <w:divsChild>
            <w:div w:id="1923755406">
              <w:marLeft w:val="0"/>
              <w:marRight w:val="0"/>
              <w:marTop w:val="0"/>
              <w:marBottom w:val="0"/>
              <w:divBdr>
                <w:top w:val="none" w:sz="0" w:space="0" w:color="auto"/>
                <w:left w:val="none" w:sz="0" w:space="0" w:color="auto"/>
                <w:bottom w:val="none" w:sz="0" w:space="0" w:color="auto"/>
                <w:right w:val="none" w:sz="0" w:space="0" w:color="auto"/>
              </w:divBdr>
              <w:divsChild>
                <w:div w:id="1742292740">
                  <w:marLeft w:val="0"/>
                  <w:marRight w:val="0"/>
                  <w:marTop w:val="0"/>
                  <w:marBottom w:val="0"/>
                  <w:divBdr>
                    <w:top w:val="none" w:sz="0" w:space="0" w:color="auto"/>
                    <w:left w:val="none" w:sz="0" w:space="0" w:color="auto"/>
                    <w:bottom w:val="none" w:sz="0" w:space="0" w:color="auto"/>
                    <w:right w:val="none" w:sz="0" w:space="0" w:color="auto"/>
                  </w:divBdr>
                  <w:divsChild>
                    <w:div w:id="1054962188">
                      <w:marLeft w:val="0"/>
                      <w:marRight w:val="0"/>
                      <w:marTop w:val="0"/>
                      <w:marBottom w:val="0"/>
                      <w:divBdr>
                        <w:top w:val="none" w:sz="0" w:space="0" w:color="auto"/>
                        <w:left w:val="none" w:sz="0" w:space="0" w:color="auto"/>
                        <w:bottom w:val="none" w:sz="0" w:space="0" w:color="auto"/>
                        <w:right w:val="none" w:sz="0" w:space="0" w:color="auto"/>
                      </w:divBdr>
                      <w:divsChild>
                        <w:div w:id="1425611960">
                          <w:marLeft w:val="0"/>
                          <w:marRight w:val="0"/>
                          <w:marTop w:val="0"/>
                          <w:marBottom w:val="0"/>
                          <w:divBdr>
                            <w:top w:val="none" w:sz="0" w:space="0" w:color="auto"/>
                            <w:left w:val="none" w:sz="0" w:space="0" w:color="auto"/>
                            <w:bottom w:val="none" w:sz="0" w:space="0" w:color="auto"/>
                            <w:right w:val="none" w:sz="0" w:space="0" w:color="auto"/>
                          </w:divBdr>
                          <w:divsChild>
                            <w:div w:id="1103568840">
                              <w:marLeft w:val="0"/>
                              <w:marRight w:val="0"/>
                              <w:marTop w:val="0"/>
                              <w:marBottom w:val="0"/>
                              <w:divBdr>
                                <w:top w:val="none" w:sz="0" w:space="0" w:color="auto"/>
                                <w:left w:val="none" w:sz="0" w:space="0" w:color="auto"/>
                                <w:bottom w:val="none" w:sz="0" w:space="0" w:color="auto"/>
                                <w:right w:val="none" w:sz="0" w:space="0" w:color="auto"/>
                              </w:divBdr>
                              <w:divsChild>
                                <w:div w:id="1178695707">
                                  <w:marLeft w:val="0"/>
                                  <w:marRight w:val="0"/>
                                  <w:marTop w:val="0"/>
                                  <w:marBottom w:val="0"/>
                                  <w:divBdr>
                                    <w:top w:val="none" w:sz="0" w:space="0" w:color="auto"/>
                                    <w:left w:val="none" w:sz="0" w:space="0" w:color="auto"/>
                                    <w:bottom w:val="none" w:sz="0" w:space="0" w:color="auto"/>
                                    <w:right w:val="none" w:sz="0" w:space="0" w:color="auto"/>
                                  </w:divBdr>
                                  <w:divsChild>
                                    <w:div w:id="482090051">
                                      <w:marLeft w:val="0"/>
                                      <w:marRight w:val="0"/>
                                      <w:marTop w:val="0"/>
                                      <w:marBottom w:val="0"/>
                                      <w:divBdr>
                                        <w:top w:val="none" w:sz="0" w:space="0" w:color="auto"/>
                                        <w:left w:val="none" w:sz="0" w:space="0" w:color="auto"/>
                                        <w:bottom w:val="none" w:sz="0" w:space="0" w:color="auto"/>
                                        <w:right w:val="none" w:sz="0" w:space="0" w:color="auto"/>
                                      </w:divBdr>
                                      <w:divsChild>
                                        <w:div w:id="122244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540576">
      <w:bodyDiv w:val="1"/>
      <w:marLeft w:val="0"/>
      <w:marRight w:val="0"/>
      <w:marTop w:val="0"/>
      <w:marBottom w:val="0"/>
      <w:divBdr>
        <w:top w:val="none" w:sz="0" w:space="0" w:color="auto"/>
        <w:left w:val="none" w:sz="0" w:space="0" w:color="auto"/>
        <w:bottom w:val="none" w:sz="0" w:space="0" w:color="auto"/>
        <w:right w:val="none" w:sz="0" w:space="0" w:color="auto"/>
      </w:divBdr>
    </w:div>
    <w:div w:id="627588484">
      <w:bodyDiv w:val="1"/>
      <w:marLeft w:val="0"/>
      <w:marRight w:val="0"/>
      <w:marTop w:val="0"/>
      <w:marBottom w:val="0"/>
      <w:divBdr>
        <w:top w:val="none" w:sz="0" w:space="0" w:color="auto"/>
        <w:left w:val="none" w:sz="0" w:space="0" w:color="auto"/>
        <w:bottom w:val="none" w:sz="0" w:space="0" w:color="auto"/>
        <w:right w:val="none" w:sz="0" w:space="0" w:color="auto"/>
      </w:divBdr>
    </w:div>
    <w:div w:id="628168415">
      <w:bodyDiv w:val="1"/>
      <w:marLeft w:val="0"/>
      <w:marRight w:val="0"/>
      <w:marTop w:val="0"/>
      <w:marBottom w:val="0"/>
      <w:divBdr>
        <w:top w:val="none" w:sz="0" w:space="0" w:color="auto"/>
        <w:left w:val="none" w:sz="0" w:space="0" w:color="auto"/>
        <w:bottom w:val="none" w:sz="0" w:space="0" w:color="auto"/>
        <w:right w:val="none" w:sz="0" w:space="0" w:color="auto"/>
      </w:divBdr>
    </w:div>
    <w:div w:id="640234264">
      <w:bodyDiv w:val="1"/>
      <w:marLeft w:val="0"/>
      <w:marRight w:val="0"/>
      <w:marTop w:val="0"/>
      <w:marBottom w:val="0"/>
      <w:divBdr>
        <w:top w:val="none" w:sz="0" w:space="0" w:color="auto"/>
        <w:left w:val="none" w:sz="0" w:space="0" w:color="auto"/>
        <w:bottom w:val="none" w:sz="0" w:space="0" w:color="auto"/>
        <w:right w:val="none" w:sz="0" w:space="0" w:color="auto"/>
      </w:divBdr>
    </w:div>
    <w:div w:id="645278359">
      <w:bodyDiv w:val="1"/>
      <w:marLeft w:val="0"/>
      <w:marRight w:val="0"/>
      <w:marTop w:val="0"/>
      <w:marBottom w:val="0"/>
      <w:divBdr>
        <w:top w:val="none" w:sz="0" w:space="0" w:color="auto"/>
        <w:left w:val="none" w:sz="0" w:space="0" w:color="auto"/>
        <w:bottom w:val="none" w:sz="0" w:space="0" w:color="auto"/>
        <w:right w:val="none" w:sz="0" w:space="0" w:color="auto"/>
      </w:divBdr>
    </w:div>
    <w:div w:id="646130570">
      <w:bodyDiv w:val="1"/>
      <w:marLeft w:val="0"/>
      <w:marRight w:val="0"/>
      <w:marTop w:val="0"/>
      <w:marBottom w:val="0"/>
      <w:divBdr>
        <w:top w:val="none" w:sz="0" w:space="0" w:color="auto"/>
        <w:left w:val="none" w:sz="0" w:space="0" w:color="auto"/>
        <w:bottom w:val="none" w:sz="0" w:space="0" w:color="auto"/>
        <w:right w:val="none" w:sz="0" w:space="0" w:color="auto"/>
      </w:divBdr>
    </w:div>
    <w:div w:id="655230526">
      <w:bodyDiv w:val="1"/>
      <w:marLeft w:val="0"/>
      <w:marRight w:val="0"/>
      <w:marTop w:val="0"/>
      <w:marBottom w:val="0"/>
      <w:divBdr>
        <w:top w:val="none" w:sz="0" w:space="0" w:color="auto"/>
        <w:left w:val="none" w:sz="0" w:space="0" w:color="auto"/>
        <w:bottom w:val="none" w:sz="0" w:space="0" w:color="auto"/>
        <w:right w:val="none" w:sz="0" w:space="0" w:color="auto"/>
      </w:divBdr>
    </w:div>
    <w:div w:id="657808761">
      <w:bodyDiv w:val="1"/>
      <w:marLeft w:val="0"/>
      <w:marRight w:val="0"/>
      <w:marTop w:val="0"/>
      <w:marBottom w:val="0"/>
      <w:divBdr>
        <w:top w:val="none" w:sz="0" w:space="0" w:color="auto"/>
        <w:left w:val="none" w:sz="0" w:space="0" w:color="auto"/>
        <w:bottom w:val="none" w:sz="0" w:space="0" w:color="auto"/>
        <w:right w:val="none" w:sz="0" w:space="0" w:color="auto"/>
      </w:divBdr>
    </w:div>
    <w:div w:id="668405034">
      <w:bodyDiv w:val="1"/>
      <w:marLeft w:val="0"/>
      <w:marRight w:val="0"/>
      <w:marTop w:val="0"/>
      <w:marBottom w:val="0"/>
      <w:divBdr>
        <w:top w:val="none" w:sz="0" w:space="0" w:color="auto"/>
        <w:left w:val="none" w:sz="0" w:space="0" w:color="auto"/>
        <w:bottom w:val="none" w:sz="0" w:space="0" w:color="auto"/>
        <w:right w:val="none" w:sz="0" w:space="0" w:color="auto"/>
      </w:divBdr>
    </w:div>
    <w:div w:id="672685610">
      <w:bodyDiv w:val="1"/>
      <w:marLeft w:val="0"/>
      <w:marRight w:val="0"/>
      <w:marTop w:val="0"/>
      <w:marBottom w:val="0"/>
      <w:divBdr>
        <w:top w:val="none" w:sz="0" w:space="0" w:color="auto"/>
        <w:left w:val="none" w:sz="0" w:space="0" w:color="auto"/>
        <w:bottom w:val="none" w:sz="0" w:space="0" w:color="auto"/>
        <w:right w:val="none" w:sz="0" w:space="0" w:color="auto"/>
      </w:divBdr>
    </w:div>
    <w:div w:id="673920375">
      <w:bodyDiv w:val="1"/>
      <w:marLeft w:val="0"/>
      <w:marRight w:val="0"/>
      <w:marTop w:val="0"/>
      <w:marBottom w:val="0"/>
      <w:divBdr>
        <w:top w:val="none" w:sz="0" w:space="0" w:color="auto"/>
        <w:left w:val="none" w:sz="0" w:space="0" w:color="auto"/>
        <w:bottom w:val="none" w:sz="0" w:space="0" w:color="auto"/>
        <w:right w:val="none" w:sz="0" w:space="0" w:color="auto"/>
      </w:divBdr>
    </w:div>
    <w:div w:id="679699363">
      <w:bodyDiv w:val="1"/>
      <w:marLeft w:val="0"/>
      <w:marRight w:val="0"/>
      <w:marTop w:val="0"/>
      <w:marBottom w:val="0"/>
      <w:divBdr>
        <w:top w:val="none" w:sz="0" w:space="0" w:color="auto"/>
        <w:left w:val="none" w:sz="0" w:space="0" w:color="auto"/>
        <w:bottom w:val="none" w:sz="0" w:space="0" w:color="auto"/>
        <w:right w:val="none" w:sz="0" w:space="0" w:color="auto"/>
      </w:divBdr>
    </w:div>
    <w:div w:id="682558160">
      <w:bodyDiv w:val="1"/>
      <w:marLeft w:val="0"/>
      <w:marRight w:val="0"/>
      <w:marTop w:val="0"/>
      <w:marBottom w:val="0"/>
      <w:divBdr>
        <w:top w:val="none" w:sz="0" w:space="0" w:color="auto"/>
        <w:left w:val="none" w:sz="0" w:space="0" w:color="auto"/>
        <w:bottom w:val="none" w:sz="0" w:space="0" w:color="auto"/>
        <w:right w:val="none" w:sz="0" w:space="0" w:color="auto"/>
      </w:divBdr>
    </w:div>
    <w:div w:id="683291902">
      <w:bodyDiv w:val="1"/>
      <w:marLeft w:val="0"/>
      <w:marRight w:val="0"/>
      <w:marTop w:val="0"/>
      <w:marBottom w:val="0"/>
      <w:divBdr>
        <w:top w:val="none" w:sz="0" w:space="0" w:color="auto"/>
        <w:left w:val="none" w:sz="0" w:space="0" w:color="auto"/>
        <w:bottom w:val="none" w:sz="0" w:space="0" w:color="auto"/>
        <w:right w:val="none" w:sz="0" w:space="0" w:color="auto"/>
      </w:divBdr>
    </w:div>
    <w:div w:id="684408607">
      <w:bodyDiv w:val="1"/>
      <w:marLeft w:val="0"/>
      <w:marRight w:val="0"/>
      <w:marTop w:val="0"/>
      <w:marBottom w:val="0"/>
      <w:divBdr>
        <w:top w:val="none" w:sz="0" w:space="0" w:color="auto"/>
        <w:left w:val="none" w:sz="0" w:space="0" w:color="auto"/>
        <w:bottom w:val="none" w:sz="0" w:space="0" w:color="auto"/>
        <w:right w:val="none" w:sz="0" w:space="0" w:color="auto"/>
      </w:divBdr>
    </w:div>
    <w:div w:id="686061915">
      <w:bodyDiv w:val="1"/>
      <w:marLeft w:val="0"/>
      <w:marRight w:val="0"/>
      <w:marTop w:val="0"/>
      <w:marBottom w:val="0"/>
      <w:divBdr>
        <w:top w:val="none" w:sz="0" w:space="0" w:color="auto"/>
        <w:left w:val="none" w:sz="0" w:space="0" w:color="auto"/>
        <w:bottom w:val="none" w:sz="0" w:space="0" w:color="auto"/>
        <w:right w:val="none" w:sz="0" w:space="0" w:color="auto"/>
      </w:divBdr>
    </w:div>
    <w:div w:id="687364807">
      <w:bodyDiv w:val="1"/>
      <w:marLeft w:val="0"/>
      <w:marRight w:val="0"/>
      <w:marTop w:val="0"/>
      <w:marBottom w:val="0"/>
      <w:divBdr>
        <w:top w:val="none" w:sz="0" w:space="0" w:color="auto"/>
        <w:left w:val="none" w:sz="0" w:space="0" w:color="auto"/>
        <w:bottom w:val="none" w:sz="0" w:space="0" w:color="auto"/>
        <w:right w:val="none" w:sz="0" w:space="0" w:color="auto"/>
      </w:divBdr>
    </w:div>
    <w:div w:id="692347271">
      <w:bodyDiv w:val="1"/>
      <w:marLeft w:val="0"/>
      <w:marRight w:val="0"/>
      <w:marTop w:val="0"/>
      <w:marBottom w:val="0"/>
      <w:divBdr>
        <w:top w:val="none" w:sz="0" w:space="0" w:color="auto"/>
        <w:left w:val="none" w:sz="0" w:space="0" w:color="auto"/>
        <w:bottom w:val="none" w:sz="0" w:space="0" w:color="auto"/>
        <w:right w:val="none" w:sz="0" w:space="0" w:color="auto"/>
      </w:divBdr>
    </w:div>
    <w:div w:id="703288724">
      <w:bodyDiv w:val="1"/>
      <w:marLeft w:val="0"/>
      <w:marRight w:val="0"/>
      <w:marTop w:val="0"/>
      <w:marBottom w:val="0"/>
      <w:divBdr>
        <w:top w:val="none" w:sz="0" w:space="0" w:color="auto"/>
        <w:left w:val="none" w:sz="0" w:space="0" w:color="auto"/>
        <w:bottom w:val="none" w:sz="0" w:space="0" w:color="auto"/>
        <w:right w:val="none" w:sz="0" w:space="0" w:color="auto"/>
      </w:divBdr>
    </w:div>
    <w:div w:id="724455020">
      <w:bodyDiv w:val="1"/>
      <w:marLeft w:val="0"/>
      <w:marRight w:val="0"/>
      <w:marTop w:val="0"/>
      <w:marBottom w:val="0"/>
      <w:divBdr>
        <w:top w:val="none" w:sz="0" w:space="0" w:color="auto"/>
        <w:left w:val="none" w:sz="0" w:space="0" w:color="auto"/>
        <w:bottom w:val="none" w:sz="0" w:space="0" w:color="auto"/>
        <w:right w:val="none" w:sz="0" w:space="0" w:color="auto"/>
      </w:divBdr>
    </w:div>
    <w:div w:id="733237542">
      <w:bodyDiv w:val="1"/>
      <w:marLeft w:val="0"/>
      <w:marRight w:val="0"/>
      <w:marTop w:val="0"/>
      <w:marBottom w:val="0"/>
      <w:divBdr>
        <w:top w:val="none" w:sz="0" w:space="0" w:color="auto"/>
        <w:left w:val="none" w:sz="0" w:space="0" w:color="auto"/>
        <w:bottom w:val="none" w:sz="0" w:space="0" w:color="auto"/>
        <w:right w:val="none" w:sz="0" w:space="0" w:color="auto"/>
      </w:divBdr>
    </w:div>
    <w:div w:id="735129530">
      <w:bodyDiv w:val="1"/>
      <w:marLeft w:val="0"/>
      <w:marRight w:val="0"/>
      <w:marTop w:val="0"/>
      <w:marBottom w:val="0"/>
      <w:divBdr>
        <w:top w:val="none" w:sz="0" w:space="0" w:color="auto"/>
        <w:left w:val="none" w:sz="0" w:space="0" w:color="auto"/>
        <w:bottom w:val="none" w:sz="0" w:space="0" w:color="auto"/>
        <w:right w:val="none" w:sz="0" w:space="0" w:color="auto"/>
      </w:divBdr>
    </w:div>
    <w:div w:id="735130903">
      <w:bodyDiv w:val="1"/>
      <w:marLeft w:val="0"/>
      <w:marRight w:val="0"/>
      <w:marTop w:val="0"/>
      <w:marBottom w:val="0"/>
      <w:divBdr>
        <w:top w:val="none" w:sz="0" w:space="0" w:color="auto"/>
        <w:left w:val="none" w:sz="0" w:space="0" w:color="auto"/>
        <w:bottom w:val="none" w:sz="0" w:space="0" w:color="auto"/>
        <w:right w:val="none" w:sz="0" w:space="0" w:color="auto"/>
      </w:divBdr>
    </w:div>
    <w:div w:id="742409081">
      <w:bodyDiv w:val="1"/>
      <w:marLeft w:val="0"/>
      <w:marRight w:val="0"/>
      <w:marTop w:val="0"/>
      <w:marBottom w:val="0"/>
      <w:divBdr>
        <w:top w:val="none" w:sz="0" w:space="0" w:color="auto"/>
        <w:left w:val="none" w:sz="0" w:space="0" w:color="auto"/>
        <w:bottom w:val="none" w:sz="0" w:space="0" w:color="auto"/>
        <w:right w:val="none" w:sz="0" w:space="0" w:color="auto"/>
      </w:divBdr>
    </w:div>
    <w:div w:id="746658008">
      <w:bodyDiv w:val="1"/>
      <w:marLeft w:val="0"/>
      <w:marRight w:val="0"/>
      <w:marTop w:val="0"/>
      <w:marBottom w:val="0"/>
      <w:divBdr>
        <w:top w:val="none" w:sz="0" w:space="0" w:color="auto"/>
        <w:left w:val="none" w:sz="0" w:space="0" w:color="auto"/>
        <w:bottom w:val="none" w:sz="0" w:space="0" w:color="auto"/>
        <w:right w:val="none" w:sz="0" w:space="0" w:color="auto"/>
      </w:divBdr>
    </w:div>
    <w:div w:id="747851691">
      <w:bodyDiv w:val="1"/>
      <w:marLeft w:val="0"/>
      <w:marRight w:val="0"/>
      <w:marTop w:val="0"/>
      <w:marBottom w:val="0"/>
      <w:divBdr>
        <w:top w:val="none" w:sz="0" w:space="0" w:color="auto"/>
        <w:left w:val="none" w:sz="0" w:space="0" w:color="auto"/>
        <w:bottom w:val="none" w:sz="0" w:space="0" w:color="auto"/>
        <w:right w:val="none" w:sz="0" w:space="0" w:color="auto"/>
      </w:divBdr>
    </w:div>
    <w:div w:id="749352506">
      <w:bodyDiv w:val="1"/>
      <w:marLeft w:val="0"/>
      <w:marRight w:val="0"/>
      <w:marTop w:val="0"/>
      <w:marBottom w:val="0"/>
      <w:divBdr>
        <w:top w:val="none" w:sz="0" w:space="0" w:color="auto"/>
        <w:left w:val="none" w:sz="0" w:space="0" w:color="auto"/>
        <w:bottom w:val="none" w:sz="0" w:space="0" w:color="auto"/>
        <w:right w:val="none" w:sz="0" w:space="0" w:color="auto"/>
      </w:divBdr>
    </w:div>
    <w:div w:id="755516317">
      <w:bodyDiv w:val="1"/>
      <w:marLeft w:val="0"/>
      <w:marRight w:val="0"/>
      <w:marTop w:val="0"/>
      <w:marBottom w:val="0"/>
      <w:divBdr>
        <w:top w:val="none" w:sz="0" w:space="0" w:color="auto"/>
        <w:left w:val="none" w:sz="0" w:space="0" w:color="auto"/>
        <w:bottom w:val="none" w:sz="0" w:space="0" w:color="auto"/>
        <w:right w:val="none" w:sz="0" w:space="0" w:color="auto"/>
      </w:divBdr>
    </w:div>
    <w:div w:id="757748078">
      <w:bodyDiv w:val="1"/>
      <w:marLeft w:val="0"/>
      <w:marRight w:val="0"/>
      <w:marTop w:val="0"/>
      <w:marBottom w:val="0"/>
      <w:divBdr>
        <w:top w:val="none" w:sz="0" w:space="0" w:color="auto"/>
        <w:left w:val="none" w:sz="0" w:space="0" w:color="auto"/>
        <w:bottom w:val="none" w:sz="0" w:space="0" w:color="auto"/>
        <w:right w:val="none" w:sz="0" w:space="0" w:color="auto"/>
      </w:divBdr>
    </w:div>
    <w:div w:id="759988168">
      <w:bodyDiv w:val="1"/>
      <w:marLeft w:val="0"/>
      <w:marRight w:val="0"/>
      <w:marTop w:val="0"/>
      <w:marBottom w:val="0"/>
      <w:divBdr>
        <w:top w:val="none" w:sz="0" w:space="0" w:color="auto"/>
        <w:left w:val="none" w:sz="0" w:space="0" w:color="auto"/>
        <w:bottom w:val="none" w:sz="0" w:space="0" w:color="auto"/>
        <w:right w:val="none" w:sz="0" w:space="0" w:color="auto"/>
      </w:divBdr>
    </w:div>
    <w:div w:id="763694453">
      <w:bodyDiv w:val="1"/>
      <w:marLeft w:val="0"/>
      <w:marRight w:val="0"/>
      <w:marTop w:val="0"/>
      <w:marBottom w:val="0"/>
      <w:divBdr>
        <w:top w:val="none" w:sz="0" w:space="0" w:color="auto"/>
        <w:left w:val="none" w:sz="0" w:space="0" w:color="auto"/>
        <w:bottom w:val="none" w:sz="0" w:space="0" w:color="auto"/>
        <w:right w:val="none" w:sz="0" w:space="0" w:color="auto"/>
      </w:divBdr>
    </w:div>
    <w:div w:id="764115743">
      <w:bodyDiv w:val="1"/>
      <w:marLeft w:val="0"/>
      <w:marRight w:val="0"/>
      <w:marTop w:val="0"/>
      <w:marBottom w:val="0"/>
      <w:divBdr>
        <w:top w:val="none" w:sz="0" w:space="0" w:color="auto"/>
        <w:left w:val="none" w:sz="0" w:space="0" w:color="auto"/>
        <w:bottom w:val="none" w:sz="0" w:space="0" w:color="auto"/>
        <w:right w:val="none" w:sz="0" w:space="0" w:color="auto"/>
      </w:divBdr>
    </w:div>
    <w:div w:id="766581831">
      <w:bodyDiv w:val="1"/>
      <w:marLeft w:val="0"/>
      <w:marRight w:val="0"/>
      <w:marTop w:val="0"/>
      <w:marBottom w:val="0"/>
      <w:divBdr>
        <w:top w:val="none" w:sz="0" w:space="0" w:color="auto"/>
        <w:left w:val="none" w:sz="0" w:space="0" w:color="auto"/>
        <w:bottom w:val="none" w:sz="0" w:space="0" w:color="auto"/>
        <w:right w:val="none" w:sz="0" w:space="0" w:color="auto"/>
      </w:divBdr>
    </w:div>
    <w:div w:id="767770137">
      <w:bodyDiv w:val="1"/>
      <w:marLeft w:val="0"/>
      <w:marRight w:val="0"/>
      <w:marTop w:val="0"/>
      <w:marBottom w:val="0"/>
      <w:divBdr>
        <w:top w:val="none" w:sz="0" w:space="0" w:color="auto"/>
        <w:left w:val="none" w:sz="0" w:space="0" w:color="auto"/>
        <w:bottom w:val="none" w:sz="0" w:space="0" w:color="auto"/>
        <w:right w:val="none" w:sz="0" w:space="0" w:color="auto"/>
      </w:divBdr>
    </w:div>
    <w:div w:id="770585715">
      <w:bodyDiv w:val="1"/>
      <w:marLeft w:val="0"/>
      <w:marRight w:val="0"/>
      <w:marTop w:val="0"/>
      <w:marBottom w:val="0"/>
      <w:divBdr>
        <w:top w:val="none" w:sz="0" w:space="0" w:color="auto"/>
        <w:left w:val="none" w:sz="0" w:space="0" w:color="auto"/>
        <w:bottom w:val="none" w:sz="0" w:space="0" w:color="auto"/>
        <w:right w:val="none" w:sz="0" w:space="0" w:color="auto"/>
      </w:divBdr>
    </w:div>
    <w:div w:id="773401090">
      <w:bodyDiv w:val="1"/>
      <w:marLeft w:val="0"/>
      <w:marRight w:val="0"/>
      <w:marTop w:val="0"/>
      <w:marBottom w:val="0"/>
      <w:divBdr>
        <w:top w:val="none" w:sz="0" w:space="0" w:color="auto"/>
        <w:left w:val="none" w:sz="0" w:space="0" w:color="auto"/>
        <w:bottom w:val="none" w:sz="0" w:space="0" w:color="auto"/>
        <w:right w:val="none" w:sz="0" w:space="0" w:color="auto"/>
      </w:divBdr>
    </w:div>
    <w:div w:id="775177529">
      <w:bodyDiv w:val="1"/>
      <w:marLeft w:val="0"/>
      <w:marRight w:val="0"/>
      <w:marTop w:val="0"/>
      <w:marBottom w:val="0"/>
      <w:divBdr>
        <w:top w:val="none" w:sz="0" w:space="0" w:color="auto"/>
        <w:left w:val="none" w:sz="0" w:space="0" w:color="auto"/>
        <w:bottom w:val="none" w:sz="0" w:space="0" w:color="auto"/>
        <w:right w:val="none" w:sz="0" w:space="0" w:color="auto"/>
      </w:divBdr>
    </w:div>
    <w:div w:id="776632442">
      <w:bodyDiv w:val="1"/>
      <w:marLeft w:val="0"/>
      <w:marRight w:val="0"/>
      <w:marTop w:val="0"/>
      <w:marBottom w:val="0"/>
      <w:divBdr>
        <w:top w:val="none" w:sz="0" w:space="0" w:color="auto"/>
        <w:left w:val="none" w:sz="0" w:space="0" w:color="auto"/>
        <w:bottom w:val="none" w:sz="0" w:space="0" w:color="auto"/>
        <w:right w:val="none" w:sz="0" w:space="0" w:color="auto"/>
      </w:divBdr>
    </w:div>
    <w:div w:id="782380923">
      <w:bodyDiv w:val="1"/>
      <w:marLeft w:val="0"/>
      <w:marRight w:val="0"/>
      <w:marTop w:val="0"/>
      <w:marBottom w:val="0"/>
      <w:divBdr>
        <w:top w:val="none" w:sz="0" w:space="0" w:color="auto"/>
        <w:left w:val="none" w:sz="0" w:space="0" w:color="auto"/>
        <w:bottom w:val="none" w:sz="0" w:space="0" w:color="auto"/>
        <w:right w:val="none" w:sz="0" w:space="0" w:color="auto"/>
      </w:divBdr>
    </w:div>
    <w:div w:id="787427905">
      <w:bodyDiv w:val="1"/>
      <w:marLeft w:val="0"/>
      <w:marRight w:val="0"/>
      <w:marTop w:val="0"/>
      <w:marBottom w:val="0"/>
      <w:divBdr>
        <w:top w:val="none" w:sz="0" w:space="0" w:color="auto"/>
        <w:left w:val="none" w:sz="0" w:space="0" w:color="auto"/>
        <w:bottom w:val="none" w:sz="0" w:space="0" w:color="auto"/>
        <w:right w:val="none" w:sz="0" w:space="0" w:color="auto"/>
      </w:divBdr>
    </w:div>
    <w:div w:id="790438430">
      <w:bodyDiv w:val="1"/>
      <w:marLeft w:val="0"/>
      <w:marRight w:val="0"/>
      <w:marTop w:val="0"/>
      <w:marBottom w:val="0"/>
      <w:divBdr>
        <w:top w:val="none" w:sz="0" w:space="0" w:color="auto"/>
        <w:left w:val="none" w:sz="0" w:space="0" w:color="auto"/>
        <w:bottom w:val="none" w:sz="0" w:space="0" w:color="auto"/>
        <w:right w:val="none" w:sz="0" w:space="0" w:color="auto"/>
      </w:divBdr>
    </w:div>
    <w:div w:id="804740464">
      <w:bodyDiv w:val="1"/>
      <w:marLeft w:val="0"/>
      <w:marRight w:val="0"/>
      <w:marTop w:val="0"/>
      <w:marBottom w:val="0"/>
      <w:divBdr>
        <w:top w:val="none" w:sz="0" w:space="0" w:color="auto"/>
        <w:left w:val="none" w:sz="0" w:space="0" w:color="auto"/>
        <w:bottom w:val="none" w:sz="0" w:space="0" w:color="auto"/>
        <w:right w:val="none" w:sz="0" w:space="0" w:color="auto"/>
      </w:divBdr>
    </w:div>
    <w:div w:id="812599556">
      <w:bodyDiv w:val="1"/>
      <w:marLeft w:val="0"/>
      <w:marRight w:val="0"/>
      <w:marTop w:val="0"/>
      <w:marBottom w:val="0"/>
      <w:divBdr>
        <w:top w:val="none" w:sz="0" w:space="0" w:color="auto"/>
        <w:left w:val="none" w:sz="0" w:space="0" w:color="auto"/>
        <w:bottom w:val="none" w:sz="0" w:space="0" w:color="auto"/>
        <w:right w:val="none" w:sz="0" w:space="0" w:color="auto"/>
      </w:divBdr>
    </w:div>
    <w:div w:id="836000659">
      <w:bodyDiv w:val="1"/>
      <w:marLeft w:val="0"/>
      <w:marRight w:val="0"/>
      <w:marTop w:val="0"/>
      <w:marBottom w:val="0"/>
      <w:divBdr>
        <w:top w:val="none" w:sz="0" w:space="0" w:color="auto"/>
        <w:left w:val="none" w:sz="0" w:space="0" w:color="auto"/>
        <w:bottom w:val="none" w:sz="0" w:space="0" w:color="auto"/>
        <w:right w:val="none" w:sz="0" w:space="0" w:color="auto"/>
      </w:divBdr>
    </w:div>
    <w:div w:id="837235690">
      <w:bodyDiv w:val="1"/>
      <w:marLeft w:val="0"/>
      <w:marRight w:val="0"/>
      <w:marTop w:val="0"/>
      <w:marBottom w:val="0"/>
      <w:divBdr>
        <w:top w:val="none" w:sz="0" w:space="0" w:color="auto"/>
        <w:left w:val="none" w:sz="0" w:space="0" w:color="auto"/>
        <w:bottom w:val="none" w:sz="0" w:space="0" w:color="auto"/>
        <w:right w:val="none" w:sz="0" w:space="0" w:color="auto"/>
      </w:divBdr>
    </w:div>
    <w:div w:id="839009551">
      <w:bodyDiv w:val="1"/>
      <w:marLeft w:val="0"/>
      <w:marRight w:val="0"/>
      <w:marTop w:val="0"/>
      <w:marBottom w:val="0"/>
      <w:divBdr>
        <w:top w:val="none" w:sz="0" w:space="0" w:color="auto"/>
        <w:left w:val="none" w:sz="0" w:space="0" w:color="auto"/>
        <w:bottom w:val="none" w:sz="0" w:space="0" w:color="auto"/>
        <w:right w:val="none" w:sz="0" w:space="0" w:color="auto"/>
      </w:divBdr>
    </w:div>
    <w:div w:id="853962314">
      <w:bodyDiv w:val="1"/>
      <w:marLeft w:val="0"/>
      <w:marRight w:val="0"/>
      <w:marTop w:val="0"/>
      <w:marBottom w:val="0"/>
      <w:divBdr>
        <w:top w:val="none" w:sz="0" w:space="0" w:color="auto"/>
        <w:left w:val="none" w:sz="0" w:space="0" w:color="auto"/>
        <w:bottom w:val="none" w:sz="0" w:space="0" w:color="auto"/>
        <w:right w:val="none" w:sz="0" w:space="0" w:color="auto"/>
      </w:divBdr>
    </w:div>
    <w:div w:id="856042776">
      <w:bodyDiv w:val="1"/>
      <w:marLeft w:val="0"/>
      <w:marRight w:val="0"/>
      <w:marTop w:val="0"/>
      <w:marBottom w:val="0"/>
      <w:divBdr>
        <w:top w:val="none" w:sz="0" w:space="0" w:color="auto"/>
        <w:left w:val="none" w:sz="0" w:space="0" w:color="auto"/>
        <w:bottom w:val="none" w:sz="0" w:space="0" w:color="auto"/>
        <w:right w:val="none" w:sz="0" w:space="0" w:color="auto"/>
      </w:divBdr>
    </w:div>
    <w:div w:id="869876039">
      <w:bodyDiv w:val="1"/>
      <w:marLeft w:val="0"/>
      <w:marRight w:val="0"/>
      <w:marTop w:val="0"/>
      <w:marBottom w:val="0"/>
      <w:divBdr>
        <w:top w:val="none" w:sz="0" w:space="0" w:color="auto"/>
        <w:left w:val="none" w:sz="0" w:space="0" w:color="auto"/>
        <w:bottom w:val="none" w:sz="0" w:space="0" w:color="auto"/>
        <w:right w:val="none" w:sz="0" w:space="0" w:color="auto"/>
      </w:divBdr>
    </w:div>
    <w:div w:id="878591361">
      <w:bodyDiv w:val="1"/>
      <w:marLeft w:val="0"/>
      <w:marRight w:val="0"/>
      <w:marTop w:val="0"/>
      <w:marBottom w:val="0"/>
      <w:divBdr>
        <w:top w:val="none" w:sz="0" w:space="0" w:color="auto"/>
        <w:left w:val="none" w:sz="0" w:space="0" w:color="auto"/>
        <w:bottom w:val="none" w:sz="0" w:space="0" w:color="auto"/>
        <w:right w:val="none" w:sz="0" w:space="0" w:color="auto"/>
      </w:divBdr>
    </w:div>
    <w:div w:id="884949278">
      <w:bodyDiv w:val="1"/>
      <w:marLeft w:val="0"/>
      <w:marRight w:val="0"/>
      <w:marTop w:val="0"/>
      <w:marBottom w:val="0"/>
      <w:divBdr>
        <w:top w:val="none" w:sz="0" w:space="0" w:color="auto"/>
        <w:left w:val="none" w:sz="0" w:space="0" w:color="auto"/>
        <w:bottom w:val="none" w:sz="0" w:space="0" w:color="auto"/>
        <w:right w:val="none" w:sz="0" w:space="0" w:color="auto"/>
      </w:divBdr>
    </w:div>
    <w:div w:id="894049684">
      <w:bodyDiv w:val="1"/>
      <w:marLeft w:val="0"/>
      <w:marRight w:val="0"/>
      <w:marTop w:val="0"/>
      <w:marBottom w:val="0"/>
      <w:divBdr>
        <w:top w:val="none" w:sz="0" w:space="0" w:color="auto"/>
        <w:left w:val="none" w:sz="0" w:space="0" w:color="auto"/>
        <w:bottom w:val="none" w:sz="0" w:space="0" w:color="auto"/>
        <w:right w:val="none" w:sz="0" w:space="0" w:color="auto"/>
      </w:divBdr>
    </w:div>
    <w:div w:id="909076747">
      <w:bodyDiv w:val="1"/>
      <w:marLeft w:val="0"/>
      <w:marRight w:val="0"/>
      <w:marTop w:val="0"/>
      <w:marBottom w:val="0"/>
      <w:divBdr>
        <w:top w:val="none" w:sz="0" w:space="0" w:color="auto"/>
        <w:left w:val="none" w:sz="0" w:space="0" w:color="auto"/>
        <w:bottom w:val="none" w:sz="0" w:space="0" w:color="auto"/>
        <w:right w:val="none" w:sz="0" w:space="0" w:color="auto"/>
      </w:divBdr>
    </w:div>
    <w:div w:id="913509391">
      <w:bodyDiv w:val="1"/>
      <w:marLeft w:val="0"/>
      <w:marRight w:val="0"/>
      <w:marTop w:val="0"/>
      <w:marBottom w:val="0"/>
      <w:divBdr>
        <w:top w:val="none" w:sz="0" w:space="0" w:color="auto"/>
        <w:left w:val="none" w:sz="0" w:space="0" w:color="auto"/>
        <w:bottom w:val="none" w:sz="0" w:space="0" w:color="auto"/>
        <w:right w:val="none" w:sz="0" w:space="0" w:color="auto"/>
      </w:divBdr>
    </w:div>
    <w:div w:id="922494389">
      <w:bodyDiv w:val="1"/>
      <w:marLeft w:val="0"/>
      <w:marRight w:val="0"/>
      <w:marTop w:val="0"/>
      <w:marBottom w:val="0"/>
      <w:divBdr>
        <w:top w:val="none" w:sz="0" w:space="0" w:color="auto"/>
        <w:left w:val="none" w:sz="0" w:space="0" w:color="auto"/>
        <w:bottom w:val="none" w:sz="0" w:space="0" w:color="auto"/>
        <w:right w:val="none" w:sz="0" w:space="0" w:color="auto"/>
      </w:divBdr>
    </w:div>
    <w:div w:id="930427421">
      <w:bodyDiv w:val="1"/>
      <w:marLeft w:val="0"/>
      <w:marRight w:val="0"/>
      <w:marTop w:val="0"/>
      <w:marBottom w:val="0"/>
      <w:divBdr>
        <w:top w:val="none" w:sz="0" w:space="0" w:color="auto"/>
        <w:left w:val="none" w:sz="0" w:space="0" w:color="auto"/>
        <w:bottom w:val="none" w:sz="0" w:space="0" w:color="auto"/>
        <w:right w:val="none" w:sz="0" w:space="0" w:color="auto"/>
      </w:divBdr>
      <w:divsChild>
        <w:div w:id="198710038">
          <w:marLeft w:val="0"/>
          <w:marRight w:val="0"/>
          <w:marTop w:val="0"/>
          <w:marBottom w:val="0"/>
          <w:divBdr>
            <w:top w:val="none" w:sz="0" w:space="0" w:color="auto"/>
            <w:left w:val="none" w:sz="0" w:space="0" w:color="auto"/>
            <w:bottom w:val="none" w:sz="0" w:space="0" w:color="auto"/>
            <w:right w:val="none" w:sz="0" w:space="0" w:color="auto"/>
          </w:divBdr>
          <w:divsChild>
            <w:div w:id="813595888">
              <w:marLeft w:val="0"/>
              <w:marRight w:val="0"/>
              <w:marTop w:val="0"/>
              <w:marBottom w:val="0"/>
              <w:divBdr>
                <w:top w:val="none" w:sz="0" w:space="0" w:color="auto"/>
                <w:left w:val="none" w:sz="0" w:space="0" w:color="auto"/>
                <w:bottom w:val="none" w:sz="0" w:space="0" w:color="auto"/>
                <w:right w:val="none" w:sz="0" w:space="0" w:color="auto"/>
              </w:divBdr>
              <w:divsChild>
                <w:div w:id="478154274">
                  <w:marLeft w:val="0"/>
                  <w:marRight w:val="0"/>
                  <w:marTop w:val="0"/>
                  <w:marBottom w:val="0"/>
                  <w:divBdr>
                    <w:top w:val="none" w:sz="0" w:space="0" w:color="auto"/>
                    <w:left w:val="none" w:sz="0" w:space="0" w:color="auto"/>
                    <w:bottom w:val="none" w:sz="0" w:space="0" w:color="auto"/>
                    <w:right w:val="none" w:sz="0" w:space="0" w:color="auto"/>
                  </w:divBdr>
                  <w:divsChild>
                    <w:div w:id="180508195">
                      <w:marLeft w:val="0"/>
                      <w:marRight w:val="0"/>
                      <w:marTop w:val="0"/>
                      <w:marBottom w:val="0"/>
                      <w:divBdr>
                        <w:top w:val="none" w:sz="0" w:space="0" w:color="auto"/>
                        <w:left w:val="none" w:sz="0" w:space="0" w:color="auto"/>
                        <w:bottom w:val="none" w:sz="0" w:space="0" w:color="auto"/>
                        <w:right w:val="none" w:sz="0" w:space="0" w:color="auto"/>
                      </w:divBdr>
                      <w:divsChild>
                        <w:div w:id="704142249">
                          <w:marLeft w:val="0"/>
                          <w:marRight w:val="0"/>
                          <w:marTop w:val="0"/>
                          <w:marBottom w:val="0"/>
                          <w:divBdr>
                            <w:top w:val="none" w:sz="0" w:space="0" w:color="auto"/>
                            <w:left w:val="none" w:sz="0" w:space="0" w:color="auto"/>
                            <w:bottom w:val="none" w:sz="0" w:space="0" w:color="auto"/>
                            <w:right w:val="none" w:sz="0" w:space="0" w:color="auto"/>
                          </w:divBdr>
                          <w:divsChild>
                            <w:div w:id="1797479245">
                              <w:marLeft w:val="0"/>
                              <w:marRight w:val="0"/>
                              <w:marTop w:val="0"/>
                              <w:marBottom w:val="0"/>
                              <w:divBdr>
                                <w:top w:val="none" w:sz="0" w:space="0" w:color="auto"/>
                                <w:left w:val="none" w:sz="0" w:space="0" w:color="auto"/>
                                <w:bottom w:val="none" w:sz="0" w:space="0" w:color="auto"/>
                                <w:right w:val="none" w:sz="0" w:space="0" w:color="auto"/>
                              </w:divBdr>
                              <w:divsChild>
                                <w:div w:id="2470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73115">
      <w:bodyDiv w:val="1"/>
      <w:marLeft w:val="0"/>
      <w:marRight w:val="0"/>
      <w:marTop w:val="0"/>
      <w:marBottom w:val="0"/>
      <w:divBdr>
        <w:top w:val="none" w:sz="0" w:space="0" w:color="auto"/>
        <w:left w:val="none" w:sz="0" w:space="0" w:color="auto"/>
        <w:bottom w:val="none" w:sz="0" w:space="0" w:color="auto"/>
        <w:right w:val="none" w:sz="0" w:space="0" w:color="auto"/>
      </w:divBdr>
    </w:div>
    <w:div w:id="944389324">
      <w:bodyDiv w:val="1"/>
      <w:marLeft w:val="0"/>
      <w:marRight w:val="0"/>
      <w:marTop w:val="0"/>
      <w:marBottom w:val="0"/>
      <w:divBdr>
        <w:top w:val="none" w:sz="0" w:space="0" w:color="auto"/>
        <w:left w:val="none" w:sz="0" w:space="0" w:color="auto"/>
        <w:bottom w:val="none" w:sz="0" w:space="0" w:color="auto"/>
        <w:right w:val="none" w:sz="0" w:space="0" w:color="auto"/>
      </w:divBdr>
    </w:div>
    <w:div w:id="944389763">
      <w:bodyDiv w:val="1"/>
      <w:marLeft w:val="0"/>
      <w:marRight w:val="0"/>
      <w:marTop w:val="0"/>
      <w:marBottom w:val="0"/>
      <w:divBdr>
        <w:top w:val="none" w:sz="0" w:space="0" w:color="auto"/>
        <w:left w:val="none" w:sz="0" w:space="0" w:color="auto"/>
        <w:bottom w:val="none" w:sz="0" w:space="0" w:color="auto"/>
        <w:right w:val="none" w:sz="0" w:space="0" w:color="auto"/>
      </w:divBdr>
    </w:div>
    <w:div w:id="949818863">
      <w:bodyDiv w:val="1"/>
      <w:marLeft w:val="0"/>
      <w:marRight w:val="0"/>
      <w:marTop w:val="0"/>
      <w:marBottom w:val="0"/>
      <w:divBdr>
        <w:top w:val="none" w:sz="0" w:space="0" w:color="auto"/>
        <w:left w:val="none" w:sz="0" w:space="0" w:color="auto"/>
        <w:bottom w:val="none" w:sz="0" w:space="0" w:color="auto"/>
        <w:right w:val="none" w:sz="0" w:space="0" w:color="auto"/>
      </w:divBdr>
    </w:div>
    <w:div w:id="950674381">
      <w:bodyDiv w:val="1"/>
      <w:marLeft w:val="0"/>
      <w:marRight w:val="0"/>
      <w:marTop w:val="0"/>
      <w:marBottom w:val="0"/>
      <w:divBdr>
        <w:top w:val="none" w:sz="0" w:space="0" w:color="auto"/>
        <w:left w:val="none" w:sz="0" w:space="0" w:color="auto"/>
        <w:bottom w:val="none" w:sz="0" w:space="0" w:color="auto"/>
        <w:right w:val="none" w:sz="0" w:space="0" w:color="auto"/>
      </w:divBdr>
    </w:div>
    <w:div w:id="952715186">
      <w:bodyDiv w:val="1"/>
      <w:marLeft w:val="0"/>
      <w:marRight w:val="0"/>
      <w:marTop w:val="0"/>
      <w:marBottom w:val="0"/>
      <w:divBdr>
        <w:top w:val="none" w:sz="0" w:space="0" w:color="auto"/>
        <w:left w:val="none" w:sz="0" w:space="0" w:color="auto"/>
        <w:bottom w:val="none" w:sz="0" w:space="0" w:color="auto"/>
        <w:right w:val="none" w:sz="0" w:space="0" w:color="auto"/>
      </w:divBdr>
    </w:div>
    <w:div w:id="961107841">
      <w:bodyDiv w:val="1"/>
      <w:marLeft w:val="0"/>
      <w:marRight w:val="0"/>
      <w:marTop w:val="0"/>
      <w:marBottom w:val="0"/>
      <w:divBdr>
        <w:top w:val="none" w:sz="0" w:space="0" w:color="auto"/>
        <w:left w:val="none" w:sz="0" w:space="0" w:color="auto"/>
        <w:bottom w:val="none" w:sz="0" w:space="0" w:color="auto"/>
        <w:right w:val="none" w:sz="0" w:space="0" w:color="auto"/>
      </w:divBdr>
    </w:div>
    <w:div w:id="966080002">
      <w:bodyDiv w:val="1"/>
      <w:marLeft w:val="0"/>
      <w:marRight w:val="0"/>
      <w:marTop w:val="0"/>
      <w:marBottom w:val="0"/>
      <w:divBdr>
        <w:top w:val="none" w:sz="0" w:space="0" w:color="auto"/>
        <w:left w:val="none" w:sz="0" w:space="0" w:color="auto"/>
        <w:bottom w:val="none" w:sz="0" w:space="0" w:color="auto"/>
        <w:right w:val="none" w:sz="0" w:space="0" w:color="auto"/>
      </w:divBdr>
      <w:divsChild>
        <w:div w:id="312948765">
          <w:marLeft w:val="0"/>
          <w:marRight w:val="0"/>
          <w:marTop w:val="0"/>
          <w:marBottom w:val="0"/>
          <w:divBdr>
            <w:top w:val="none" w:sz="0" w:space="0" w:color="auto"/>
            <w:left w:val="none" w:sz="0" w:space="0" w:color="auto"/>
            <w:bottom w:val="none" w:sz="0" w:space="0" w:color="auto"/>
            <w:right w:val="none" w:sz="0" w:space="0" w:color="auto"/>
          </w:divBdr>
          <w:divsChild>
            <w:div w:id="1808663956">
              <w:marLeft w:val="0"/>
              <w:marRight w:val="0"/>
              <w:marTop w:val="0"/>
              <w:marBottom w:val="0"/>
              <w:divBdr>
                <w:top w:val="none" w:sz="0" w:space="0" w:color="auto"/>
                <w:left w:val="none" w:sz="0" w:space="0" w:color="auto"/>
                <w:bottom w:val="none" w:sz="0" w:space="0" w:color="auto"/>
                <w:right w:val="none" w:sz="0" w:space="0" w:color="auto"/>
              </w:divBdr>
              <w:divsChild>
                <w:div w:id="1393118576">
                  <w:marLeft w:val="0"/>
                  <w:marRight w:val="0"/>
                  <w:marTop w:val="0"/>
                  <w:marBottom w:val="0"/>
                  <w:divBdr>
                    <w:top w:val="none" w:sz="0" w:space="0" w:color="auto"/>
                    <w:left w:val="none" w:sz="0" w:space="0" w:color="auto"/>
                    <w:bottom w:val="none" w:sz="0" w:space="0" w:color="auto"/>
                    <w:right w:val="none" w:sz="0" w:space="0" w:color="auto"/>
                  </w:divBdr>
                  <w:divsChild>
                    <w:div w:id="1328939981">
                      <w:marLeft w:val="0"/>
                      <w:marRight w:val="0"/>
                      <w:marTop w:val="0"/>
                      <w:marBottom w:val="0"/>
                      <w:divBdr>
                        <w:top w:val="none" w:sz="0" w:space="0" w:color="auto"/>
                        <w:left w:val="none" w:sz="0" w:space="0" w:color="auto"/>
                        <w:bottom w:val="none" w:sz="0" w:space="0" w:color="auto"/>
                        <w:right w:val="none" w:sz="0" w:space="0" w:color="auto"/>
                      </w:divBdr>
                      <w:divsChild>
                        <w:div w:id="387842717">
                          <w:marLeft w:val="0"/>
                          <w:marRight w:val="0"/>
                          <w:marTop w:val="0"/>
                          <w:marBottom w:val="0"/>
                          <w:divBdr>
                            <w:top w:val="none" w:sz="0" w:space="0" w:color="auto"/>
                            <w:left w:val="none" w:sz="0" w:space="0" w:color="auto"/>
                            <w:bottom w:val="none" w:sz="0" w:space="0" w:color="auto"/>
                            <w:right w:val="none" w:sz="0" w:space="0" w:color="auto"/>
                          </w:divBdr>
                          <w:divsChild>
                            <w:div w:id="810826813">
                              <w:marLeft w:val="0"/>
                              <w:marRight w:val="0"/>
                              <w:marTop w:val="0"/>
                              <w:marBottom w:val="0"/>
                              <w:divBdr>
                                <w:top w:val="none" w:sz="0" w:space="0" w:color="auto"/>
                                <w:left w:val="none" w:sz="0" w:space="0" w:color="auto"/>
                                <w:bottom w:val="none" w:sz="0" w:space="0" w:color="auto"/>
                                <w:right w:val="none" w:sz="0" w:space="0" w:color="auto"/>
                              </w:divBdr>
                              <w:divsChild>
                                <w:div w:id="981278653">
                                  <w:marLeft w:val="0"/>
                                  <w:marRight w:val="0"/>
                                  <w:marTop w:val="0"/>
                                  <w:marBottom w:val="0"/>
                                  <w:divBdr>
                                    <w:top w:val="none" w:sz="0" w:space="0" w:color="auto"/>
                                    <w:left w:val="none" w:sz="0" w:space="0" w:color="auto"/>
                                    <w:bottom w:val="none" w:sz="0" w:space="0" w:color="auto"/>
                                    <w:right w:val="none" w:sz="0" w:space="0" w:color="auto"/>
                                  </w:divBdr>
                                  <w:divsChild>
                                    <w:div w:id="1281376722">
                                      <w:marLeft w:val="0"/>
                                      <w:marRight w:val="0"/>
                                      <w:marTop w:val="100"/>
                                      <w:marBottom w:val="100"/>
                                      <w:divBdr>
                                        <w:top w:val="none" w:sz="0" w:space="0" w:color="auto"/>
                                        <w:left w:val="none" w:sz="0" w:space="0" w:color="auto"/>
                                        <w:bottom w:val="none" w:sz="0" w:space="0" w:color="auto"/>
                                        <w:right w:val="none" w:sz="0" w:space="0" w:color="auto"/>
                                      </w:divBdr>
                                      <w:divsChild>
                                        <w:div w:id="268198190">
                                          <w:marLeft w:val="0"/>
                                          <w:marRight w:val="0"/>
                                          <w:marTop w:val="0"/>
                                          <w:marBottom w:val="0"/>
                                          <w:divBdr>
                                            <w:top w:val="none" w:sz="0" w:space="0" w:color="auto"/>
                                            <w:left w:val="none" w:sz="0" w:space="0" w:color="auto"/>
                                            <w:bottom w:val="none" w:sz="0" w:space="0" w:color="auto"/>
                                            <w:right w:val="none" w:sz="0" w:space="0" w:color="auto"/>
                                          </w:divBdr>
                                          <w:divsChild>
                                            <w:div w:id="1565674468">
                                              <w:marLeft w:val="0"/>
                                              <w:marRight w:val="0"/>
                                              <w:marTop w:val="0"/>
                                              <w:marBottom w:val="0"/>
                                              <w:divBdr>
                                                <w:top w:val="none" w:sz="0" w:space="0" w:color="auto"/>
                                                <w:left w:val="none" w:sz="0" w:space="0" w:color="auto"/>
                                                <w:bottom w:val="none" w:sz="0" w:space="0" w:color="auto"/>
                                                <w:right w:val="none" w:sz="0" w:space="0" w:color="auto"/>
                                              </w:divBdr>
                                              <w:divsChild>
                                                <w:div w:id="214342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6817328">
      <w:bodyDiv w:val="1"/>
      <w:marLeft w:val="0"/>
      <w:marRight w:val="0"/>
      <w:marTop w:val="0"/>
      <w:marBottom w:val="0"/>
      <w:divBdr>
        <w:top w:val="none" w:sz="0" w:space="0" w:color="auto"/>
        <w:left w:val="none" w:sz="0" w:space="0" w:color="auto"/>
        <w:bottom w:val="none" w:sz="0" w:space="0" w:color="auto"/>
        <w:right w:val="none" w:sz="0" w:space="0" w:color="auto"/>
      </w:divBdr>
    </w:div>
    <w:div w:id="969434903">
      <w:bodyDiv w:val="1"/>
      <w:marLeft w:val="0"/>
      <w:marRight w:val="0"/>
      <w:marTop w:val="0"/>
      <w:marBottom w:val="0"/>
      <w:divBdr>
        <w:top w:val="none" w:sz="0" w:space="0" w:color="auto"/>
        <w:left w:val="none" w:sz="0" w:space="0" w:color="auto"/>
        <w:bottom w:val="none" w:sz="0" w:space="0" w:color="auto"/>
        <w:right w:val="none" w:sz="0" w:space="0" w:color="auto"/>
      </w:divBdr>
    </w:div>
    <w:div w:id="972562822">
      <w:bodyDiv w:val="1"/>
      <w:marLeft w:val="0"/>
      <w:marRight w:val="0"/>
      <w:marTop w:val="0"/>
      <w:marBottom w:val="0"/>
      <w:divBdr>
        <w:top w:val="none" w:sz="0" w:space="0" w:color="auto"/>
        <w:left w:val="none" w:sz="0" w:space="0" w:color="auto"/>
        <w:bottom w:val="none" w:sz="0" w:space="0" w:color="auto"/>
        <w:right w:val="none" w:sz="0" w:space="0" w:color="auto"/>
      </w:divBdr>
    </w:div>
    <w:div w:id="974991183">
      <w:bodyDiv w:val="1"/>
      <w:marLeft w:val="0"/>
      <w:marRight w:val="0"/>
      <w:marTop w:val="0"/>
      <w:marBottom w:val="0"/>
      <w:divBdr>
        <w:top w:val="none" w:sz="0" w:space="0" w:color="auto"/>
        <w:left w:val="none" w:sz="0" w:space="0" w:color="auto"/>
        <w:bottom w:val="none" w:sz="0" w:space="0" w:color="auto"/>
        <w:right w:val="none" w:sz="0" w:space="0" w:color="auto"/>
      </w:divBdr>
    </w:div>
    <w:div w:id="981155486">
      <w:bodyDiv w:val="1"/>
      <w:marLeft w:val="0"/>
      <w:marRight w:val="0"/>
      <w:marTop w:val="0"/>
      <w:marBottom w:val="0"/>
      <w:divBdr>
        <w:top w:val="none" w:sz="0" w:space="0" w:color="auto"/>
        <w:left w:val="none" w:sz="0" w:space="0" w:color="auto"/>
        <w:bottom w:val="none" w:sz="0" w:space="0" w:color="auto"/>
        <w:right w:val="none" w:sz="0" w:space="0" w:color="auto"/>
      </w:divBdr>
    </w:div>
    <w:div w:id="984430582">
      <w:bodyDiv w:val="1"/>
      <w:marLeft w:val="0"/>
      <w:marRight w:val="0"/>
      <w:marTop w:val="0"/>
      <w:marBottom w:val="0"/>
      <w:divBdr>
        <w:top w:val="none" w:sz="0" w:space="0" w:color="auto"/>
        <w:left w:val="none" w:sz="0" w:space="0" w:color="auto"/>
        <w:bottom w:val="none" w:sz="0" w:space="0" w:color="auto"/>
        <w:right w:val="none" w:sz="0" w:space="0" w:color="auto"/>
      </w:divBdr>
    </w:div>
    <w:div w:id="989141699">
      <w:bodyDiv w:val="1"/>
      <w:marLeft w:val="0"/>
      <w:marRight w:val="0"/>
      <w:marTop w:val="0"/>
      <w:marBottom w:val="0"/>
      <w:divBdr>
        <w:top w:val="none" w:sz="0" w:space="0" w:color="auto"/>
        <w:left w:val="none" w:sz="0" w:space="0" w:color="auto"/>
        <w:bottom w:val="none" w:sz="0" w:space="0" w:color="auto"/>
        <w:right w:val="none" w:sz="0" w:space="0" w:color="auto"/>
      </w:divBdr>
    </w:div>
    <w:div w:id="1008868853">
      <w:bodyDiv w:val="1"/>
      <w:marLeft w:val="0"/>
      <w:marRight w:val="0"/>
      <w:marTop w:val="0"/>
      <w:marBottom w:val="0"/>
      <w:divBdr>
        <w:top w:val="none" w:sz="0" w:space="0" w:color="auto"/>
        <w:left w:val="none" w:sz="0" w:space="0" w:color="auto"/>
        <w:bottom w:val="none" w:sz="0" w:space="0" w:color="auto"/>
        <w:right w:val="none" w:sz="0" w:space="0" w:color="auto"/>
      </w:divBdr>
    </w:div>
    <w:div w:id="1017273309">
      <w:bodyDiv w:val="1"/>
      <w:marLeft w:val="0"/>
      <w:marRight w:val="0"/>
      <w:marTop w:val="0"/>
      <w:marBottom w:val="0"/>
      <w:divBdr>
        <w:top w:val="none" w:sz="0" w:space="0" w:color="auto"/>
        <w:left w:val="none" w:sz="0" w:space="0" w:color="auto"/>
        <w:bottom w:val="none" w:sz="0" w:space="0" w:color="auto"/>
        <w:right w:val="none" w:sz="0" w:space="0" w:color="auto"/>
      </w:divBdr>
    </w:div>
    <w:div w:id="1019890408">
      <w:bodyDiv w:val="1"/>
      <w:marLeft w:val="0"/>
      <w:marRight w:val="0"/>
      <w:marTop w:val="0"/>
      <w:marBottom w:val="0"/>
      <w:divBdr>
        <w:top w:val="none" w:sz="0" w:space="0" w:color="auto"/>
        <w:left w:val="none" w:sz="0" w:space="0" w:color="auto"/>
        <w:bottom w:val="none" w:sz="0" w:space="0" w:color="auto"/>
        <w:right w:val="none" w:sz="0" w:space="0" w:color="auto"/>
      </w:divBdr>
    </w:div>
    <w:div w:id="1037122173">
      <w:bodyDiv w:val="1"/>
      <w:marLeft w:val="0"/>
      <w:marRight w:val="0"/>
      <w:marTop w:val="0"/>
      <w:marBottom w:val="0"/>
      <w:divBdr>
        <w:top w:val="none" w:sz="0" w:space="0" w:color="auto"/>
        <w:left w:val="none" w:sz="0" w:space="0" w:color="auto"/>
        <w:bottom w:val="none" w:sz="0" w:space="0" w:color="auto"/>
        <w:right w:val="none" w:sz="0" w:space="0" w:color="auto"/>
      </w:divBdr>
    </w:div>
    <w:div w:id="1039672408">
      <w:bodyDiv w:val="1"/>
      <w:marLeft w:val="0"/>
      <w:marRight w:val="0"/>
      <w:marTop w:val="0"/>
      <w:marBottom w:val="0"/>
      <w:divBdr>
        <w:top w:val="none" w:sz="0" w:space="0" w:color="auto"/>
        <w:left w:val="none" w:sz="0" w:space="0" w:color="auto"/>
        <w:bottom w:val="none" w:sz="0" w:space="0" w:color="auto"/>
        <w:right w:val="none" w:sz="0" w:space="0" w:color="auto"/>
      </w:divBdr>
    </w:div>
    <w:div w:id="1042486305">
      <w:bodyDiv w:val="1"/>
      <w:marLeft w:val="0"/>
      <w:marRight w:val="0"/>
      <w:marTop w:val="0"/>
      <w:marBottom w:val="0"/>
      <w:divBdr>
        <w:top w:val="none" w:sz="0" w:space="0" w:color="auto"/>
        <w:left w:val="none" w:sz="0" w:space="0" w:color="auto"/>
        <w:bottom w:val="none" w:sz="0" w:space="0" w:color="auto"/>
        <w:right w:val="none" w:sz="0" w:space="0" w:color="auto"/>
      </w:divBdr>
    </w:div>
    <w:div w:id="1042947014">
      <w:bodyDiv w:val="1"/>
      <w:marLeft w:val="0"/>
      <w:marRight w:val="0"/>
      <w:marTop w:val="0"/>
      <w:marBottom w:val="0"/>
      <w:divBdr>
        <w:top w:val="none" w:sz="0" w:space="0" w:color="auto"/>
        <w:left w:val="none" w:sz="0" w:space="0" w:color="auto"/>
        <w:bottom w:val="none" w:sz="0" w:space="0" w:color="auto"/>
        <w:right w:val="none" w:sz="0" w:space="0" w:color="auto"/>
      </w:divBdr>
    </w:div>
    <w:div w:id="1059717302">
      <w:bodyDiv w:val="1"/>
      <w:marLeft w:val="0"/>
      <w:marRight w:val="0"/>
      <w:marTop w:val="0"/>
      <w:marBottom w:val="0"/>
      <w:divBdr>
        <w:top w:val="none" w:sz="0" w:space="0" w:color="auto"/>
        <w:left w:val="none" w:sz="0" w:space="0" w:color="auto"/>
        <w:bottom w:val="none" w:sz="0" w:space="0" w:color="auto"/>
        <w:right w:val="none" w:sz="0" w:space="0" w:color="auto"/>
      </w:divBdr>
    </w:div>
    <w:div w:id="1060595436">
      <w:bodyDiv w:val="1"/>
      <w:marLeft w:val="0"/>
      <w:marRight w:val="0"/>
      <w:marTop w:val="0"/>
      <w:marBottom w:val="0"/>
      <w:divBdr>
        <w:top w:val="none" w:sz="0" w:space="0" w:color="auto"/>
        <w:left w:val="none" w:sz="0" w:space="0" w:color="auto"/>
        <w:bottom w:val="none" w:sz="0" w:space="0" w:color="auto"/>
        <w:right w:val="none" w:sz="0" w:space="0" w:color="auto"/>
      </w:divBdr>
    </w:div>
    <w:div w:id="1075543420">
      <w:bodyDiv w:val="1"/>
      <w:marLeft w:val="0"/>
      <w:marRight w:val="0"/>
      <w:marTop w:val="0"/>
      <w:marBottom w:val="0"/>
      <w:divBdr>
        <w:top w:val="none" w:sz="0" w:space="0" w:color="auto"/>
        <w:left w:val="none" w:sz="0" w:space="0" w:color="auto"/>
        <w:bottom w:val="none" w:sz="0" w:space="0" w:color="auto"/>
        <w:right w:val="none" w:sz="0" w:space="0" w:color="auto"/>
      </w:divBdr>
    </w:div>
    <w:div w:id="1082793755">
      <w:bodyDiv w:val="1"/>
      <w:marLeft w:val="0"/>
      <w:marRight w:val="0"/>
      <w:marTop w:val="0"/>
      <w:marBottom w:val="0"/>
      <w:divBdr>
        <w:top w:val="none" w:sz="0" w:space="0" w:color="auto"/>
        <w:left w:val="none" w:sz="0" w:space="0" w:color="auto"/>
        <w:bottom w:val="none" w:sz="0" w:space="0" w:color="auto"/>
        <w:right w:val="none" w:sz="0" w:space="0" w:color="auto"/>
      </w:divBdr>
    </w:div>
    <w:div w:id="1086028432">
      <w:bodyDiv w:val="1"/>
      <w:marLeft w:val="0"/>
      <w:marRight w:val="0"/>
      <w:marTop w:val="0"/>
      <w:marBottom w:val="0"/>
      <w:divBdr>
        <w:top w:val="none" w:sz="0" w:space="0" w:color="auto"/>
        <w:left w:val="none" w:sz="0" w:space="0" w:color="auto"/>
        <w:bottom w:val="none" w:sz="0" w:space="0" w:color="auto"/>
        <w:right w:val="none" w:sz="0" w:space="0" w:color="auto"/>
      </w:divBdr>
    </w:div>
    <w:div w:id="1087339711">
      <w:bodyDiv w:val="1"/>
      <w:marLeft w:val="0"/>
      <w:marRight w:val="0"/>
      <w:marTop w:val="0"/>
      <w:marBottom w:val="0"/>
      <w:divBdr>
        <w:top w:val="none" w:sz="0" w:space="0" w:color="auto"/>
        <w:left w:val="none" w:sz="0" w:space="0" w:color="auto"/>
        <w:bottom w:val="none" w:sz="0" w:space="0" w:color="auto"/>
        <w:right w:val="none" w:sz="0" w:space="0" w:color="auto"/>
      </w:divBdr>
    </w:div>
    <w:div w:id="1091009106">
      <w:bodyDiv w:val="1"/>
      <w:marLeft w:val="0"/>
      <w:marRight w:val="0"/>
      <w:marTop w:val="0"/>
      <w:marBottom w:val="0"/>
      <w:divBdr>
        <w:top w:val="none" w:sz="0" w:space="0" w:color="auto"/>
        <w:left w:val="none" w:sz="0" w:space="0" w:color="auto"/>
        <w:bottom w:val="none" w:sz="0" w:space="0" w:color="auto"/>
        <w:right w:val="none" w:sz="0" w:space="0" w:color="auto"/>
      </w:divBdr>
      <w:divsChild>
        <w:div w:id="1628242712">
          <w:marLeft w:val="0"/>
          <w:marRight w:val="0"/>
          <w:marTop w:val="0"/>
          <w:marBottom w:val="0"/>
          <w:divBdr>
            <w:top w:val="none" w:sz="0" w:space="0" w:color="auto"/>
            <w:left w:val="none" w:sz="0" w:space="0" w:color="auto"/>
            <w:bottom w:val="none" w:sz="0" w:space="0" w:color="auto"/>
            <w:right w:val="none" w:sz="0" w:space="0" w:color="auto"/>
          </w:divBdr>
          <w:divsChild>
            <w:div w:id="105347677">
              <w:marLeft w:val="0"/>
              <w:marRight w:val="0"/>
              <w:marTop w:val="0"/>
              <w:marBottom w:val="0"/>
              <w:divBdr>
                <w:top w:val="none" w:sz="0" w:space="0" w:color="auto"/>
                <w:left w:val="none" w:sz="0" w:space="0" w:color="auto"/>
                <w:bottom w:val="none" w:sz="0" w:space="0" w:color="auto"/>
                <w:right w:val="none" w:sz="0" w:space="0" w:color="auto"/>
              </w:divBdr>
              <w:divsChild>
                <w:div w:id="789250585">
                  <w:marLeft w:val="0"/>
                  <w:marRight w:val="0"/>
                  <w:marTop w:val="0"/>
                  <w:marBottom w:val="0"/>
                  <w:divBdr>
                    <w:top w:val="none" w:sz="0" w:space="0" w:color="auto"/>
                    <w:left w:val="none" w:sz="0" w:space="0" w:color="auto"/>
                    <w:bottom w:val="none" w:sz="0" w:space="0" w:color="auto"/>
                    <w:right w:val="none" w:sz="0" w:space="0" w:color="auto"/>
                  </w:divBdr>
                  <w:divsChild>
                    <w:div w:id="1161776735">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1092049935">
      <w:bodyDiv w:val="1"/>
      <w:marLeft w:val="0"/>
      <w:marRight w:val="0"/>
      <w:marTop w:val="0"/>
      <w:marBottom w:val="0"/>
      <w:divBdr>
        <w:top w:val="none" w:sz="0" w:space="0" w:color="auto"/>
        <w:left w:val="none" w:sz="0" w:space="0" w:color="auto"/>
        <w:bottom w:val="none" w:sz="0" w:space="0" w:color="auto"/>
        <w:right w:val="none" w:sz="0" w:space="0" w:color="auto"/>
      </w:divBdr>
    </w:div>
    <w:div w:id="1099134739">
      <w:bodyDiv w:val="1"/>
      <w:marLeft w:val="0"/>
      <w:marRight w:val="0"/>
      <w:marTop w:val="0"/>
      <w:marBottom w:val="0"/>
      <w:divBdr>
        <w:top w:val="none" w:sz="0" w:space="0" w:color="auto"/>
        <w:left w:val="none" w:sz="0" w:space="0" w:color="auto"/>
        <w:bottom w:val="none" w:sz="0" w:space="0" w:color="auto"/>
        <w:right w:val="none" w:sz="0" w:space="0" w:color="auto"/>
      </w:divBdr>
    </w:div>
    <w:div w:id="1101605781">
      <w:bodyDiv w:val="1"/>
      <w:marLeft w:val="0"/>
      <w:marRight w:val="0"/>
      <w:marTop w:val="0"/>
      <w:marBottom w:val="0"/>
      <w:divBdr>
        <w:top w:val="none" w:sz="0" w:space="0" w:color="auto"/>
        <w:left w:val="none" w:sz="0" w:space="0" w:color="auto"/>
        <w:bottom w:val="none" w:sz="0" w:space="0" w:color="auto"/>
        <w:right w:val="none" w:sz="0" w:space="0" w:color="auto"/>
      </w:divBdr>
    </w:div>
    <w:div w:id="1118332538">
      <w:bodyDiv w:val="1"/>
      <w:marLeft w:val="0"/>
      <w:marRight w:val="0"/>
      <w:marTop w:val="0"/>
      <w:marBottom w:val="0"/>
      <w:divBdr>
        <w:top w:val="none" w:sz="0" w:space="0" w:color="auto"/>
        <w:left w:val="none" w:sz="0" w:space="0" w:color="auto"/>
        <w:bottom w:val="none" w:sz="0" w:space="0" w:color="auto"/>
        <w:right w:val="none" w:sz="0" w:space="0" w:color="auto"/>
      </w:divBdr>
    </w:div>
    <w:div w:id="1125580953">
      <w:bodyDiv w:val="1"/>
      <w:marLeft w:val="0"/>
      <w:marRight w:val="0"/>
      <w:marTop w:val="0"/>
      <w:marBottom w:val="0"/>
      <w:divBdr>
        <w:top w:val="none" w:sz="0" w:space="0" w:color="auto"/>
        <w:left w:val="none" w:sz="0" w:space="0" w:color="auto"/>
        <w:bottom w:val="none" w:sz="0" w:space="0" w:color="auto"/>
        <w:right w:val="none" w:sz="0" w:space="0" w:color="auto"/>
      </w:divBdr>
    </w:div>
    <w:div w:id="1127505490">
      <w:bodyDiv w:val="1"/>
      <w:marLeft w:val="0"/>
      <w:marRight w:val="0"/>
      <w:marTop w:val="0"/>
      <w:marBottom w:val="0"/>
      <w:divBdr>
        <w:top w:val="none" w:sz="0" w:space="0" w:color="auto"/>
        <w:left w:val="none" w:sz="0" w:space="0" w:color="auto"/>
        <w:bottom w:val="none" w:sz="0" w:space="0" w:color="auto"/>
        <w:right w:val="none" w:sz="0" w:space="0" w:color="auto"/>
      </w:divBdr>
    </w:div>
    <w:div w:id="1130131911">
      <w:bodyDiv w:val="1"/>
      <w:marLeft w:val="0"/>
      <w:marRight w:val="0"/>
      <w:marTop w:val="0"/>
      <w:marBottom w:val="0"/>
      <w:divBdr>
        <w:top w:val="none" w:sz="0" w:space="0" w:color="auto"/>
        <w:left w:val="none" w:sz="0" w:space="0" w:color="auto"/>
        <w:bottom w:val="none" w:sz="0" w:space="0" w:color="auto"/>
        <w:right w:val="none" w:sz="0" w:space="0" w:color="auto"/>
      </w:divBdr>
    </w:div>
    <w:div w:id="1130394508">
      <w:bodyDiv w:val="1"/>
      <w:marLeft w:val="0"/>
      <w:marRight w:val="0"/>
      <w:marTop w:val="0"/>
      <w:marBottom w:val="0"/>
      <w:divBdr>
        <w:top w:val="none" w:sz="0" w:space="0" w:color="auto"/>
        <w:left w:val="none" w:sz="0" w:space="0" w:color="auto"/>
        <w:bottom w:val="none" w:sz="0" w:space="0" w:color="auto"/>
        <w:right w:val="none" w:sz="0" w:space="0" w:color="auto"/>
      </w:divBdr>
    </w:div>
    <w:div w:id="1136096175">
      <w:bodyDiv w:val="1"/>
      <w:marLeft w:val="0"/>
      <w:marRight w:val="0"/>
      <w:marTop w:val="0"/>
      <w:marBottom w:val="0"/>
      <w:divBdr>
        <w:top w:val="none" w:sz="0" w:space="0" w:color="auto"/>
        <w:left w:val="none" w:sz="0" w:space="0" w:color="auto"/>
        <w:bottom w:val="none" w:sz="0" w:space="0" w:color="auto"/>
        <w:right w:val="none" w:sz="0" w:space="0" w:color="auto"/>
      </w:divBdr>
    </w:div>
    <w:div w:id="1145314257">
      <w:bodyDiv w:val="1"/>
      <w:marLeft w:val="0"/>
      <w:marRight w:val="0"/>
      <w:marTop w:val="0"/>
      <w:marBottom w:val="0"/>
      <w:divBdr>
        <w:top w:val="none" w:sz="0" w:space="0" w:color="auto"/>
        <w:left w:val="none" w:sz="0" w:space="0" w:color="auto"/>
        <w:bottom w:val="none" w:sz="0" w:space="0" w:color="auto"/>
        <w:right w:val="none" w:sz="0" w:space="0" w:color="auto"/>
      </w:divBdr>
    </w:div>
    <w:div w:id="1149135216">
      <w:bodyDiv w:val="1"/>
      <w:marLeft w:val="0"/>
      <w:marRight w:val="0"/>
      <w:marTop w:val="0"/>
      <w:marBottom w:val="0"/>
      <w:divBdr>
        <w:top w:val="none" w:sz="0" w:space="0" w:color="auto"/>
        <w:left w:val="none" w:sz="0" w:space="0" w:color="auto"/>
        <w:bottom w:val="none" w:sz="0" w:space="0" w:color="auto"/>
        <w:right w:val="none" w:sz="0" w:space="0" w:color="auto"/>
      </w:divBdr>
    </w:div>
    <w:div w:id="1161851075">
      <w:bodyDiv w:val="1"/>
      <w:marLeft w:val="0"/>
      <w:marRight w:val="0"/>
      <w:marTop w:val="0"/>
      <w:marBottom w:val="0"/>
      <w:divBdr>
        <w:top w:val="none" w:sz="0" w:space="0" w:color="auto"/>
        <w:left w:val="none" w:sz="0" w:space="0" w:color="auto"/>
        <w:bottom w:val="none" w:sz="0" w:space="0" w:color="auto"/>
        <w:right w:val="none" w:sz="0" w:space="0" w:color="auto"/>
      </w:divBdr>
    </w:div>
    <w:div w:id="1168667140">
      <w:bodyDiv w:val="1"/>
      <w:marLeft w:val="0"/>
      <w:marRight w:val="0"/>
      <w:marTop w:val="0"/>
      <w:marBottom w:val="0"/>
      <w:divBdr>
        <w:top w:val="none" w:sz="0" w:space="0" w:color="auto"/>
        <w:left w:val="none" w:sz="0" w:space="0" w:color="auto"/>
        <w:bottom w:val="none" w:sz="0" w:space="0" w:color="auto"/>
        <w:right w:val="none" w:sz="0" w:space="0" w:color="auto"/>
      </w:divBdr>
    </w:div>
    <w:div w:id="1173379378">
      <w:bodyDiv w:val="1"/>
      <w:marLeft w:val="0"/>
      <w:marRight w:val="0"/>
      <w:marTop w:val="0"/>
      <w:marBottom w:val="0"/>
      <w:divBdr>
        <w:top w:val="none" w:sz="0" w:space="0" w:color="auto"/>
        <w:left w:val="none" w:sz="0" w:space="0" w:color="auto"/>
        <w:bottom w:val="none" w:sz="0" w:space="0" w:color="auto"/>
        <w:right w:val="none" w:sz="0" w:space="0" w:color="auto"/>
      </w:divBdr>
    </w:div>
    <w:div w:id="1181239400">
      <w:bodyDiv w:val="1"/>
      <w:marLeft w:val="0"/>
      <w:marRight w:val="0"/>
      <w:marTop w:val="0"/>
      <w:marBottom w:val="0"/>
      <w:divBdr>
        <w:top w:val="none" w:sz="0" w:space="0" w:color="auto"/>
        <w:left w:val="none" w:sz="0" w:space="0" w:color="auto"/>
        <w:bottom w:val="none" w:sz="0" w:space="0" w:color="auto"/>
        <w:right w:val="none" w:sz="0" w:space="0" w:color="auto"/>
      </w:divBdr>
    </w:div>
    <w:div w:id="1183671282">
      <w:bodyDiv w:val="1"/>
      <w:marLeft w:val="0"/>
      <w:marRight w:val="0"/>
      <w:marTop w:val="0"/>
      <w:marBottom w:val="0"/>
      <w:divBdr>
        <w:top w:val="none" w:sz="0" w:space="0" w:color="auto"/>
        <w:left w:val="none" w:sz="0" w:space="0" w:color="auto"/>
        <w:bottom w:val="none" w:sz="0" w:space="0" w:color="auto"/>
        <w:right w:val="none" w:sz="0" w:space="0" w:color="auto"/>
      </w:divBdr>
    </w:div>
    <w:div w:id="1188635788">
      <w:bodyDiv w:val="1"/>
      <w:marLeft w:val="0"/>
      <w:marRight w:val="0"/>
      <w:marTop w:val="0"/>
      <w:marBottom w:val="0"/>
      <w:divBdr>
        <w:top w:val="none" w:sz="0" w:space="0" w:color="auto"/>
        <w:left w:val="none" w:sz="0" w:space="0" w:color="auto"/>
        <w:bottom w:val="none" w:sz="0" w:space="0" w:color="auto"/>
        <w:right w:val="none" w:sz="0" w:space="0" w:color="auto"/>
      </w:divBdr>
    </w:div>
    <w:div w:id="1189026397">
      <w:bodyDiv w:val="1"/>
      <w:marLeft w:val="0"/>
      <w:marRight w:val="0"/>
      <w:marTop w:val="0"/>
      <w:marBottom w:val="0"/>
      <w:divBdr>
        <w:top w:val="none" w:sz="0" w:space="0" w:color="auto"/>
        <w:left w:val="none" w:sz="0" w:space="0" w:color="auto"/>
        <w:bottom w:val="none" w:sz="0" w:space="0" w:color="auto"/>
        <w:right w:val="none" w:sz="0" w:space="0" w:color="auto"/>
      </w:divBdr>
    </w:div>
    <w:div w:id="1196582401">
      <w:bodyDiv w:val="1"/>
      <w:marLeft w:val="0"/>
      <w:marRight w:val="0"/>
      <w:marTop w:val="0"/>
      <w:marBottom w:val="0"/>
      <w:divBdr>
        <w:top w:val="none" w:sz="0" w:space="0" w:color="auto"/>
        <w:left w:val="none" w:sz="0" w:space="0" w:color="auto"/>
        <w:bottom w:val="none" w:sz="0" w:space="0" w:color="auto"/>
        <w:right w:val="none" w:sz="0" w:space="0" w:color="auto"/>
      </w:divBdr>
    </w:div>
    <w:div w:id="1202131607">
      <w:bodyDiv w:val="1"/>
      <w:marLeft w:val="0"/>
      <w:marRight w:val="0"/>
      <w:marTop w:val="0"/>
      <w:marBottom w:val="0"/>
      <w:divBdr>
        <w:top w:val="none" w:sz="0" w:space="0" w:color="auto"/>
        <w:left w:val="none" w:sz="0" w:space="0" w:color="auto"/>
        <w:bottom w:val="none" w:sz="0" w:space="0" w:color="auto"/>
        <w:right w:val="none" w:sz="0" w:space="0" w:color="auto"/>
      </w:divBdr>
    </w:div>
    <w:div w:id="1208764340">
      <w:bodyDiv w:val="1"/>
      <w:marLeft w:val="0"/>
      <w:marRight w:val="0"/>
      <w:marTop w:val="0"/>
      <w:marBottom w:val="0"/>
      <w:divBdr>
        <w:top w:val="none" w:sz="0" w:space="0" w:color="auto"/>
        <w:left w:val="none" w:sz="0" w:space="0" w:color="auto"/>
        <w:bottom w:val="none" w:sz="0" w:space="0" w:color="auto"/>
        <w:right w:val="none" w:sz="0" w:space="0" w:color="auto"/>
      </w:divBdr>
    </w:div>
    <w:div w:id="1214734849">
      <w:bodyDiv w:val="1"/>
      <w:marLeft w:val="0"/>
      <w:marRight w:val="0"/>
      <w:marTop w:val="0"/>
      <w:marBottom w:val="0"/>
      <w:divBdr>
        <w:top w:val="none" w:sz="0" w:space="0" w:color="auto"/>
        <w:left w:val="none" w:sz="0" w:space="0" w:color="auto"/>
        <w:bottom w:val="none" w:sz="0" w:space="0" w:color="auto"/>
        <w:right w:val="none" w:sz="0" w:space="0" w:color="auto"/>
      </w:divBdr>
    </w:div>
    <w:div w:id="1218513634">
      <w:bodyDiv w:val="1"/>
      <w:marLeft w:val="0"/>
      <w:marRight w:val="0"/>
      <w:marTop w:val="0"/>
      <w:marBottom w:val="0"/>
      <w:divBdr>
        <w:top w:val="none" w:sz="0" w:space="0" w:color="auto"/>
        <w:left w:val="none" w:sz="0" w:space="0" w:color="auto"/>
        <w:bottom w:val="none" w:sz="0" w:space="0" w:color="auto"/>
        <w:right w:val="none" w:sz="0" w:space="0" w:color="auto"/>
      </w:divBdr>
    </w:div>
    <w:div w:id="1221672111">
      <w:bodyDiv w:val="1"/>
      <w:marLeft w:val="0"/>
      <w:marRight w:val="0"/>
      <w:marTop w:val="0"/>
      <w:marBottom w:val="0"/>
      <w:divBdr>
        <w:top w:val="none" w:sz="0" w:space="0" w:color="auto"/>
        <w:left w:val="none" w:sz="0" w:space="0" w:color="auto"/>
        <w:bottom w:val="none" w:sz="0" w:space="0" w:color="auto"/>
        <w:right w:val="none" w:sz="0" w:space="0" w:color="auto"/>
      </w:divBdr>
    </w:div>
    <w:div w:id="1227842944">
      <w:bodyDiv w:val="1"/>
      <w:marLeft w:val="0"/>
      <w:marRight w:val="0"/>
      <w:marTop w:val="0"/>
      <w:marBottom w:val="0"/>
      <w:divBdr>
        <w:top w:val="none" w:sz="0" w:space="0" w:color="auto"/>
        <w:left w:val="none" w:sz="0" w:space="0" w:color="auto"/>
        <w:bottom w:val="none" w:sz="0" w:space="0" w:color="auto"/>
        <w:right w:val="none" w:sz="0" w:space="0" w:color="auto"/>
      </w:divBdr>
    </w:div>
    <w:div w:id="1229805253">
      <w:bodyDiv w:val="1"/>
      <w:marLeft w:val="0"/>
      <w:marRight w:val="0"/>
      <w:marTop w:val="0"/>
      <w:marBottom w:val="0"/>
      <w:divBdr>
        <w:top w:val="none" w:sz="0" w:space="0" w:color="auto"/>
        <w:left w:val="none" w:sz="0" w:space="0" w:color="auto"/>
        <w:bottom w:val="none" w:sz="0" w:space="0" w:color="auto"/>
        <w:right w:val="none" w:sz="0" w:space="0" w:color="auto"/>
      </w:divBdr>
    </w:div>
    <w:div w:id="1238857922">
      <w:bodyDiv w:val="1"/>
      <w:marLeft w:val="0"/>
      <w:marRight w:val="0"/>
      <w:marTop w:val="0"/>
      <w:marBottom w:val="0"/>
      <w:divBdr>
        <w:top w:val="none" w:sz="0" w:space="0" w:color="auto"/>
        <w:left w:val="none" w:sz="0" w:space="0" w:color="auto"/>
        <w:bottom w:val="none" w:sz="0" w:space="0" w:color="auto"/>
        <w:right w:val="none" w:sz="0" w:space="0" w:color="auto"/>
      </w:divBdr>
    </w:div>
    <w:div w:id="1243636803">
      <w:bodyDiv w:val="1"/>
      <w:marLeft w:val="0"/>
      <w:marRight w:val="0"/>
      <w:marTop w:val="0"/>
      <w:marBottom w:val="0"/>
      <w:divBdr>
        <w:top w:val="none" w:sz="0" w:space="0" w:color="auto"/>
        <w:left w:val="none" w:sz="0" w:space="0" w:color="auto"/>
        <w:bottom w:val="none" w:sz="0" w:space="0" w:color="auto"/>
        <w:right w:val="none" w:sz="0" w:space="0" w:color="auto"/>
      </w:divBdr>
    </w:div>
    <w:div w:id="1244339303">
      <w:bodyDiv w:val="1"/>
      <w:marLeft w:val="0"/>
      <w:marRight w:val="0"/>
      <w:marTop w:val="0"/>
      <w:marBottom w:val="0"/>
      <w:divBdr>
        <w:top w:val="none" w:sz="0" w:space="0" w:color="auto"/>
        <w:left w:val="none" w:sz="0" w:space="0" w:color="auto"/>
        <w:bottom w:val="none" w:sz="0" w:space="0" w:color="auto"/>
        <w:right w:val="none" w:sz="0" w:space="0" w:color="auto"/>
      </w:divBdr>
    </w:div>
    <w:div w:id="1253852973">
      <w:bodyDiv w:val="1"/>
      <w:marLeft w:val="0"/>
      <w:marRight w:val="0"/>
      <w:marTop w:val="0"/>
      <w:marBottom w:val="0"/>
      <w:divBdr>
        <w:top w:val="none" w:sz="0" w:space="0" w:color="auto"/>
        <w:left w:val="none" w:sz="0" w:space="0" w:color="auto"/>
        <w:bottom w:val="none" w:sz="0" w:space="0" w:color="auto"/>
        <w:right w:val="none" w:sz="0" w:space="0" w:color="auto"/>
      </w:divBdr>
    </w:div>
    <w:div w:id="1259603190">
      <w:bodyDiv w:val="1"/>
      <w:marLeft w:val="0"/>
      <w:marRight w:val="0"/>
      <w:marTop w:val="0"/>
      <w:marBottom w:val="0"/>
      <w:divBdr>
        <w:top w:val="none" w:sz="0" w:space="0" w:color="auto"/>
        <w:left w:val="none" w:sz="0" w:space="0" w:color="auto"/>
        <w:bottom w:val="none" w:sz="0" w:space="0" w:color="auto"/>
        <w:right w:val="none" w:sz="0" w:space="0" w:color="auto"/>
      </w:divBdr>
    </w:div>
    <w:div w:id="1261913437">
      <w:bodyDiv w:val="1"/>
      <w:marLeft w:val="0"/>
      <w:marRight w:val="0"/>
      <w:marTop w:val="0"/>
      <w:marBottom w:val="0"/>
      <w:divBdr>
        <w:top w:val="none" w:sz="0" w:space="0" w:color="auto"/>
        <w:left w:val="none" w:sz="0" w:space="0" w:color="auto"/>
        <w:bottom w:val="none" w:sz="0" w:space="0" w:color="auto"/>
        <w:right w:val="none" w:sz="0" w:space="0" w:color="auto"/>
      </w:divBdr>
    </w:div>
    <w:div w:id="1273975813">
      <w:bodyDiv w:val="1"/>
      <w:marLeft w:val="0"/>
      <w:marRight w:val="0"/>
      <w:marTop w:val="0"/>
      <w:marBottom w:val="0"/>
      <w:divBdr>
        <w:top w:val="none" w:sz="0" w:space="0" w:color="auto"/>
        <w:left w:val="none" w:sz="0" w:space="0" w:color="auto"/>
        <w:bottom w:val="none" w:sz="0" w:space="0" w:color="auto"/>
        <w:right w:val="none" w:sz="0" w:space="0" w:color="auto"/>
      </w:divBdr>
    </w:div>
    <w:div w:id="1277640155">
      <w:bodyDiv w:val="1"/>
      <w:marLeft w:val="0"/>
      <w:marRight w:val="0"/>
      <w:marTop w:val="0"/>
      <w:marBottom w:val="0"/>
      <w:divBdr>
        <w:top w:val="none" w:sz="0" w:space="0" w:color="auto"/>
        <w:left w:val="none" w:sz="0" w:space="0" w:color="auto"/>
        <w:bottom w:val="none" w:sz="0" w:space="0" w:color="auto"/>
        <w:right w:val="none" w:sz="0" w:space="0" w:color="auto"/>
      </w:divBdr>
    </w:div>
    <w:div w:id="1284069324">
      <w:bodyDiv w:val="1"/>
      <w:marLeft w:val="0"/>
      <w:marRight w:val="0"/>
      <w:marTop w:val="0"/>
      <w:marBottom w:val="0"/>
      <w:divBdr>
        <w:top w:val="none" w:sz="0" w:space="0" w:color="auto"/>
        <w:left w:val="none" w:sz="0" w:space="0" w:color="auto"/>
        <w:bottom w:val="none" w:sz="0" w:space="0" w:color="auto"/>
        <w:right w:val="none" w:sz="0" w:space="0" w:color="auto"/>
      </w:divBdr>
    </w:div>
    <w:div w:id="1291278524">
      <w:bodyDiv w:val="1"/>
      <w:marLeft w:val="0"/>
      <w:marRight w:val="0"/>
      <w:marTop w:val="0"/>
      <w:marBottom w:val="0"/>
      <w:divBdr>
        <w:top w:val="none" w:sz="0" w:space="0" w:color="auto"/>
        <w:left w:val="none" w:sz="0" w:space="0" w:color="auto"/>
        <w:bottom w:val="none" w:sz="0" w:space="0" w:color="auto"/>
        <w:right w:val="none" w:sz="0" w:space="0" w:color="auto"/>
      </w:divBdr>
    </w:div>
    <w:div w:id="1311132985">
      <w:bodyDiv w:val="1"/>
      <w:marLeft w:val="0"/>
      <w:marRight w:val="0"/>
      <w:marTop w:val="0"/>
      <w:marBottom w:val="0"/>
      <w:divBdr>
        <w:top w:val="none" w:sz="0" w:space="0" w:color="auto"/>
        <w:left w:val="none" w:sz="0" w:space="0" w:color="auto"/>
        <w:bottom w:val="none" w:sz="0" w:space="0" w:color="auto"/>
        <w:right w:val="none" w:sz="0" w:space="0" w:color="auto"/>
      </w:divBdr>
    </w:div>
    <w:div w:id="1311665625">
      <w:bodyDiv w:val="1"/>
      <w:marLeft w:val="0"/>
      <w:marRight w:val="0"/>
      <w:marTop w:val="0"/>
      <w:marBottom w:val="0"/>
      <w:divBdr>
        <w:top w:val="none" w:sz="0" w:space="0" w:color="auto"/>
        <w:left w:val="none" w:sz="0" w:space="0" w:color="auto"/>
        <w:bottom w:val="none" w:sz="0" w:space="0" w:color="auto"/>
        <w:right w:val="none" w:sz="0" w:space="0" w:color="auto"/>
      </w:divBdr>
    </w:div>
    <w:div w:id="1313439287">
      <w:bodyDiv w:val="1"/>
      <w:marLeft w:val="0"/>
      <w:marRight w:val="0"/>
      <w:marTop w:val="0"/>
      <w:marBottom w:val="0"/>
      <w:divBdr>
        <w:top w:val="none" w:sz="0" w:space="0" w:color="auto"/>
        <w:left w:val="none" w:sz="0" w:space="0" w:color="auto"/>
        <w:bottom w:val="none" w:sz="0" w:space="0" w:color="auto"/>
        <w:right w:val="none" w:sz="0" w:space="0" w:color="auto"/>
      </w:divBdr>
    </w:div>
    <w:div w:id="1314993416">
      <w:bodyDiv w:val="1"/>
      <w:marLeft w:val="0"/>
      <w:marRight w:val="0"/>
      <w:marTop w:val="0"/>
      <w:marBottom w:val="0"/>
      <w:divBdr>
        <w:top w:val="none" w:sz="0" w:space="0" w:color="auto"/>
        <w:left w:val="none" w:sz="0" w:space="0" w:color="auto"/>
        <w:bottom w:val="none" w:sz="0" w:space="0" w:color="auto"/>
        <w:right w:val="none" w:sz="0" w:space="0" w:color="auto"/>
      </w:divBdr>
    </w:div>
    <w:div w:id="1316370454">
      <w:bodyDiv w:val="1"/>
      <w:marLeft w:val="0"/>
      <w:marRight w:val="0"/>
      <w:marTop w:val="0"/>
      <w:marBottom w:val="0"/>
      <w:divBdr>
        <w:top w:val="none" w:sz="0" w:space="0" w:color="auto"/>
        <w:left w:val="none" w:sz="0" w:space="0" w:color="auto"/>
        <w:bottom w:val="none" w:sz="0" w:space="0" w:color="auto"/>
        <w:right w:val="none" w:sz="0" w:space="0" w:color="auto"/>
      </w:divBdr>
    </w:div>
    <w:div w:id="1318924443">
      <w:bodyDiv w:val="1"/>
      <w:marLeft w:val="0"/>
      <w:marRight w:val="0"/>
      <w:marTop w:val="0"/>
      <w:marBottom w:val="0"/>
      <w:divBdr>
        <w:top w:val="none" w:sz="0" w:space="0" w:color="auto"/>
        <w:left w:val="none" w:sz="0" w:space="0" w:color="auto"/>
        <w:bottom w:val="none" w:sz="0" w:space="0" w:color="auto"/>
        <w:right w:val="none" w:sz="0" w:space="0" w:color="auto"/>
      </w:divBdr>
    </w:div>
    <w:div w:id="1333678872">
      <w:bodyDiv w:val="1"/>
      <w:marLeft w:val="0"/>
      <w:marRight w:val="0"/>
      <w:marTop w:val="0"/>
      <w:marBottom w:val="0"/>
      <w:divBdr>
        <w:top w:val="none" w:sz="0" w:space="0" w:color="auto"/>
        <w:left w:val="none" w:sz="0" w:space="0" w:color="auto"/>
        <w:bottom w:val="none" w:sz="0" w:space="0" w:color="auto"/>
        <w:right w:val="none" w:sz="0" w:space="0" w:color="auto"/>
      </w:divBdr>
    </w:div>
    <w:div w:id="1340737713">
      <w:bodyDiv w:val="1"/>
      <w:marLeft w:val="0"/>
      <w:marRight w:val="0"/>
      <w:marTop w:val="0"/>
      <w:marBottom w:val="0"/>
      <w:divBdr>
        <w:top w:val="none" w:sz="0" w:space="0" w:color="auto"/>
        <w:left w:val="none" w:sz="0" w:space="0" w:color="auto"/>
        <w:bottom w:val="none" w:sz="0" w:space="0" w:color="auto"/>
        <w:right w:val="none" w:sz="0" w:space="0" w:color="auto"/>
      </w:divBdr>
    </w:div>
    <w:div w:id="1347050406">
      <w:bodyDiv w:val="1"/>
      <w:marLeft w:val="0"/>
      <w:marRight w:val="0"/>
      <w:marTop w:val="0"/>
      <w:marBottom w:val="0"/>
      <w:divBdr>
        <w:top w:val="none" w:sz="0" w:space="0" w:color="auto"/>
        <w:left w:val="none" w:sz="0" w:space="0" w:color="auto"/>
        <w:bottom w:val="none" w:sz="0" w:space="0" w:color="auto"/>
        <w:right w:val="none" w:sz="0" w:space="0" w:color="auto"/>
      </w:divBdr>
    </w:div>
    <w:div w:id="1361707825">
      <w:bodyDiv w:val="1"/>
      <w:marLeft w:val="0"/>
      <w:marRight w:val="0"/>
      <w:marTop w:val="0"/>
      <w:marBottom w:val="0"/>
      <w:divBdr>
        <w:top w:val="none" w:sz="0" w:space="0" w:color="auto"/>
        <w:left w:val="none" w:sz="0" w:space="0" w:color="auto"/>
        <w:bottom w:val="none" w:sz="0" w:space="0" w:color="auto"/>
        <w:right w:val="none" w:sz="0" w:space="0" w:color="auto"/>
      </w:divBdr>
    </w:div>
    <w:div w:id="1383362864">
      <w:bodyDiv w:val="1"/>
      <w:marLeft w:val="0"/>
      <w:marRight w:val="0"/>
      <w:marTop w:val="0"/>
      <w:marBottom w:val="0"/>
      <w:divBdr>
        <w:top w:val="none" w:sz="0" w:space="0" w:color="auto"/>
        <w:left w:val="none" w:sz="0" w:space="0" w:color="auto"/>
        <w:bottom w:val="none" w:sz="0" w:space="0" w:color="auto"/>
        <w:right w:val="none" w:sz="0" w:space="0" w:color="auto"/>
      </w:divBdr>
    </w:div>
    <w:div w:id="1384215055">
      <w:bodyDiv w:val="1"/>
      <w:marLeft w:val="0"/>
      <w:marRight w:val="0"/>
      <w:marTop w:val="0"/>
      <w:marBottom w:val="0"/>
      <w:divBdr>
        <w:top w:val="none" w:sz="0" w:space="0" w:color="auto"/>
        <w:left w:val="none" w:sz="0" w:space="0" w:color="auto"/>
        <w:bottom w:val="none" w:sz="0" w:space="0" w:color="auto"/>
        <w:right w:val="none" w:sz="0" w:space="0" w:color="auto"/>
      </w:divBdr>
      <w:divsChild>
        <w:div w:id="391656047">
          <w:marLeft w:val="0"/>
          <w:marRight w:val="0"/>
          <w:marTop w:val="0"/>
          <w:marBottom w:val="0"/>
          <w:divBdr>
            <w:top w:val="none" w:sz="0" w:space="0" w:color="auto"/>
            <w:left w:val="none" w:sz="0" w:space="0" w:color="auto"/>
            <w:bottom w:val="none" w:sz="0" w:space="0" w:color="auto"/>
            <w:right w:val="none" w:sz="0" w:space="0" w:color="auto"/>
          </w:divBdr>
          <w:divsChild>
            <w:div w:id="73826175">
              <w:marLeft w:val="0"/>
              <w:marRight w:val="0"/>
              <w:marTop w:val="0"/>
              <w:marBottom w:val="0"/>
              <w:divBdr>
                <w:top w:val="none" w:sz="0" w:space="0" w:color="auto"/>
                <w:left w:val="none" w:sz="0" w:space="0" w:color="auto"/>
                <w:bottom w:val="none" w:sz="0" w:space="0" w:color="auto"/>
                <w:right w:val="none" w:sz="0" w:space="0" w:color="auto"/>
              </w:divBdr>
              <w:divsChild>
                <w:div w:id="1348602167">
                  <w:marLeft w:val="0"/>
                  <w:marRight w:val="0"/>
                  <w:marTop w:val="0"/>
                  <w:marBottom w:val="0"/>
                  <w:divBdr>
                    <w:top w:val="none" w:sz="0" w:space="0" w:color="auto"/>
                    <w:left w:val="none" w:sz="0" w:space="0" w:color="auto"/>
                    <w:bottom w:val="none" w:sz="0" w:space="0" w:color="auto"/>
                    <w:right w:val="none" w:sz="0" w:space="0" w:color="auto"/>
                  </w:divBdr>
                  <w:divsChild>
                    <w:div w:id="1462767399">
                      <w:marLeft w:val="0"/>
                      <w:marRight w:val="0"/>
                      <w:marTop w:val="0"/>
                      <w:marBottom w:val="0"/>
                      <w:divBdr>
                        <w:top w:val="none" w:sz="0" w:space="0" w:color="auto"/>
                        <w:left w:val="none" w:sz="0" w:space="0" w:color="auto"/>
                        <w:bottom w:val="none" w:sz="0" w:space="0" w:color="auto"/>
                        <w:right w:val="none" w:sz="0" w:space="0" w:color="auto"/>
                      </w:divBdr>
                      <w:divsChild>
                        <w:div w:id="1122193990">
                          <w:marLeft w:val="0"/>
                          <w:marRight w:val="0"/>
                          <w:marTop w:val="0"/>
                          <w:marBottom w:val="0"/>
                          <w:divBdr>
                            <w:top w:val="none" w:sz="0" w:space="0" w:color="auto"/>
                            <w:left w:val="none" w:sz="0" w:space="0" w:color="auto"/>
                            <w:bottom w:val="none" w:sz="0" w:space="0" w:color="auto"/>
                            <w:right w:val="none" w:sz="0" w:space="0" w:color="auto"/>
                          </w:divBdr>
                          <w:divsChild>
                            <w:div w:id="1420757945">
                              <w:marLeft w:val="0"/>
                              <w:marRight w:val="0"/>
                              <w:marTop w:val="0"/>
                              <w:marBottom w:val="0"/>
                              <w:divBdr>
                                <w:top w:val="none" w:sz="0" w:space="0" w:color="auto"/>
                                <w:left w:val="none" w:sz="0" w:space="0" w:color="auto"/>
                                <w:bottom w:val="none" w:sz="0" w:space="0" w:color="auto"/>
                                <w:right w:val="none" w:sz="0" w:space="0" w:color="auto"/>
                              </w:divBdr>
                              <w:divsChild>
                                <w:div w:id="2118523231">
                                  <w:marLeft w:val="0"/>
                                  <w:marRight w:val="0"/>
                                  <w:marTop w:val="0"/>
                                  <w:marBottom w:val="0"/>
                                  <w:divBdr>
                                    <w:top w:val="none" w:sz="0" w:space="0" w:color="auto"/>
                                    <w:left w:val="none" w:sz="0" w:space="0" w:color="auto"/>
                                    <w:bottom w:val="none" w:sz="0" w:space="0" w:color="auto"/>
                                    <w:right w:val="none" w:sz="0" w:space="0" w:color="auto"/>
                                  </w:divBdr>
                                  <w:divsChild>
                                    <w:div w:id="1528831395">
                                      <w:marLeft w:val="0"/>
                                      <w:marRight w:val="0"/>
                                      <w:marTop w:val="0"/>
                                      <w:marBottom w:val="0"/>
                                      <w:divBdr>
                                        <w:top w:val="none" w:sz="0" w:space="0" w:color="auto"/>
                                        <w:left w:val="none" w:sz="0" w:space="0" w:color="auto"/>
                                        <w:bottom w:val="none" w:sz="0" w:space="0" w:color="auto"/>
                                        <w:right w:val="none" w:sz="0" w:space="0" w:color="auto"/>
                                      </w:divBdr>
                                      <w:divsChild>
                                        <w:div w:id="97926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4597214">
      <w:bodyDiv w:val="1"/>
      <w:marLeft w:val="0"/>
      <w:marRight w:val="0"/>
      <w:marTop w:val="0"/>
      <w:marBottom w:val="0"/>
      <w:divBdr>
        <w:top w:val="none" w:sz="0" w:space="0" w:color="auto"/>
        <w:left w:val="none" w:sz="0" w:space="0" w:color="auto"/>
        <w:bottom w:val="none" w:sz="0" w:space="0" w:color="auto"/>
        <w:right w:val="none" w:sz="0" w:space="0" w:color="auto"/>
      </w:divBdr>
    </w:div>
    <w:div w:id="1392803683">
      <w:bodyDiv w:val="1"/>
      <w:marLeft w:val="0"/>
      <w:marRight w:val="0"/>
      <w:marTop w:val="0"/>
      <w:marBottom w:val="0"/>
      <w:divBdr>
        <w:top w:val="none" w:sz="0" w:space="0" w:color="auto"/>
        <w:left w:val="none" w:sz="0" w:space="0" w:color="auto"/>
        <w:bottom w:val="none" w:sz="0" w:space="0" w:color="auto"/>
        <w:right w:val="none" w:sz="0" w:space="0" w:color="auto"/>
      </w:divBdr>
    </w:div>
    <w:div w:id="1393848109">
      <w:bodyDiv w:val="1"/>
      <w:marLeft w:val="0"/>
      <w:marRight w:val="0"/>
      <w:marTop w:val="0"/>
      <w:marBottom w:val="0"/>
      <w:divBdr>
        <w:top w:val="none" w:sz="0" w:space="0" w:color="auto"/>
        <w:left w:val="none" w:sz="0" w:space="0" w:color="auto"/>
        <w:bottom w:val="none" w:sz="0" w:space="0" w:color="auto"/>
        <w:right w:val="none" w:sz="0" w:space="0" w:color="auto"/>
      </w:divBdr>
    </w:div>
    <w:div w:id="1405297415">
      <w:bodyDiv w:val="1"/>
      <w:marLeft w:val="0"/>
      <w:marRight w:val="0"/>
      <w:marTop w:val="0"/>
      <w:marBottom w:val="0"/>
      <w:divBdr>
        <w:top w:val="none" w:sz="0" w:space="0" w:color="auto"/>
        <w:left w:val="none" w:sz="0" w:space="0" w:color="auto"/>
        <w:bottom w:val="none" w:sz="0" w:space="0" w:color="auto"/>
        <w:right w:val="none" w:sz="0" w:space="0" w:color="auto"/>
      </w:divBdr>
    </w:div>
    <w:div w:id="1419208285">
      <w:bodyDiv w:val="1"/>
      <w:marLeft w:val="0"/>
      <w:marRight w:val="0"/>
      <w:marTop w:val="0"/>
      <w:marBottom w:val="0"/>
      <w:divBdr>
        <w:top w:val="none" w:sz="0" w:space="0" w:color="auto"/>
        <w:left w:val="none" w:sz="0" w:space="0" w:color="auto"/>
        <w:bottom w:val="none" w:sz="0" w:space="0" w:color="auto"/>
        <w:right w:val="none" w:sz="0" w:space="0" w:color="auto"/>
      </w:divBdr>
    </w:div>
    <w:div w:id="1424178698">
      <w:bodyDiv w:val="1"/>
      <w:marLeft w:val="0"/>
      <w:marRight w:val="0"/>
      <w:marTop w:val="0"/>
      <w:marBottom w:val="0"/>
      <w:divBdr>
        <w:top w:val="none" w:sz="0" w:space="0" w:color="auto"/>
        <w:left w:val="none" w:sz="0" w:space="0" w:color="auto"/>
        <w:bottom w:val="none" w:sz="0" w:space="0" w:color="auto"/>
        <w:right w:val="none" w:sz="0" w:space="0" w:color="auto"/>
      </w:divBdr>
    </w:div>
    <w:div w:id="1444612712">
      <w:bodyDiv w:val="1"/>
      <w:marLeft w:val="0"/>
      <w:marRight w:val="0"/>
      <w:marTop w:val="0"/>
      <w:marBottom w:val="0"/>
      <w:divBdr>
        <w:top w:val="none" w:sz="0" w:space="0" w:color="auto"/>
        <w:left w:val="none" w:sz="0" w:space="0" w:color="auto"/>
        <w:bottom w:val="none" w:sz="0" w:space="0" w:color="auto"/>
        <w:right w:val="none" w:sz="0" w:space="0" w:color="auto"/>
      </w:divBdr>
    </w:div>
    <w:div w:id="1449664044">
      <w:bodyDiv w:val="1"/>
      <w:marLeft w:val="0"/>
      <w:marRight w:val="0"/>
      <w:marTop w:val="0"/>
      <w:marBottom w:val="0"/>
      <w:divBdr>
        <w:top w:val="none" w:sz="0" w:space="0" w:color="auto"/>
        <w:left w:val="none" w:sz="0" w:space="0" w:color="auto"/>
        <w:bottom w:val="none" w:sz="0" w:space="0" w:color="auto"/>
        <w:right w:val="none" w:sz="0" w:space="0" w:color="auto"/>
      </w:divBdr>
    </w:div>
    <w:div w:id="1455438777">
      <w:bodyDiv w:val="1"/>
      <w:marLeft w:val="0"/>
      <w:marRight w:val="0"/>
      <w:marTop w:val="0"/>
      <w:marBottom w:val="0"/>
      <w:divBdr>
        <w:top w:val="none" w:sz="0" w:space="0" w:color="auto"/>
        <w:left w:val="none" w:sz="0" w:space="0" w:color="auto"/>
        <w:bottom w:val="none" w:sz="0" w:space="0" w:color="auto"/>
        <w:right w:val="none" w:sz="0" w:space="0" w:color="auto"/>
      </w:divBdr>
    </w:div>
    <w:div w:id="1458525193">
      <w:bodyDiv w:val="1"/>
      <w:marLeft w:val="0"/>
      <w:marRight w:val="0"/>
      <w:marTop w:val="0"/>
      <w:marBottom w:val="0"/>
      <w:divBdr>
        <w:top w:val="none" w:sz="0" w:space="0" w:color="auto"/>
        <w:left w:val="none" w:sz="0" w:space="0" w:color="auto"/>
        <w:bottom w:val="none" w:sz="0" w:space="0" w:color="auto"/>
        <w:right w:val="none" w:sz="0" w:space="0" w:color="auto"/>
      </w:divBdr>
    </w:div>
    <w:div w:id="1458991159">
      <w:bodyDiv w:val="1"/>
      <w:marLeft w:val="0"/>
      <w:marRight w:val="0"/>
      <w:marTop w:val="0"/>
      <w:marBottom w:val="0"/>
      <w:divBdr>
        <w:top w:val="none" w:sz="0" w:space="0" w:color="auto"/>
        <w:left w:val="none" w:sz="0" w:space="0" w:color="auto"/>
        <w:bottom w:val="none" w:sz="0" w:space="0" w:color="auto"/>
        <w:right w:val="none" w:sz="0" w:space="0" w:color="auto"/>
      </w:divBdr>
    </w:div>
    <w:div w:id="1463571421">
      <w:bodyDiv w:val="1"/>
      <w:marLeft w:val="0"/>
      <w:marRight w:val="0"/>
      <w:marTop w:val="0"/>
      <w:marBottom w:val="0"/>
      <w:divBdr>
        <w:top w:val="none" w:sz="0" w:space="0" w:color="auto"/>
        <w:left w:val="none" w:sz="0" w:space="0" w:color="auto"/>
        <w:bottom w:val="none" w:sz="0" w:space="0" w:color="auto"/>
        <w:right w:val="none" w:sz="0" w:space="0" w:color="auto"/>
      </w:divBdr>
    </w:div>
    <w:div w:id="1464270952">
      <w:bodyDiv w:val="1"/>
      <w:marLeft w:val="0"/>
      <w:marRight w:val="0"/>
      <w:marTop w:val="0"/>
      <w:marBottom w:val="0"/>
      <w:divBdr>
        <w:top w:val="none" w:sz="0" w:space="0" w:color="auto"/>
        <w:left w:val="none" w:sz="0" w:space="0" w:color="auto"/>
        <w:bottom w:val="none" w:sz="0" w:space="0" w:color="auto"/>
        <w:right w:val="none" w:sz="0" w:space="0" w:color="auto"/>
      </w:divBdr>
    </w:div>
    <w:div w:id="1465733094">
      <w:bodyDiv w:val="1"/>
      <w:marLeft w:val="0"/>
      <w:marRight w:val="0"/>
      <w:marTop w:val="0"/>
      <w:marBottom w:val="0"/>
      <w:divBdr>
        <w:top w:val="none" w:sz="0" w:space="0" w:color="auto"/>
        <w:left w:val="none" w:sz="0" w:space="0" w:color="auto"/>
        <w:bottom w:val="none" w:sz="0" w:space="0" w:color="auto"/>
        <w:right w:val="none" w:sz="0" w:space="0" w:color="auto"/>
      </w:divBdr>
    </w:div>
    <w:div w:id="1469664045">
      <w:bodyDiv w:val="1"/>
      <w:marLeft w:val="0"/>
      <w:marRight w:val="0"/>
      <w:marTop w:val="0"/>
      <w:marBottom w:val="0"/>
      <w:divBdr>
        <w:top w:val="none" w:sz="0" w:space="0" w:color="auto"/>
        <w:left w:val="none" w:sz="0" w:space="0" w:color="auto"/>
        <w:bottom w:val="none" w:sz="0" w:space="0" w:color="auto"/>
        <w:right w:val="none" w:sz="0" w:space="0" w:color="auto"/>
      </w:divBdr>
    </w:div>
    <w:div w:id="1472752897">
      <w:bodyDiv w:val="1"/>
      <w:marLeft w:val="0"/>
      <w:marRight w:val="0"/>
      <w:marTop w:val="0"/>
      <w:marBottom w:val="0"/>
      <w:divBdr>
        <w:top w:val="none" w:sz="0" w:space="0" w:color="auto"/>
        <w:left w:val="none" w:sz="0" w:space="0" w:color="auto"/>
        <w:bottom w:val="none" w:sz="0" w:space="0" w:color="auto"/>
        <w:right w:val="none" w:sz="0" w:space="0" w:color="auto"/>
      </w:divBdr>
    </w:div>
    <w:div w:id="1484084013">
      <w:bodyDiv w:val="1"/>
      <w:marLeft w:val="0"/>
      <w:marRight w:val="0"/>
      <w:marTop w:val="0"/>
      <w:marBottom w:val="0"/>
      <w:divBdr>
        <w:top w:val="none" w:sz="0" w:space="0" w:color="auto"/>
        <w:left w:val="none" w:sz="0" w:space="0" w:color="auto"/>
        <w:bottom w:val="none" w:sz="0" w:space="0" w:color="auto"/>
        <w:right w:val="none" w:sz="0" w:space="0" w:color="auto"/>
      </w:divBdr>
    </w:div>
    <w:div w:id="1484155284">
      <w:bodyDiv w:val="1"/>
      <w:marLeft w:val="0"/>
      <w:marRight w:val="0"/>
      <w:marTop w:val="0"/>
      <w:marBottom w:val="0"/>
      <w:divBdr>
        <w:top w:val="none" w:sz="0" w:space="0" w:color="auto"/>
        <w:left w:val="none" w:sz="0" w:space="0" w:color="auto"/>
        <w:bottom w:val="none" w:sz="0" w:space="0" w:color="auto"/>
        <w:right w:val="none" w:sz="0" w:space="0" w:color="auto"/>
      </w:divBdr>
    </w:div>
    <w:div w:id="1486357617">
      <w:bodyDiv w:val="1"/>
      <w:marLeft w:val="0"/>
      <w:marRight w:val="0"/>
      <w:marTop w:val="0"/>
      <w:marBottom w:val="0"/>
      <w:divBdr>
        <w:top w:val="none" w:sz="0" w:space="0" w:color="auto"/>
        <w:left w:val="none" w:sz="0" w:space="0" w:color="auto"/>
        <w:bottom w:val="none" w:sz="0" w:space="0" w:color="auto"/>
        <w:right w:val="none" w:sz="0" w:space="0" w:color="auto"/>
      </w:divBdr>
    </w:div>
    <w:div w:id="1487822857">
      <w:bodyDiv w:val="1"/>
      <w:marLeft w:val="0"/>
      <w:marRight w:val="0"/>
      <w:marTop w:val="0"/>
      <w:marBottom w:val="0"/>
      <w:divBdr>
        <w:top w:val="none" w:sz="0" w:space="0" w:color="auto"/>
        <w:left w:val="none" w:sz="0" w:space="0" w:color="auto"/>
        <w:bottom w:val="none" w:sz="0" w:space="0" w:color="auto"/>
        <w:right w:val="none" w:sz="0" w:space="0" w:color="auto"/>
      </w:divBdr>
    </w:div>
    <w:div w:id="1489589322">
      <w:bodyDiv w:val="1"/>
      <w:marLeft w:val="0"/>
      <w:marRight w:val="0"/>
      <w:marTop w:val="0"/>
      <w:marBottom w:val="0"/>
      <w:divBdr>
        <w:top w:val="none" w:sz="0" w:space="0" w:color="auto"/>
        <w:left w:val="none" w:sz="0" w:space="0" w:color="auto"/>
        <w:bottom w:val="none" w:sz="0" w:space="0" w:color="auto"/>
        <w:right w:val="none" w:sz="0" w:space="0" w:color="auto"/>
      </w:divBdr>
    </w:div>
    <w:div w:id="1489784864">
      <w:bodyDiv w:val="1"/>
      <w:marLeft w:val="0"/>
      <w:marRight w:val="0"/>
      <w:marTop w:val="0"/>
      <w:marBottom w:val="0"/>
      <w:divBdr>
        <w:top w:val="none" w:sz="0" w:space="0" w:color="auto"/>
        <w:left w:val="none" w:sz="0" w:space="0" w:color="auto"/>
        <w:bottom w:val="none" w:sz="0" w:space="0" w:color="auto"/>
        <w:right w:val="none" w:sz="0" w:space="0" w:color="auto"/>
      </w:divBdr>
    </w:div>
    <w:div w:id="1492137551">
      <w:bodyDiv w:val="1"/>
      <w:marLeft w:val="0"/>
      <w:marRight w:val="0"/>
      <w:marTop w:val="0"/>
      <w:marBottom w:val="0"/>
      <w:divBdr>
        <w:top w:val="none" w:sz="0" w:space="0" w:color="auto"/>
        <w:left w:val="none" w:sz="0" w:space="0" w:color="auto"/>
        <w:bottom w:val="none" w:sz="0" w:space="0" w:color="auto"/>
        <w:right w:val="none" w:sz="0" w:space="0" w:color="auto"/>
      </w:divBdr>
    </w:div>
    <w:div w:id="1495611151">
      <w:bodyDiv w:val="1"/>
      <w:marLeft w:val="0"/>
      <w:marRight w:val="0"/>
      <w:marTop w:val="0"/>
      <w:marBottom w:val="0"/>
      <w:divBdr>
        <w:top w:val="none" w:sz="0" w:space="0" w:color="auto"/>
        <w:left w:val="none" w:sz="0" w:space="0" w:color="auto"/>
        <w:bottom w:val="none" w:sz="0" w:space="0" w:color="auto"/>
        <w:right w:val="none" w:sz="0" w:space="0" w:color="auto"/>
      </w:divBdr>
    </w:div>
    <w:div w:id="1495994115">
      <w:bodyDiv w:val="1"/>
      <w:marLeft w:val="0"/>
      <w:marRight w:val="0"/>
      <w:marTop w:val="0"/>
      <w:marBottom w:val="0"/>
      <w:divBdr>
        <w:top w:val="none" w:sz="0" w:space="0" w:color="auto"/>
        <w:left w:val="none" w:sz="0" w:space="0" w:color="auto"/>
        <w:bottom w:val="none" w:sz="0" w:space="0" w:color="auto"/>
        <w:right w:val="none" w:sz="0" w:space="0" w:color="auto"/>
      </w:divBdr>
    </w:div>
    <w:div w:id="1502624445">
      <w:bodyDiv w:val="1"/>
      <w:marLeft w:val="0"/>
      <w:marRight w:val="0"/>
      <w:marTop w:val="0"/>
      <w:marBottom w:val="0"/>
      <w:divBdr>
        <w:top w:val="none" w:sz="0" w:space="0" w:color="auto"/>
        <w:left w:val="none" w:sz="0" w:space="0" w:color="auto"/>
        <w:bottom w:val="none" w:sz="0" w:space="0" w:color="auto"/>
        <w:right w:val="none" w:sz="0" w:space="0" w:color="auto"/>
      </w:divBdr>
    </w:div>
    <w:div w:id="1507942718">
      <w:bodyDiv w:val="1"/>
      <w:marLeft w:val="0"/>
      <w:marRight w:val="0"/>
      <w:marTop w:val="0"/>
      <w:marBottom w:val="0"/>
      <w:divBdr>
        <w:top w:val="none" w:sz="0" w:space="0" w:color="auto"/>
        <w:left w:val="none" w:sz="0" w:space="0" w:color="auto"/>
        <w:bottom w:val="none" w:sz="0" w:space="0" w:color="auto"/>
        <w:right w:val="none" w:sz="0" w:space="0" w:color="auto"/>
      </w:divBdr>
    </w:div>
    <w:div w:id="1513059679">
      <w:bodyDiv w:val="1"/>
      <w:marLeft w:val="0"/>
      <w:marRight w:val="0"/>
      <w:marTop w:val="0"/>
      <w:marBottom w:val="0"/>
      <w:divBdr>
        <w:top w:val="none" w:sz="0" w:space="0" w:color="auto"/>
        <w:left w:val="none" w:sz="0" w:space="0" w:color="auto"/>
        <w:bottom w:val="none" w:sz="0" w:space="0" w:color="auto"/>
        <w:right w:val="none" w:sz="0" w:space="0" w:color="auto"/>
      </w:divBdr>
    </w:div>
    <w:div w:id="1515270508">
      <w:bodyDiv w:val="1"/>
      <w:marLeft w:val="0"/>
      <w:marRight w:val="0"/>
      <w:marTop w:val="0"/>
      <w:marBottom w:val="0"/>
      <w:divBdr>
        <w:top w:val="none" w:sz="0" w:space="0" w:color="auto"/>
        <w:left w:val="none" w:sz="0" w:space="0" w:color="auto"/>
        <w:bottom w:val="none" w:sz="0" w:space="0" w:color="auto"/>
        <w:right w:val="none" w:sz="0" w:space="0" w:color="auto"/>
      </w:divBdr>
    </w:div>
    <w:div w:id="1515337381">
      <w:bodyDiv w:val="1"/>
      <w:marLeft w:val="0"/>
      <w:marRight w:val="0"/>
      <w:marTop w:val="0"/>
      <w:marBottom w:val="0"/>
      <w:divBdr>
        <w:top w:val="none" w:sz="0" w:space="0" w:color="auto"/>
        <w:left w:val="none" w:sz="0" w:space="0" w:color="auto"/>
        <w:bottom w:val="none" w:sz="0" w:space="0" w:color="auto"/>
        <w:right w:val="none" w:sz="0" w:space="0" w:color="auto"/>
      </w:divBdr>
    </w:div>
    <w:div w:id="1528179528">
      <w:bodyDiv w:val="1"/>
      <w:marLeft w:val="0"/>
      <w:marRight w:val="0"/>
      <w:marTop w:val="0"/>
      <w:marBottom w:val="0"/>
      <w:divBdr>
        <w:top w:val="none" w:sz="0" w:space="0" w:color="auto"/>
        <w:left w:val="none" w:sz="0" w:space="0" w:color="auto"/>
        <w:bottom w:val="none" w:sz="0" w:space="0" w:color="auto"/>
        <w:right w:val="none" w:sz="0" w:space="0" w:color="auto"/>
      </w:divBdr>
    </w:div>
    <w:div w:id="1528761709">
      <w:bodyDiv w:val="1"/>
      <w:marLeft w:val="0"/>
      <w:marRight w:val="0"/>
      <w:marTop w:val="0"/>
      <w:marBottom w:val="0"/>
      <w:divBdr>
        <w:top w:val="none" w:sz="0" w:space="0" w:color="auto"/>
        <w:left w:val="none" w:sz="0" w:space="0" w:color="auto"/>
        <w:bottom w:val="none" w:sz="0" w:space="0" w:color="auto"/>
        <w:right w:val="none" w:sz="0" w:space="0" w:color="auto"/>
      </w:divBdr>
    </w:div>
    <w:div w:id="1529682606">
      <w:bodyDiv w:val="1"/>
      <w:marLeft w:val="0"/>
      <w:marRight w:val="0"/>
      <w:marTop w:val="0"/>
      <w:marBottom w:val="0"/>
      <w:divBdr>
        <w:top w:val="none" w:sz="0" w:space="0" w:color="auto"/>
        <w:left w:val="none" w:sz="0" w:space="0" w:color="auto"/>
        <w:bottom w:val="none" w:sz="0" w:space="0" w:color="auto"/>
        <w:right w:val="none" w:sz="0" w:space="0" w:color="auto"/>
      </w:divBdr>
    </w:div>
    <w:div w:id="1533610428">
      <w:bodyDiv w:val="1"/>
      <w:marLeft w:val="0"/>
      <w:marRight w:val="0"/>
      <w:marTop w:val="0"/>
      <w:marBottom w:val="0"/>
      <w:divBdr>
        <w:top w:val="none" w:sz="0" w:space="0" w:color="auto"/>
        <w:left w:val="none" w:sz="0" w:space="0" w:color="auto"/>
        <w:bottom w:val="none" w:sz="0" w:space="0" w:color="auto"/>
        <w:right w:val="none" w:sz="0" w:space="0" w:color="auto"/>
      </w:divBdr>
    </w:div>
    <w:div w:id="1536623326">
      <w:bodyDiv w:val="1"/>
      <w:marLeft w:val="0"/>
      <w:marRight w:val="0"/>
      <w:marTop w:val="0"/>
      <w:marBottom w:val="0"/>
      <w:divBdr>
        <w:top w:val="none" w:sz="0" w:space="0" w:color="auto"/>
        <w:left w:val="none" w:sz="0" w:space="0" w:color="auto"/>
        <w:bottom w:val="none" w:sz="0" w:space="0" w:color="auto"/>
        <w:right w:val="none" w:sz="0" w:space="0" w:color="auto"/>
      </w:divBdr>
    </w:div>
    <w:div w:id="1539196141">
      <w:bodyDiv w:val="1"/>
      <w:marLeft w:val="0"/>
      <w:marRight w:val="0"/>
      <w:marTop w:val="0"/>
      <w:marBottom w:val="0"/>
      <w:divBdr>
        <w:top w:val="none" w:sz="0" w:space="0" w:color="auto"/>
        <w:left w:val="none" w:sz="0" w:space="0" w:color="auto"/>
        <w:bottom w:val="none" w:sz="0" w:space="0" w:color="auto"/>
        <w:right w:val="none" w:sz="0" w:space="0" w:color="auto"/>
      </w:divBdr>
    </w:div>
    <w:div w:id="1542934378">
      <w:bodyDiv w:val="1"/>
      <w:marLeft w:val="0"/>
      <w:marRight w:val="0"/>
      <w:marTop w:val="0"/>
      <w:marBottom w:val="0"/>
      <w:divBdr>
        <w:top w:val="none" w:sz="0" w:space="0" w:color="auto"/>
        <w:left w:val="none" w:sz="0" w:space="0" w:color="auto"/>
        <w:bottom w:val="none" w:sz="0" w:space="0" w:color="auto"/>
        <w:right w:val="none" w:sz="0" w:space="0" w:color="auto"/>
      </w:divBdr>
    </w:div>
    <w:div w:id="1545289261">
      <w:bodyDiv w:val="1"/>
      <w:marLeft w:val="0"/>
      <w:marRight w:val="0"/>
      <w:marTop w:val="0"/>
      <w:marBottom w:val="0"/>
      <w:divBdr>
        <w:top w:val="none" w:sz="0" w:space="0" w:color="auto"/>
        <w:left w:val="none" w:sz="0" w:space="0" w:color="auto"/>
        <w:bottom w:val="none" w:sz="0" w:space="0" w:color="auto"/>
        <w:right w:val="none" w:sz="0" w:space="0" w:color="auto"/>
      </w:divBdr>
    </w:div>
    <w:div w:id="1560749557">
      <w:bodyDiv w:val="1"/>
      <w:marLeft w:val="0"/>
      <w:marRight w:val="0"/>
      <w:marTop w:val="0"/>
      <w:marBottom w:val="0"/>
      <w:divBdr>
        <w:top w:val="none" w:sz="0" w:space="0" w:color="auto"/>
        <w:left w:val="none" w:sz="0" w:space="0" w:color="auto"/>
        <w:bottom w:val="none" w:sz="0" w:space="0" w:color="auto"/>
        <w:right w:val="none" w:sz="0" w:space="0" w:color="auto"/>
      </w:divBdr>
    </w:div>
    <w:div w:id="1562322347">
      <w:bodyDiv w:val="1"/>
      <w:marLeft w:val="0"/>
      <w:marRight w:val="0"/>
      <w:marTop w:val="0"/>
      <w:marBottom w:val="0"/>
      <w:divBdr>
        <w:top w:val="none" w:sz="0" w:space="0" w:color="auto"/>
        <w:left w:val="none" w:sz="0" w:space="0" w:color="auto"/>
        <w:bottom w:val="none" w:sz="0" w:space="0" w:color="auto"/>
        <w:right w:val="none" w:sz="0" w:space="0" w:color="auto"/>
      </w:divBdr>
    </w:div>
    <w:div w:id="1566449622">
      <w:bodyDiv w:val="1"/>
      <w:marLeft w:val="0"/>
      <w:marRight w:val="0"/>
      <w:marTop w:val="0"/>
      <w:marBottom w:val="0"/>
      <w:divBdr>
        <w:top w:val="none" w:sz="0" w:space="0" w:color="auto"/>
        <w:left w:val="none" w:sz="0" w:space="0" w:color="auto"/>
        <w:bottom w:val="none" w:sz="0" w:space="0" w:color="auto"/>
        <w:right w:val="none" w:sz="0" w:space="0" w:color="auto"/>
      </w:divBdr>
    </w:div>
    <w:div w:id="1566993546">
      <w:bodyDiv w:val="1"/>
      <w:marLeft w:val="0"/>
      <w:marRight w:val="0"/>
      <w:marTop w:val="0"/>
      <w:marBottom w:val="0"/>
      <w:divBdr>
        <w:top w:val="none" w:sz="0" w:space="0" w:color="auto"/>
        <w:left w:val="none" w:sz="0" w:space="0" w:color="auto"/>
        <w:bottom w:val="none" w:sz="0" w:space="0" w:color="auto"/>
        <w:right w:val="none" w:sz="0" w:space="0" w:color="auto"/>
      </w:divBdr>
    </w:div>
    <w:div w:id="1579097101">
      <w:bodyDiv w:val="1"/>
      <w:marLeft w:val="0"/>
      <w:marRight w:val="0"/>
      <w:marTop w:val="0"/>
      <w:marBottom w:val="0"/>
      <w:divBdr>
        <w:top w:val="none" w:sz="0" w:space="0" w:color="auto"/>
        <w:left w:val="none" w:sz="0" w:space="0" w:color="auto"/>
        <w:bottom w:val="none" w:sz="0" w:space="0" w:color="auto"/>
        <w:right w:val="none" w:sz="0" w:space="0" w:color="auto"/>
      </w:divBdr>
    </w:div>
    <w:div w:id="1579171877">
      <w:bodyDiv w:val="1"/>
      <w:marLeft w:val="0"/>
      <w:marRight w:val="0"/>
      <w:marTop w:val="0"/>
      <w:marBottom w:val="0"/>
      <w:divBdr>
        <w:top w:val="none" w:sz="0" w:space="0" w:color="auto"/>
        <w:left w:val="none" w:sz="0" w:space="0" w:color="auto"/>
        <w:bottom w:val="none" w:sz="0" w:space="0" w:color="auto"/>
        <w:right w:val="none" w:sz="0" w:space="0" w:color="auto"/>
      </w:divBdr>
    </w:div>
    <w:div w:id="1583948935">
      <w:bodyDiv w:val="1"/>
      <w:marLeft w:val="0"/>
      <w:marRight w:val="0"/>
      <w:marTop w:val="0"/>
      <w:marBottom w:val="0"/>
      <w:divBdr>
        <w:top w:val="none" w:sz="0" w:space="0" w:color="auto"/>
        <w:left w:val="none" w:sz="0" w:space="0" w:color="auto"/>
        <w:bottom w:val="none" w:sz="0" w:space="0" w:color="auto"/>
        <w:right w:val="none" w:sz="0" w:space="0" w:color="auto"/>
      </w:divBdr>
    </w:div>
    <w:div w:id="1587032666">
      <w:bodyDiv w:val="1"/>
      <w:marLeft w:val="0"/>
      <w:marRight w:val="0"/>
      <w:marTop w:val="0"/>
      <w:marBottom w:val="0"/>
      <w:divBdr>
        <w:top w:val="none" w:sz="0" w:space="0" w:color="auto"/>
        <w:left w:val="none" w:sz="0" w:space="0" w:color="auto"/>
        <w:bottom w:val="none" w:sz="0" w:space="0" w:color="auto"/>
        <w:right w:val="none" w:sz="0" w:space="0" w:color="auto"/>
      </w:divBdr>
    </w:div>
    <w:div w:id="1595087571">
      <w:bodyDiv w:val="1"/>
      <w:marLeft w:val="0"/>
      <w:marRight w:val="0"/>
      <w:marTop w:val="0"/>
      <w:marBottom w:val="0"/>
      <w:divBdr>
        <w:top w:val="none" w:sz="0" w:space="0" w:color="auto"/>
        <w:left w:val="none" w:sz="0" w:space="0" w:color="auto"/>
        <w:bottom w:val="none" w:sz="0" w:space="0" w:color="auto"/>
        <w:right w:val="none" w:sz="0" w:space="0" w:color="auto"/>
      </w:divBdr>
    </w:div>
    <w:div w:id="1598245112">
      <w:bodyDiv w:val="1"/>
      <w:marLeft w:val="0"/>
      <w:marRight w:val="0"/>
      <w:marTop w:val="0"/>
      <w:marBottom w:val="0"/>
      <w:divBdr>
        <w:top w:val="none" w:sz="0" w:space="0" w:color="auto"/>
        <w:left w:val="none" w:sz="0" w:space="0" w:color="auto"/>
        <w:bottom w:val="none" w:sz="0" w:space="0" w:color="auto"/>
        <w:right w:val="none" w:sz="0" w:space="0" w:color="auto"/>
      </w:divBdr>
    </w:div>
    <w:div w:id="1605918842">
      <w:bodyDiv w:val="1"/>
      <w:marLeft w:val="0"/>
      <w:marRight w:val="0"/>
      <w:marTop w:val="0"/>
      <w:marBottom w:val="0"/>
      <w:divBdr>
        <w:top w:val="none" w:sz="0" w:space="0" w:color="auto"/>
        <w:left w:val="none" w:sz="0" w:space="0" w:color="auto"/>
        <w:bottom w:val="none" w:sz="0" w:space="0" w:color="auto"/>
        <w:right w:val="none" w:sz="0" w:space="0" w:color="auto"/>
      </w:divBdr>
    </w:div>
    <w:div w:id="1612738066">
      <w:bodyDiv w:val="1"/>
      <w:marLeft w:val="0"/>
      <w:marRight w:val="0"/>
      <w:marTop w:val="0"/>
      <w:marBottom w:val="0"/>
      <w:divBdr>
        <w:top w:val="none" w:sz="0" w:space="0" w:color="auto"/>
        <w:left w:val="none" w:sz="0" w:space="0" w:color="auto"/>
        <w:bottom w:val="none" w:sz="0" w:space="0" w:color="auto"/>
        <w:right w:val="none" w:sz="0" w:space="0" w:color="auto"/>
      </w:divBdr>
    </w:div>
    <w:div w:id="1613974515">
      <w:bodyDiv w:val="1"/>
      <w:marLeft w:val="0"/>
      <w:marRight w:val="0"/>
      <w:marTop w:val="0"/>
      <w:marBottom w:val="0"/>
      <w:divBdr>
        <w:top w:val="none" w:sz="0" w:space="0" w:color="auto"/>
        <w:left w:val="none" w:sz="0" w:space="0" w:color="auto"/>
        <w:bottom w:val="none" w:sz="0" w:space="0" w:color="auto"/>
        <w:right w:val="none" w:sz="0" w:space="0" w:color="auto"/>
      </w:divBdr>
    </w:div>
    <w:div w:id="1617524987">
      <w:bodyDiv w:val="1"/>
      <w:marLeft w:val="0"/>
      <w:marRight w:val="0"/>
      <w:marTop w:val="0"/>
      <w:marBottom w:val="0"/>
      <w:divBdr>
        <w:top w:val="none" w:sz="0" w:space="0" w:color="auto"/>
        <w:left w:val="none" w:sz="0" w:space="0" w:color="auto"/>
        <w:bottom w:val="none" w:sz="0" w:space="0" w:color="auto"/>
        <w:right w:val="none" w:sz="0" w:space="0" w:color="auto"/>
      </w:divBdr>
    </w:div>
    <w:div w:id="1618948978">
      <w:bodyDiv w:val="1"/>
      <w:marLeft w:val="0"/>
      <w:marRight w:val="0"/>
      <w:marTop w:val="0"/>
      <w:marBottom w:val="0"/>
      <w:divBdr>
        <w:top w:val="none" w:sz="0" w:space="0" w:color="auto"/>
        <w:left w:val="none" w:sz="0" w:space="0" w:color="auto"/>
        <w:bottom w:val="none" w:sz="0" w:space="0" w:color="auto"/>
        <w:right w:val="none" w:sz="0" w:space="0" w:color="auto"/>
      </w:divBdr>
    </w:div>
    <w:div w:id="1619294102">
      <w:bodyDiv w:val="1"/>
      <w:marLeft w:val="0"/>
      <w:marRight w:val="0"/>
      <w:marTop w:val="0"/>
      <w:marBottom w:val="0"/>
      <w:divBdr>
        <w:top w:val="none" w:sz="0" w:space="0" w:color="auto"/>
        <w:left w:val="none" w:sz="0" w:space="0" w:color="auto"/>
        <w:bottom w:val="none" w:sz="0" w:space="0" w:color="auto"/>
        <w:right w:val="none" w:sz="0" w:space="0" w:color="auto"/>
      </w:divBdr>
    </w:div>
    <w:div w:id="1619989094">
      <w:bodyDiv w:val="1"/>
      <w:marLeft w:val="0"/>
      <w:marRight w:val="0"/>
      <w:marTop w:val="0"/>
      <w:marBottom w:val="0"/>
      <w:divBdr>
        <w:top w:val="none" w:sz="0" w:space="0" w:color="auto"/>
        <w:left w:val="none" w:sz="0" w:space="0" w:color="auto"/>
        <w:bottom w:val="none" w:sz="0" w:space="0" w:color="auto"/>
        <w:right w:val="none" w:sz="0" w:space="0" w:color="auto"/>
      </w:divBdr>
    </w:div>
    <w:div w:id="1626307306">
      <w:bodyDiv w:val="1"/>
      <w:marLeft w:val="0"/>
      <w:marRight w:val="0"/>
      <w:marTop w:val="0"/>
      <w:marBottom w:val="0"/>
      <w:divBdr>
        <w:top w:val="none" w:sz="0" w:space="0" w:color="auto"/>
        <w:left w:val="none" w:sz="0" w:space="0" w:color="auto"/>
        <w:bottom w:val="none" w:sz="0" w:space="0" w:color="auto"/>
        <w:right w:val="none" w:sz="0" w:space="0" w:color="auto"/>
      </w:divBdr>
    </w:div>
    <w:div w:id="1628243556">
      <w:bodyDiv w:val="1"/>
      <w:marLeft w:val="0"/>
      <w:marRight w:val="0"/>
      <w:marTop w:val="0"/>
      <w:marBottom w:val="0"/>
      <w:divBdr>
        <w:top w:val="none" w:sz="0" w:space="0" w:color="auto"/>
        <w:left w:val="none" w:sz="0" w:space="0" w:color="auto"/>
        <w:bottom w:val="none" w:sz="0" w:space="0" w:color="auto"/>
        <w:right w:val="none" w:sz="0" w:space="0" w:color="auto"/>
      </w:divBdr>
    </w:div>
    <w:div w:id="1630159799">
      <w:bodyDiv w:val="1"/>
      <w:marLeft w:val="0"/>
      <w:marRight w:val="0"/>
      <w:marTop w:val="0"/>
      <w:marBottom w:val="0"/>
      <w:divBdr>
        <w:top w:val="none" w:sz="0" w:space="0" w:color="auto"/>
        <w:left w:val="none" w:sz="0" w:space="0" w:color="auto"/>
        <w:bottom w:val="none" w:sz="0" w:space="0" w:color="auto"/>
        <w:right w:val="none" w:sz="0" w:space="0" w:color="auto"/>
      </w:divBdr>
    </w:div>
    <w:div w:id="1637098743">
      <w:bodyDiv w:val="1"/>
      <w:marLeft w:val="0"/>
      <w:marRight w:val="0"/>
      <w:marTop w:val="0"/>
      <w:marBottom w:val="0"/>
      <w:divBdr>
        <w:top w:val="none" w:sz="0" w:space="0" w:color="auto"/>
        <w:left w:val="none" w:sz="0" w:space="0" w:color="auto"/>
        <w:bottom w:val="none" w:sz="0" w:space="0" w:color="auto"/>
        <w:right w:val="none" w:sz="0" w:space="0" w:color="auto"/>
      </w:divBdr>
    </w:div>
    <w:div w:id="1642728128">
      <w:bodyDiv w:val="1"/>
      <w:marLeft w:val="0"/>
      <w:marRight w:val="0"/>
      <w:marTop w:val="0"/>
      <w:marBottom w:val="0"/>
      <w:divBdr>
        <w:top w:val="none" w:sz="0" w:space="0" w:color="auto"/>
        <w:left w:val="none" w:sz="0" w:space="0" w:color="auto"/>
        <w:bottom w:val="none" w:sz="0" w:space="0" w:color="auto"/>
        <w:right w:val="none" w:sz="0" w:space="0" w:color="auto"/>
      </w:divBdr>
    </w:div>
    <w:div w:id="1645231872">
      <w:bodyDiv w:val="1"/>
      <w:marLeft w:val="0"/>
      <w:marRight w:val="0"/>
      <w:marTop w:val="0"/>
      <w:marBottom w:val="0"/>
      <w:divBdr>
        <w:top w:val="none" w:sz="0" w:space="0" w:color="auto"/>
        <w:left w:val="none" w:sz="0" w:space="0" w:color="auto"/>
        <w:bottom w:val="none" w:sz="0" w:space="0" w:color="auto"/>
        <w:right w:val="none" w:sz="0" w:space="0" w:color="auto"/>
      </w:divBdr>
    </w:div>
    <w:div w:id="1655063518">
      <w:bodyDiv w:val="1"/>
      <w:marLeft w:val="0"/>
      <w:marRight w:val="0"/>
      <w:marTop w:val="0"/>
      <w:marBottom w:val="0"/>
      <w:divBdr>
        <w:top w:val="none" w:sz="0" w:space="0" w:color="auto"/>
        <w:left w:val="none" w:sz="0" w:space="0" w:color="auto"/>
        <w:bottom w:val="none" w:sz="0" w:space="0" w:color="auto"/>
        <w:right w:val="none" w:sz="0" w:space="0" w:color="auto"/>
      </w:divBdr>
    </w:div>
    <w:div w:id="1659574826">
      <w:bodyDiv w:val="1"/>
      <w:marLeft w:val="0"/>
      <w:marRight w:val="0"/>
      <w:marTop w:val="0"/>
      <w:marBottom w:val="0"/>
      <w:divBdr>
        <w:top w:val="none" w:sz="0" w:space="0" w:color="auto"/>
        <w:left w:val="none" w:sz="0" w:space="0" w:color="auto"/>
        <w:bottom w:val="none" w:sz="0" w:space="0" w:color="auto"/>
        <w:right w:val="none" w:sz="0" w:space="0" w:color="auto"/>
      </w:divBdr>
    </w:div>
    <w:div w:id="1668248974">
      <w:bodyDiv w:val="1"/>
      <w:marLeft w:val="0"/>
      <w:marRight w:val="0"/>
      <w:marTop w:val="0"/>
      <w:marBottom w:val="0"/>
      <w:divBdr>
        <w:top w:val="none" w:sz="0" w:space="0" w:color="auto"/>
        <w:left w:val="none" w:sz="0" w:space="0" w:color="auto"/>
        <w:bottom w:val="none" w:sz="0" w:space="0" w:color="auto"/>
        <w:right w:val="none" w:sz="0" w:space="0" w:color="auto"/>
      </w:divBdr>
    </w:div>
    <w:div w:id="1673532805">
      <w:bodyDiv w:val="1"/>
      <w:marLeft w:val="0"/>
      <w:marRight w:val="0"/>
      <w:marTop w:val="0"/>
      <w:marBottom w:val="0"/>
      <w:divBdr>
        <w:top w:val="none" w:sz="0" w:space="0" w:color="auto"/>
        <w:left w:val="none" w:sz="0" w:space="0" w:color="auto"/>
        <w:bottom w:val="none" w:sz="0" w:space="0" w:color="auto"/>
        <w:right w:val="none" w:sz="0" w:space="0" w:color="auto"/>
      </w:divBdr>
    </w:div>
    <w:div w:id="1678651940">
      <w:bodyDiv w:val="1"/>
      <w:marLeft w:val="0"/>
      <w:marRight w:val="0"/>
      <w:marTop w:val="0"/>
      <w:marBottom w:val="0"/>
      <w:divBdr>
        <w:top w:val="none" w:sz="0" w:space="0" w:color="auto"/>
        <w:left w:val="none" w:sz="0" w:space="0" w:color="auto"/>
        <w:bottom w:val="none" w:sz="0" w:space="0" w:color="auto"/>
        <w:right w:val="none" w:sz="0" w:space="0" w:color="auto"/>
      </w:divBdr>
    </w:div>
    <w:div w:id="1681808071">
      <w:bodyDiv w:val="1"/>
      <w:marLeft w:val="0"/>
      <w:marRight w:val="0"/>
      <w:marTop w:val="0"/>
      <w:marBottom w:val="0"/>
      <w:divBdr>
        <w:top w:val="none" w:sz="0" w:space="0" w:color="auto"/>
        <w:left w:val="none" w:sz="0" w:space="0" w:color="auto"/>
        <w:bottom w:val="none" w:sz="0" w:space="0" w:color="auto"/>
        <w:right w:val="none" w:sz="0" w:space="0" w:color="auto"/>
      </w:divBdr>
    </w:div>
    <w:div w:id="1682121241">
      <w:bodyDiv w:val="1"/>
      <w:marLeft w:val="0"/>
      <w:marRight w:val="0"/>
      <w:marTop w:val="0"/>
      <w:marBottom w:val="0"/>
      <w:divBdr>
        <w:top w:val="none" w:sz="0" w:space="0" w:color="auto"/>
        <w:left w:val="none" w:sz="0" w:space="0" w:color="auto"/>
        <w:bottom w:val="none" w:sz="0" w:space="0" w:color="auto"/>
        <w:right w:val="none" w:sz="0" w:space="0" w:color="auto"/>
      </w:divBdr>
      <w:divsChild>
        <w:div w:id="298927091">
          <w:marLeft w:val="0"/>
          <w:marRight w:val="0"/>
          <w:marTop w:val="0"/>
          <w:marBottom w:val="0"/>
          <w:divBdr>
            <w:top w:val="none" w:sz="0" w:space="0" w:color="auto"/>
            <w:left w:val="none" w:sz="0" w:space="0" w:color="auto"/>
            <w:bottom w:val="none" w:sz="0" w:space="0" w:color="auto"/>
            <w:right w:val="none" w:sz="0" w:space="0" w:color="auto"/>
          </w:divBdr>
          <w:divsChild>
            <w:div w:id="2128497733">
              <w:marLeft w:val="0"/>
              <w:marRight w:val="0"/>
              <w:marTop w:val="0"/>
              <w:marBottom w:val="0"/>
              <w:divBdr>
                <w:top w:val="none" w:sz="0" w:space="0" w:color="auto"/>
                <w:left w:val="none" w:sz="0" w:space="0" w:color="auto"/>
                <w:bottom w:val="none" w:sz="0" w:space="0" w:color="auto"/>
                <w:right w:val="none" w:sz="0" w:space="0" w:color="auto"/>
              </w:divBdr>
              <w:divsChild>
                <w:div w:id="2056809016">
                  <w:marLeft w:val="0"/>
                  <w:marRight w:val="0"/>
                  <w:marTop w:val="0"/>
                  <w:marBottom w:val="0"/>
                  <w:divBdr>
                    <w:top w:val="none" w:sz="0" w:space="0" w:color="auto"/>
                    <w:left w:val="none" w:sz="0" w:space="0" w:color="auto"/>
                    <w:bottom w:val="none" w:sz="0" w:space="0" w:color="auto"/>
                    <w:right w:val="none" w:sz="0" w:space="0" w:color="auto"/>
                  </w:divBdr>
                  <w:divsChild>
                    <w:div w:id="1629386977">
                      <w:marLeft w:val="0"/>
                      <w:marRight w:val="0"/>
                      <w:marTop w:val="0"/>
                      <w:marBottom w:val="0"/>
                      <w:divBdr>
                        <w:top w:val="none" w:sz="0" w:space="0" w:color="auto"/>
                        <w:left w:val="none" w:sz="0" w:space="0" w:color="auto"/>
                        <w:bottom w:val="none" w:sz="0" w:space="0" w:color="auto"/>
                        <w:right w:val="none" w:sz="0" w:space="0" w:color="auto"/>
                      </w:divBdr>
                      <w:divsChild>
                        <w:div w:id="2004577874">
                          <w:marLeft w:val="0"/>
                          <w:marRight w:val="0"/>
                          <w:marTop w:val="0"/>
                          <w:marBottom w:val="0"/>
                          <w:divBdr>
                            <w:top w:val="none" w:sz="0" w:space="0" w:color="D1D1D1"/>
                            <w:left w:val="none" w:sz="0" w:space="0" w:color="D1D1D1"/>
                            <w:bottom w:val="none" w:sz="0" w:space="0" w:color="D1D1D1"/>
                            <w:right w:val="none" w:sz="0" w:space="0" w:color="D1D1D1"/>
                          </w:divBdr>
                        </w:div>
                      </w:divsChild>
                    </w:div>
                  </w:divsChild>
                </w:div>
              </w:divsChild>
            </w:div>
          </w:divsChild>
        </w:div>
      </w:divsChild>
    </w:div>
    <w:div w:id="1684278656">
      <w:bodyDiv w:val="1"/>
      <w:marLeft w:val="0"/>
      <w:marRight w:val="0"/>
      <w:marTop w:val="0"/>
      <w:marBottom w:val="0"/>
      <w:divBdr>
        <w:top w:val="none" w:sz="0" w:space="0" w:color="auto"/>
        <w:left w:val="none" w:sz="0" w:space="0" w:color="auto"/>
        <w:bottom w:val="none" w:sz="0" w:space="0" w:color="auto"/>
        <w:right w:val="none" w:sz="0" w:space="0" w:color="auto"/>
      </w:divBdr>
    </w:div>
    <w:div w:id="1686512948">
      <w:bodyDiv w:val="1"/>
      <w:marLeft w:val="0"/>
      <w:marRight w:val="0"/>
      <w:marTop w:val="0"/>
      <w:marBottom w:val="0"/>
      <w:divBdr>
        <w:top w:val="none" w:sz="0" w:space="0" w:color="auto"/>
        <w:left w:val="none" w:sz="0" w:space="0" w:color="auto"/>
        <w:bottom w:val="none" w:sz="0" w:space="0" w:color="auto"/>
        <w:right w:val="none" w:sz="0" w:space="0" w:color="auto"/>
      </w:divBdr>
    </w:div>
    <w:div w:id="1697928961">
      <w:bodyDiv w:val="1"/>
      <w:marLeft w:val="0"/>
      <w:marRight w:val="0"/>
      <w:marTop w:val="0"/>
      <w:marBottom w:val="0"/>
      <w:divBdr>
        <w:top w:val="none" w:sz="0" w:space="0" w:color="auto"/>
        <w:left w:val="none" w:sz="0" w:space="0" w:color="auto"/>
        <w:bottom w:val="none" w:sz="0" w:space="0" w:color="auto"/>
        <w:right w:val="none" w:sz="0" w:space="0" w:color="auto"/>
      </w:divBdr>
    </w:div>
    <w:div w:id="1699810884">
      <w:bodyDiv w:val="1"/>
      <w:marLeft w:val="0"/>
      <w:marRight w:val="0"/>
      <w:marTop w:val="0"/>
      <w:marBottom w:val="0"/>
      <w:divBdr>
        <w:top w:val="none" w:sz="0" w:space="0" w:color="auto"/>
        <w:left w:val="none" w:sz="0" w:space="0" w:color="auto"/>
        <w:bottom w:val="none" w:sz="0" w:space="0" w:color="auto"/>
        <w:right w:val="none" w:sz="0" w:space="0" w:color="auto"/>
      </w:divBdr>
    </w:div>
    <w:div w:id="1701666714">
      <w:bodyDiv w:val="1"/>
      <w:marLeft w:val="0"/>
      <w:marRight w:val="0"/>
      <w:marTop w:val="0"/>
      <w:marBottom w:val="0"/>
      <w:divBdr>
        <w:top w:val="none" w:sz="0" w:space="0" w:color="auto"/>
        <w:left w:val="none" w:sz="0" w:space="0" w:color="auto"/>
        <w:bottom w:val="none" w:sz="0" w:space="0" w:color="auto"/>
        <w:right w:val="none" w:sz="0" w:space="0" w:color="auto"/>
      </w:divBdr>
    </w:div>
    <w:div w:id="1707371200">
      <w:bodyDiv w:val="1"/>
      <w:marLeft w:val="0"/>
      <w:marRight w:val="0"/>
      <w:marTop w:val="0"/>
      <w:marBottom w:val="0"/>
      <w:divBdr>
        <w:top w:val="none" w:sz="0" w:space="0" w:color="auto"/>
        <w:left w:val="none" w:sz="0" w:space="0" w:color="auto"/>
        <w:bottom w:val="none" w:sz="0" w:space="0" w:color="auto"/>
        <w:right w:val="none" w:sz="0" w:space="0" w:color="auto"/>
      </w:divBdr>
    </w:div>
    <w:div w:id="1719817969">
      <w:bodyDiv w:val="1"/>
      <w:marLeft w:val="0"/>
      <w:marRight w:val="0"/>
      <w:marTop w:val="0"/>
      <w:marBottom w:val="0"/>
      <w:divBdr>
        <w:top w:val="none" w:sz="0" w:space="0" w:color="auto"/>
        <w:left w:val="none" w:sz="0" w:space="0" w:color="auto"/>
        <w:bottom w:val="none" w:sz="0" w:space="0" w:color="auto"/>
        <w:right w:val="none" w:sz="0" w:space="0" w:color="auto"/>
      </w:divBdr>
    </w:div>
    <w:div w:id="1727145861">
      <w:bodyDiv w:val="1"/>
      <w:marLeft w:val="0"/>
      <w:marRight w:val="0"/>
      <w:marTop w:val="0"/>
      <w:marBottom w:val="0"/>
      <w:divBdr>
        <w:top w:val="none" w:sz="0" w:space="0" w:color="auto"/>
        <w:left w:val="none" w:sz="0" w:space="0" w:color="auto"/>
        <w:bottom w:val="none" w:sz="0" w:space="0" w:color="auto"/>
        <w:right w:val="none" w:sz="0" w:space="0" w:color="auto"/>
      </w:divBdr>
    </w:div>
    <w:div w:id="1737510742">
      <w:bodyDiv w:val="1"/>
      <w:marLeft w:val="0"/>
      <w:marRight w:val="0"/>
      <w:marTop w:val="0"/>
      <w:marBottom w:val="0"/>
      <w:divBdr>
        <w:top w:val="none" w:sz="0" w:space="0" w:color="auto"/>
        <w:left w:val="none" w:sz="0" w:space="0" w:color="auto"/>
        <w:bottom w:val="none" w:sz="0" w:space="0" w:color="auto"/>
        <w:right w:val="none" w:sz="0" w:space="0" w:color="auto"/>
      </w:divBdr>
    </w:div>
    <w:div w:id="1737626563">
      <w:bodyDiv w:val="1"/>
      <w:marLeft w:val="0"/>
      <w:marRight w:val="0"/>
      <w:marTop w:val="0"/>
      <w:marBottom w:val="0"/>
      <w:divBdr>
        <w:top w:val="none" w:sz="0" w:space="0" w:color="auto"/>
        <w:left w:val="none" w:sz="0" w:space="0" w:color="auto"/>
        <w:bottom w:val="none" w:sz="0" w:space="0" w:color="auto"/>
        <w:right w:val="none" w:sz="0" w:space="0" w:color="auto"/>
      </w:divBdr>
    </w:div>
    <w:div w:id="1759055235">
      <w:bodyDiv w:val="1"/>
      <w:marLeft w:val="0"/>
      <w:marRight w:val="0"/>
      <w:marTop w:val="0"/>
      <w:marBottom w:val="0"/>
      <w:divBdr>
        <w:top w:val="none" w:sz="0" w:space="0" w:color="auto"/>
        <w:left w:val="none" w:sz="0" w:space="0" w:color="auto"/>
        <w:bottom w:val="none" w:sz="0" w:space="0" w:color="auto"/>
        <w:right w:val="none" w:sz="0" w:space="0" w:color="auto"/>
      </w:divBdr>
    </w:div>
    <w:div w:id="1760904466">
      <w:bodyDiv w:val="1"/>
      <w:marLeft w:val="0"/>
      <w:marRight w:val="0"/>
      <w:marTop w:val="0"/>
      <w:marBottom w:val="0"/>
      <w:divBdr>
        <w:top w:val="none" w:sz="0" w:space="0" w:color="auto"/>
        <w:left w:val="none" w:sz="0" w:space="0" w:color="auto"/>
        <w:bottom w:val="none" w:sz="0" w:space="0" w:color="auto"/>
        <w:right w:val="none" w:sz="0" w:space="0" w:color="auto"/>
      </w:divBdr>
    </w:div>
    <w:div w:id="1765179299">
      <w:bodyDiv w:val="1"/>
      <w:marLeft w:val="0"/>
      <w:marRight w:val="0"/>
      <w:marTop w:val="0"/>
      <w:marBottom w:val="0"/>
      <w:divBdr>
        <w:top w:val="none" w:sz="0" w:space="0" w:color="auto"/>
        <w:left w:val="none" w:sz="0" w:space="0" w:color="auto"/>
        <w:bottom w:val="none" w:sz="0" w:space="0" w:color="auto"/>
        <w:right w:val="none" w:sz="0" w:space="0" w:color="auto"/>
      </w:divBdr>
    </w:div>
    <w:div w:id="1767189875">
      <w:bodyDiv w:val="1"/>
      <w:marLeft w:val="0"/>
      <w:marRight w:val="0"/>
      <w:marTop w:val="0"/>
      <w:marBottom w:val="0"/>
      <w:divBdr>
        <w:top w:val="none" w:sz="0" w:space="0" w:color="auto"/>
        <w:left w:val="none" w:sz="0" w:space="0" w:color="auto"/>
        <w:bottom w:val="none" w:sz="0" w:space="0" w:color="auto"/>
        <w:right w:val="none" w:sz="0" w:space="0" w:color="auto"/>
      </w:divBdr>
    </w:div>
    <w:div w:id="1768185769">
      <w:bodyDiv w:val="1"/>
      <w:marLeft w:val="0"/>
      <w:marRight w:val="0"/>
      <w:marTop w:val="0"/>
      <w:marBottom w:val="0"/>
      <w:divBdr>
        <w:top w:val="none" w:sz="0" w:space="0" w:color="auto"/>
        <w:left w:val="none" w:sz="0" w:space="0" w:color="auto"/>
        <w:bottom w:val="none" w:sz="0" w:space="0" w:color="auto"/>
        <w:right w:val="none" w:sz="0" w:space="0" w:color="auto"/>
      </w:divBdr>
    </w:div>
    <w:div w:id="1776899958">
      <w:bodyDiv w:val="1"/>
      <w:marLeft w:val="0"/>
      <w:marRight w:val="0"/>
      <w:marTop w:val="0"/>
      <w:marBottom w:val="0"/>
      <w:divBdr>
        <w:top w:val="none" w:sz="0" w:space="0" w:color="auto"/>
        <w:left w:val="none" w:sz="0" w:space="0" w:color="auto"/>
        <w:bottom w:val="none" w:sz="0" w:space="0" w:color="auto"/>
        <w:right w:val="none" w:sz="0" w:space="0" w:color="auto"/>
      </w:divBdr>
    </w:div>
    <w:div w:id="1777629716">
      <w:bodyDiv w:val="1"/>
      <w:marLeft w:val="0"/>
      <w:marRight w:val="0"/>
      <w:marTop w:val="0"/>
      <w:marBottom w:val="0"/>
      <w:divBdr>
        <w:top w:val="none" w:sz="0" w:space="0" w:color="auto"/>
        <w:left w:val="none" w:sz="0" w:space="0" w:color="auto"/>
        <w:bottom w:val="none" w:sz="0" w:space="0" w:color="auto"/>
        <w:right w:val="none" w:sz="0" w:space="0" w:color="auto"/>
      </w:divBdr>
    </w:div>
    <w:div w:id="1782676123">
      <w:bodyDiv w:val="1"/>
      <w:marLeft w:val="0"/>
      <w:marRight w:val="0"/>
      <w:marTop w:val="0"/>
      <w:marBottom w:val="0"/>
      <w:divBdr>
        <w:top w:val="none" w:sz="0" w:space="0" w:color="auto"/>
        <w:left w:val="none" w:sz="0" w:space="0" w:color="auto"/>
        <w:bottom w:val="none" w:sz="0" w:space="0" w:color="auto"/>
        <w:right w:val="none" w:sz="0" w:space="0" w:color="auto"/>
      </w:divBdr>
    </w:div>
    <w:div w:id="1786849921">
      <w:bodyDiv w:val="1"/>
      <w:marLeft w:val="0"/>
      <w:marRight w:val="0"/>
      <w:marTop w:val="0"/>
      <w:marBottom w:val="0"/>
      <w:divBdr>
        <w:top w:val="none" w:sz="0" w:space="0" w:color="auto"/>
        <w:left w:val="none" w:sz="0" w:space="0" w:color="auto"/>
        <w:bottom w:val="none" w:sz="0" w:space="0" w:color="auto"/>
        <w:right w:val="none" w:sz="0" w:space="0" w:color="auto"/>
      </w:divBdr>
    </w:div>
    <w:div w:id="1791781316">
      <w:bodyDiv w:val="1"/>
      <w:marLeft w:val="0"/>
      <w:marRight w:val="0"/>
      <w:marTop w:val="0"/>
      <w:marBottom w:val="0"/>
      <w:divBdr>
        <w:top w:val="none" w:sz="0" w:space="0" w:color="auto"/>
        <w:left w:val="none" w:sz="0" w:space="0" w:color="auto"/>
        <w:bottom w:val="none" w:sz="0" w:space="0" w:color="auto"/>
        <w:right w:val="none" w:sz="0" w:space="0" w:color="auto"/>
      </w:divBdr>
    </w:div>
    <w:div w:id="1801534840">
      <w:bodyDiv w:val="1"/>
      <w:marLeft w:val="0"/>
      <w:marRight w:val="0"/>
      <w:marTop w:val="0"/>
      <w:marBottom w:val="0"/>
      <w:divBdr>
        <w:top w:val="none" w:sz="0" w:space="0" w:color="auto"/>
        <w:left w:val="none" w:sz="0" w:space="0" w:color="auto"/>
        <w:bottom w:val="none" w:sz="0" w:space="0" w:color="auto"/>
        <w:right w:val="none" w:sz="0" w:space="0" w:color="auto"/>
      </w:divBdr>
    </w:div>
    <w:div w:id="1826896036">
      <w:bodyDiv w:val="1"/>
      <w:marLeft w:val="0"/>
      <w:marRight w:val="0"/>
      <w:marTop w:val="0"/>
      <w:marBottom w:val="0"/>
      <w:divBdr>
        <w:top w:val="none" w:sz="0" w:space="0" w:color="auto"/>
        <w:left w:val="none" w:sz="0" w:space="0" w:color="auto"/>
        <w:bottom w:val="none" w:sz="0" w:space="0" w:color="auto"/>
        <w:right w:val="none" w:sz="0" w:space="0" w:color="auto"/>
      </w:divBdr>
    </w:div>
    <w:div w:id="1833597921">
      <w:bodyDiv w:val="1"/>
      <w:marLeft w:val="0"/>
      <w:marRight w:val="0"/>
      <w:marTop w:val="0"/>
      <w:marBottom w:val="0"/>
      <w:divBdr>
        <w:top w:val="none" w:sz="0" w:space="0" w:color="auto"/>
        <w:left w:val="none" w:sz="0" w:space="0" w:color="auto"/>
        <w:bottom w:val="none" w:sz="0" w:space="0" w:color="auto"/>
        <w:right w:val="none" w:sz="0" w:space="0" w:color="auto"/>
      </w:divBdr>
    </w:div>
    <w:div w:id="1853495629">
      <w:bodyDiv w:val="1"/>
      <w:marLeft w:val="0"/>
      <w:marRight w:val="0"/>
      <w:marTop w:val="0"/>
      <w:marBottom w:val="0"/>
      <w:divBdr>
        <w:top w:val="none" w:sz="0" w:space="0" w:color="auto"/>
        <w:left w:val="none" w:sz="0" w:space="0" w:color="auto"/>
        <w:bottom w:val="none" w:sz="0" w:space="0" w:color="auto"/>
        <w:right w:val="none" w:sz="0" w:space="0" w:color="auto"/>
      </w:divBdr>
    </w:div>
    <w:div w:id="1857232371">
      <w:bodyDiv w:val="1"/>
      <w:marLeft w:val="0"/>
      <w:marRight w:val="0"/>
      <w:marTop w:val="0"/>
      <w:marBottom w:val="0"/>
      <w:divBdr>
        <w:top w:val="none" w:sz="0" w:space="0" w:color="auto"/>
        <w:left w:val="none" w:sz="0" w:space="0" w:color="auto"/>
        <w:bottom w:val="none" w:sz="0" w:space="0" w:color="auto"/>
        <w:right w:val="none" w:sz="0" w:space="0" w:color="auto"/>
      </w:divBdr>
    </w:div>
    <w:div w:id="1868444269">
      <w:bodyDiv w:val="1"/>
      <w:marLeft w:val="0"/>
      <w:marRight w:val="0"/>
      <w:marTop w:val="0"/>
      <w:marBottom w:val="0"/>
      <w:divBdr>
        <w:top w:val="none" w:sz="0" w:space="0" w:color="auto"/>
        <w:left w:val="none" w:sz="0" w:space="0" w:color="auto"/>
        <w:bottom w:val="none" w:sz="0" w:space="0" w:color="auto"/>
        <w:right w:val="none" w:sz="0" w:space="0" w:color="auto"/>
      </w:divBdr>
    </w:div>
    <w:div w:id="1869029072">
      <w:bodyDiv w:val="1"/>
      <w:marLeft w:val="0"/>
      <w:marRight w:val="0"/>
      <w:marTop w:val="0"/>
      <w:marBottom w:val="0"/>
      <w:divBdr>
        <w:top w:val="none" w:sz="0" w:space="0" w:color="auto"/>
        <w:left w:val="none" w:sz="0" w:space="0" w:color="auto"/>
        <w:bottom w:val="none" w:sz="0" w:space="0" w:color="auto"/>
        <w:right w:val="none" w:sz="0" w:space="0" w:color="auto"/>
      </w:divBdr>
    </w:div>
    <w:div w:id="1877158084">
      <w:bodyDiv w:val="1"/>
      <w:marLeft w:val="0"/>
      <w:marRight w:val="0"/>
      <w:marTop w:val="0"/>
      <w:marBottom w:val="0"/>
      <w:divBdr>
        <w:top w:val="none" w:sz="0" w:space="0" w:color="auto"/>
        <w:left w:val="none" w:sz="0" w:space="0" w:color="auto"/>
        <w:bottom w:val="none" w:sz="0" w:space="0" w:color="auto"/>
        <w:right w:val="none" w:sz="0" w:space="0" w:color="auto"/>
      </w:divBdr>
    </w:div>
    <w:div w:id="1877547692">
      <w:bodyDiv w:val="1"/>
      <w:marLeft w:val="0"/>
      <w:marRight w:val="0"/>
      <w:marTop w:val="0"/>
      <w:marBottom w:val="0"/>
      <w:divBdr>
        <w:top w:val="none" w:sz="0" w:space="0" w:color="auto"/>
        <w:left w:val="none" w:sz="0" w:space="0" w:color="auto"/>
        <w:bottom w:val="none" w:sz="0" w:space="0" w:color="auto"/>
        <w:right w:val="none" w:sz="0" w:space="0" w:color="auto"/>
      </w:divBdr>
    </w:div>
    <w:div w:id="1883127342">
      <w:bodyDiv w:val="1"/>
      <w:marLeft w:val="0"/>
      <w:marRight w:val="0"/>
      <w:marTop w:val="0"/>
      <w:marBottom w:val="0"/>
      <w:divBdr>
        <w:top w:val="none" w:sz="0" w:space="0" w:color="auto"/>
        <w:left w:val="none" w:sz="0" w:space="0" w:color="auto"/>
        <w:bottom w:val="none" w:sz="0" w:space="0" w:color="auto"/>
        <w:right w:val="none" w:sz="0" w:space="0" w:color="auto"/>
      </w:divBdr>
    </w:div>
    <w:div w:id="1883593283">
      <w:bodyDiv w:val="1"/>
      <w:marLeft w:val="0"/>
      <w:marRight w:val="0"/>
      <w:marTop w:val="0"/>
      <w:marBottom w:val="0"/>
      <w:divBdr>
        <w:top w:val="none" w:sz="0" w:space="0" w:color="auto"/>
        <w:left w:val="none" w:sz="0" w:space="0" w:color="auto"/>
        <w:bottom w:val="none" w:sz="0" w:space="0" w:color="auto"/>
        <w:right w:val="none" w:sz="0" w:space="0" w:color="auto"/>
      </w:divBdr>
    </w:div>
    <w:div w:id="1896617946">
      <w:bodyDiv w:val="1"/>
      <w:marLeft w:val="0"/>
      <w:marRight w:val="0"/>
      <w:marTop w:val="0"/>
      <w:marBottom w:val="0"/>
      <w:divBdr>
        <w:top w:val="none" w:sz="0" w:space="0" w:color="auto"/>
        <w:left w:val="none" w:sz="0" w:space="0" w:color="auto"/>
        <w:bottom w:val="none" w:sz="0" w:space="0" w:color="auto"/>
        <w:right w:val="none" w:sz="0" w:space="0" w:color="auto"/>
      </w:divBdr>
    </w:div>
    <w:div w:id="1906723663">
      <w:bodyDiv w:val="1"/>
      <w:marLeft w:val="0"/>
      <w:marRight w:val="0"/>
      <w:marTop w:val="0"/>
      <w:marBottom w:val="0"/>
      <w:divBdr>
        <w:top w:val="none" w:sz="0" w:space="0" w:color="auto"/>
        <w:left w:val="none" w:sz="0" w:space="0" w:color="auto"/>
        <w:bottom w:val="none" w:sz="0" w:space="0" w:color="auto"/>
        <w:right w:val="none" w:sz="0" w:space="0" w:color="auto"/>
      </w:divBdr>
    </w:div>
    <w:div w:id="1912736820">
      <w:bodyDiv w:val="1"/>
      <w:marLeft w:val="0"/>
      <w:marRight w:val="0"/>
      <w:marTop w:val="0"/>
      <w:marBottom w:val="0"/>
      <w:divBdr>
        <w:top w:val="none" w:sz="0" w:space="0" w:color="auto"/>
        <w:left w:val="none" w:sz="0" w:space="0" w:color="auto"/>
        <w:bottom w:val="none" w:sz="0" w:space="0" w:color="auto"/>
        <w:right w:val="none" w:sz="0" w:space="0" w:color="auto"/>
      </w:divBdr>
    </w:div>
    <w:div w:id="1924023623">
      <w:bodyDiv w:val="1"/>
      <w:marLeft w:val="0"/>
      <w:marRight w:val="0"/>
      <w:marTop w:val="0"/>
      <w:marBottom w:val="0"/>
      <w:divBdr>
        <w:top w:val="none" w:sz="0" w:space="0" w:color="auto"/>
        <w:left w:val="none" w:sz="0" w:space="0" w:color="auto"/>
        <w:bottom w:val="none" w:sz="0" w:space="0" w:color="auto"/>
        <w:right w:val="none" w:sz="0" w:space="0" w:color="auto"/>
      </w:divBdr>
    </w:div>
    <w:div w:id="1930115830">
      <w:bodyDiv w:val="1"/>
      <w:marLeft w:val="0"/>
      <w:marRight w:val="0"/>
      <w:marTop w:val="0"/>
      <w:marBottom w:val="0"/>
      <w:divBdr>
        <w:top w:val="none" w:sz="0" w:space="0" w:color="auto"/>
        <w:left w:val="none" w:sz="0" w:space="0" w:color="auto"/>
        <w:bottom w:val="none" w:sz="0" w:space="0" w:color="auto"/>
        <w:right w:val="none" w:sz="0" w:space="0" w:color="auto"/>
      </w:divBdr>
    </w:div>
    <w:div w:id="1934973013">
      <w:bodyDiv w:val="1"/>
      <w:marLeft w:val="0"/>
      <w:marRight w:val="0"/>
      <w:marTop w:val="0"/>
      <w:marBottom w:val="0"/>
      <w:divBdr>
        <w:top w:val="none" w:sz="0" w:space="0" w:color="auto"/>
        <w:left w:val="none" w:sz="0" w:space="0" w:color="auto"/>
        <w:bottom w:val="none" w:sz="0" w:space="0" w:color="auto"/>
        <w:right w:val="none" w:sz="0" w:space="0" w:color="auto"/>
      </w:divBdr>
    </w:div>
    <w:div w:id="1945569715">
      <w:bodyDiv w:val="1"/>
      <w:marLeft w:val="0"/>
      <w:marRight w:val="0"/>
      <w:marTop w:val="0"/>
      <w:marBottom w:val="0"/>
      <w:divBdr>
        <w:top w:val="none" w:sz="0" w:space="0" w:color="auto"/>
        <w:left w:val="none" w:sz="0" w:space="0" w:color="auto"/>
        <w:bottom w:val="none" w:sz="0" w:space="0" w:color="auto"/>
        <w:right w:val="none" w:sz="0" w:space="0" w:color="auto"/>
      </w:divBdr>
    </w:div>
    <w:div w:id="1968969974">
      <w:bodyDiv w:val="1"/>
      <w:marLeft w:val="0"/>
      <w:marRight w:val="0"/>
      <w:marTop w:val="0"/>
      <w:marBottom w:val="0"/>
      <w:divBdr>
        <w:top w:val="none" w:sz="0" w:space="0" w:color="auto"/>
        <w:left w:val="none" w:sz="0" w:space="0" w:color="auto"/>
        <w:bottom w:val="none" w:sz="0" w:space="0" w:color="auto"/>
        <w:right w:val="none" w:sz="0" w:space="0" w:color="auto"/>
      </w:divBdr>
    </w:div>
    <w:div w:id="1986351651">
      <w:bodyDiv w:val="1"/>
      <w:marLeft w:val="0"/>
      <w:marRight w:val="0"/>
      <w:marTop w:val="0"/>
      <w:marBottom w:val="0"/>
      <w:divBdr>
        <w:top w:val="none" w:sz="0" w:space="0" w:color="auto"/>
        <w:left w:val="none" w:sz="0" w:space="0" w:color="auto"/>
        <w:bottom w:val="none" w:sz="0" w:space="0" w:color="auto"/>
        <w:right w:val="none" w:sz="0" w:space="0" w:color="auto"/>
      </w:divBdr>
    </w:div>
    <w:div w:id="1987276950">
      <w:bodyDiv w:val="1"/>
      <w:marLeft w:val="0"/>
      <w:marRight w:val="0"/>
      <w:marTop w:val="0"/>
      <w:marBottom w:val="0"/>
      <w:divBdr>
        <w:top w:val="none" w:sz="0" w:space="0" w:color="auto"/>
        <w:left w:val="none" w:sz="0" w:space="0" w:color="auto"/>
        <w:bottom w:val="none" w:sz="0" w:space="0" w:color="auto"/>
        <w:right w:val="none" w:sz="0" w:space="0" w:color="auto"/>
      </w:divBdr>
    </w:div>
    <w:div w:id="1996908935">
      <w:bodyDiv w:val="1"/>
      <w:marLeft w:val="0"/>
      <w:marRight w:val="0"/>
      <w:marTop w:val="0"/>
      <w:marBottom w:val="0"/>
      <w:divBdr>
        <w:top w:val="none" w:sz="0" w:space="0" w:color="auto"/>
        <w:left w:val="none" w:sz="0" w:space="0" w:color="auto"/>
        <w:bottom w:val="none" w:sz="0" w:space="0" w:color="auto"/>
        <w:right w:val="none" w:sz="0" w:space="0" w:color="auto"/>
      </w:divBdr>
    </w:div>
    <w:div w:id="2000186570">
      <w:bodyDiv w:val="1"/>
      <w:marLeft w:val="0"/>
      <w:marRight w:val="0"/>
      <w:marTop w:val="0"/>
      <w:marBottom w:val="0"/>
      <w:divBdr>
        <w:top w:val="none" w:sz="0" w:space="0" w:color="auto"/>
        <w:left w:val="none" w:sz="0" w:space="0" w:color="auto"/>
        <w:bottom w:val="none" w:sz="0" w:space="0" w:color="auto"/>
        <w:right w:val="none" w:sz="0" w:space="0" w:color="auto"/>
      </w:divBdr>
    </w:div>
    <w:div w:id="2007704245">
      <w:bodyDiv w:val="1"/>
      <w:marLeft w:val="0"/>
      <w:marRight w:val="0"/>
      <w:marTop w:val="0"/>
      <w:marBottom w:val="0"/>
      <w:divBdr>
        <w:top w:val="none" w:sz="0" w:space="0" w:color="auto"/>
        <w:left w:val="none" w:sz="0" w:space="0" w:color="auto"/>
        <w:bottom w:val="none" w:sz="0" w:space="0" w:color="auto"/>
        <w:right w:val="none" w:sz="0" w:space="0" w:color="auto"/>
      </w:divBdr>
    </w:div>
    <w:div w:id="2016229391">
      <w:bodyDiv w:val="1"/>
      <w:marLeft w:val="0"/>
      <w:marRight w:val="0"/>
      <w:marTop w:val="0"/>
      <w:marBottom w:val="0"/>
      <w:divBdr>
        <w:top w:val="none" w:sz="0" w:space="0" w:color="auto"/>
        <w:left w:val="none" w:sz="0" w:space="0" w:color="auto"/>
        <w:bottom w:val="none" w:sz="0" w:space="0" w:color="auto"/>
        <w:right w:val="none" w:sz="0" w:space="0" w:color="auto"/>
      </w:divBdr>
    </w:div>
    <w:div w:id="2023586234">
      <w:bodyDiv w:val="1"/>
      <w:marLeft w:val="0"/>
      <w:marRight w:val="0"/>
      <w:marTop w:val="0"/>
      <w:marBottom w:val="0"/>
      <w:divBdr>
        <w:top w:val="none" w:sz="0" w:space="0" w:color="auto"/>
        <w:left w:val="none" w:sz="0" w:space="0" w:color="auto"/>
        <w:bottom w:val="none" w:sz="0" w:space="0" w:color="auto"/>
        <w:right w:val="none" w:sz="0" w:space="0" w:color="auto"/>
      </w:divBdr>
    </w:div>
    <w:div w:id="2023777112">
      <w:bodyDiv w:val="1"/>
      <w:marLeft w:val="0"/>
      <w:marRight w:val="0"/>
      <w:marTop w:val="0"/>
      <w:marBottom w:val="0"/>
      <w:divBdr>
        <w:top w:val="none" w:sz="0" w:space="0" w:color="auto"/>
        <w:left w:val="none" w:sz="0" w:space="0" w:color="auto"/>
        <w:bottom w:val="none" w:sz="0" w:space="0" w:color="auto"/>
        <w:right w:val="none" w:sz="0" w:space="0" w:color="auto"/>
      </w:divBdr>
    </w:div>
    <w:div w:id="2027511954">
      <w:bodyDiv w:val="1"/>
      <w:marLeft w:val="0"/>
      <w:marRight w:val="0"/>
      <w:marTop w:val="0"/>
      <w:marBottom w:val="0"/>
      <w:divBdr>
        <w:top w:val="none" w:sz="0" w:space="0" w:color="auto"/>
        <w:left w:val="none" w:sz="0" w:space="0" w:color="auto"/>
        <w:bottom w:val="none" w:sz="0" w:space="0" w:color="auto"/>
        <w:right w:val="none" w:sz="0" w:space="0" w:color="auto"/>
      </w:divBdr>
      <w:divsChild>
        <w:div w:id="1071346719">
          <w:marLeft w:val="0"/>
          <w:marRight w:val="0"/>
          <w:marTop w:val="0"/>
          <w:marBottom w:val="0"/>
          <w:divBdr>
            <w:top w:val="none" w:sz="0" w:space="0" w:color="auto"/>
            <w:left w:val="none" w:sz="0" w:space="0" w:color="auto"/>
            <w:bottom w:val="none" w:sz="0" w:space="0" w:color="auto"/>
            <w:right w:val="none" w:sz="0" w:space="0" w:color="auto"/>
          </w:divBdr>
          <w:divsChild>
            <w:div w:id="28914881">
              <w:marLeft w:val="0"/>
              <w:marRight w:val="0"/>
              <w:marTop w:val="0"/>
              <w:marBottom w:val="0"/>
              <w:divBdr>
                <w:top w:val="none" w:sz="0" w:space="0" w:color="auto"/>
                <w:left w:val="none" w:sz="0" w:space="0" w:color="auto"/>
                <w:bottom w:val="none" w:sz="0" w:space="0" w:color="auto"/>
                <w:right w:val="none" w:sz="0" w:space="0" w:color="auto"/>
              </w:divBdr>
              <w:divsChild>
                <w:div w:id="1333334244">
                  <w:marLeft w:val="0"/>
                  <w:marRight w:val="0"/>
                  <w:marTop w:val="0"/>
                  <w:marBottom w:val="0"/>
                  <w:divBdr>
                    <w:top w:val="none" w:sz="0" w:space="0" w:color="auto"/>
                    <w:left w:val="none" w:sz="0" w:space="0" w:color="auto"/>
                    <w:bottom w:val="none" w:sz="0" w:space="0" w:color="auto"/>
                    <w:right w:val="none" w:sz="0" w:space="0" w:color="auto"/>
                  </w:divBdr>
                  <w:divsChild>
                    <w:div w:id="392193960">
                      <w:marLeft w:val="0"/>
                      <w:marRight w:val="0"/>
                      <w:marTop w:val="0"/>
                      <w:marBottom w:val="0"/>
                      <w:divBdr>
                        <w:top w:val="none" w:sz="0" w:space="0" w:color="auto"/>
                        <w:left w:val="none" w:sz="0" w:space="0" w:color="auto"/>
                        <w:bottom w:val="none" w:sz="0" w:space="0" w:color="auto"/>
                        <w:right w:val="none" w:sz="0" w:space="0" w:color="auto"/>
                      </w:divBdr>
                      <w:divsChild>
                        <w:div w:id="112303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0548497">
      <w:bodyDiv w:val="1"/>
      <w:marLeft w:val="0"/>
      <w:marRight w:val="0"/>
      <w:marTop w:val="0"/>
      <w:marBottom w:val="0"/>
      <w:divBdr>
        <w:top w:val="none" w:sz="0" w:space="0" w:color="auto"/>
        <w:left w:val="none" w:sz="0" w:space="0" w:color="auto"/>
        <w:bottom w:val="none" w:sz="0" w:space="0" w:color="auto"/>
        <w:right w:val="none" w:sz="0" w:space="0" w:color="auto"/>
      </w:divBdr>
      <w:divsChild>
        <w:div w:id="106972551">
          <w:marLeft w:val="0"/>
          <w:marRight w:val="0"/>
          <w:marTop w:val="0"/>
          <w:marBottom w:val="0"/>
          <w:divBdr>
            <w:top w:val="none" w:sz="0" w:space="0" w:color="auto"/>
            <w:left w:val="none" w:sz="0" w:space="0" w:color="auto"/>
            <w:bottom w:val="none" w:sz="0" w:space="0" w:color="auto"/>
            <w:right w:val="none" w:sz="0" w:space="0" w:color="auto"/>
          </w:divBdr>
          <w:divsChild>
            <w:div w:id="90782953">
              <w:marLeft w:val="0"/>
              <w:marRight w:val="0"/>
              <w:marTop w:val="0"/>
              <w:marBottom w:val="0"/>
              <w:divBdr>
                <w:top w:val="none" w:sz="0" w:space="0" w:color="auto"/>
                <w:left w:val="none" w:sz="0" w:space="0" w:color="auto"/>
                <w:bottom w:val="none" w:sz="0" w:space="0" w:color="auto"/>
                <w:right w:val="none" w:sz="0" w:space="0" w:color="auto"/>
              </w:divBdr>
              <w:divsChild>
                <w:div w:id="1727072957">
                  <w:marLeft w:val="0"/>
                  <w:marRight w:val="0"/>
                  <w:marTop w:val="0"/>
                  <w:marBottom w:val="0"/>
                  <w:divBdr>
                    <w:top w:val="none" w:sz="0" w:space="0" w:color="auto"/>
                    <w:left w:val="none" w:sz="0" w:space="0" w:color="auto"/>
                    <w:bottom w:val="none" w:sz="0" w:space="0" w:color="auto"/>
                    <w:right w:val="none" w:sz="0" w:space="0" w:color="auto"/>
                  </w:divBdr>
                  <w:divsChild>
                    <w:div w:id="605844361">
                      <w:marLeft w:val="0"/>
                      <w:marRight w:val="0"/>
                      <w:marTop w:val="0"/>
                      <w:marBottom w:val="0"/>
                      <w:divBdr>
                        <w:top w:val="none" w:sz="0" w:space="0" w:color="auto"/>
                        <w:left w:val="none" w:sz="0" w:space="0" w:color="auto"/>
                        <w:bottom w:val="none" w:sz="0" w:space="0" w:color="auto"/>
                        <w:right w:val="none" w:sz="0" w:space="0" w:color="auto"/>
                      </w:divBdr>
                      <w:divsChild>
                        <w:div w:id="1306424883">
                          <w:marLeft w:val="0"/>
                          <w:marRight w:val="0"/>
                          <w:marTop w:val="0"/>
                          <w:marBottom w:val="0"/>
                          <w:divBdr>
                            <w:top w:val="none" w:sz="0" w:space="0" w:color="auto"/>
                            <w:left w:val="none" w:sz="0" w:space="0" w:color="auto"/>
                            <w:bottom w:val="none" w:sz="0" w:space="0" w:color="auto"/>
                            <w:right w:val="none" w:sz="0" w:space="0" w:color="auto"/>
                          </w:divBdr>
                          <w:divsChild>
                            <w:div w:id="2038849478">
                              <w:marLeft w:val="0"/>
                              <w:marRight w:val="0"/>
                              <w:marTop w:val="0"/>
                              <w:marBottom w:val="0"/>
                              <w:divBdr>
                                <w:top w:val="none" w:sz="0" w:space="0" w:color="auto"/>
                                <w:left w:val="none" w:sz="0" w:space="0" w:color="auto"/>
                                <w:bottom w:val="none" w:sz="0" w:space="0" w:color="auto"/>
                                <w:right w:val="none" w:sz="0" w:space="0" w:color="auto"/>
                              </w:divBdr>
                              <w:divsChild>
                                <w:div w:id="114107711">
                                  <w:marLeft w:val="0"/>
                                  <w:marRight w:val="0"/>
                                  <w:marTop w:val="0"/>
                                  <w:marBottom w:val="0"/>
                                  <w:divBdr>
                                    <w:top w:val="none" w:sz="0" w:space="0" w:color="auto"/>
                                    <w:left w:val="none" w:sz="0" w:space="0" w:color="auto"/>
                                    <w:bottom w:val="none" w:sz="0" w:space="0" w:color="auto"/>
                                    <w:right w:val="none" w:sz="0" w:space="0" w:color="auto"/>
                                  </w:divBdr>
                                  <w:divsChild>
                                    <w:div w:id="16333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273423">
      <w:bodyDiv w:val="1"/>
      <w:marLeft w:val="0"/>
      <w:marRight w:val="0"/>
      <w:marTop w:val="0"/>
      <w:marBottom w:val="0"/>
      <w:divBdr>
        <w:top w:val="none" w:sz="0" w:space="0" w:color="auto"/>
        <w:left w:val="none" w:sz="0" w:space="0" w:color="auto"/>
        <w:bottom w:val="none" w:sz="0" w:space="0" w:color="auto"/>
        <w:right w:val="none" w:sz="0" w:space="0" w:color="auto"/>
      </w:divBdr>
    </w:div>
    <w:div w:id="2053915597">
      <w:bodyDiv w:val="1"/>
      <w:marLeft w:val="0"/>
      <w:marRight w:val="0"/>
      <w:marTop w:val="0"/>
      <w:marBottom w:val="0"/>
      <w:divBdr>
        <w:top w:val="none" w:sz="0" w:space="0" w:color="auto"/>
        <w:left w:val="none" w:sz="0" w:space="0" w:color="auto"/>
        <w:bottom w:val="none" w:sz="0" w:space="0" w:color="auto"/>
        <w:right w:val="none" w:sz="0" w:space="0" w:color="auto"/>
      </w:divBdr>
    </w:div>
    <w:div w:id="2060590741">
      <w:bodyDiv w:val="1"/>
      <w:marLeft w:val="0"/>
      <w:marRight w:val="0"/>
      <w:marTop w:val="0"/>
      <w:marBottom w:val="0"/>
      <w:divBdr>
        <w:top w:val="none" w:sz="0" w:space="0" w:color="auto"/>
        <w:left w:val="none" w:sz="0" w:space="0" w:color="auto"/>
        <w:bottom w:val="none" w:sz="0" w:space="0" w:color="auto"/>
        <w:right w:val="none" w:sz="0" w:space="0" w:color="auto"/>
      </w:divBdr>
    </w:div>
    <w:div w:id="2079209018">
      <w:bodyDiv w:val="1"/>
      <w:marLeft w:val="0"/>
      <w:marRight w:val="0"/>
      <w:marTop w:val="0"/>
      <w:marBottom w:val="0"/>
      <w:divBdr>
        <w:top w:val="none" w:sz="0" w:space="0" w:color="auto"/>
        <w:left w:val="none" w:sz="0" w:space="0" w:color="auto"/>
        <w:bottom w:val="none" w:sz="0" w:space="0" w:color="auto"/>
        <w:right w:val="none" w:sz="0" w:space="0" w:color="auto"/>
      </w:divBdr>
    </w:div>
    <w:div w:id="2087456947">
      <w:bodyDiv w:val="1"/>
      <w:marLeft w:val="0"/>
      <w:marRight w:val="0"/>
      <w:marTop w:val="0"/>
      <w:marBottom w:val="0"/>
      <w:divBdr>
        <w:top w:val="none" w:sz="0" w:space="0" w:color="auto"/>
        <w:left w:val="none" w:sz="0" w:space="0" w:color="auto"/>
        <w:bottom w:val="none" w:sz="0" w:space="0" w:color="auto"/>
        <w:right w:val="none" w:sz="0" w:space="0" w:color="auto"/>
      </w:divBdr>
    </w:div>
    <w:div w:id="2093425583">
      <w:bodyDiv w:val="1"/>
      <w:marLeft w:val="0"/>
      <w:marRight w:val="0"/>
      <w:marTop w:val="0"/>
      <w:marBottom w:val="0"/>
      <w:divBdr>
        <w:top w:val="none" w:sz="0" w:space="0" w:color="auto"/>
        <w:left w:val="none" w:sz="0" w:space="0" w:color="auto"/>
        <w:bottom w:val="none" w:sz="0" w:space="0" w:color="auto"/>
        <w:right w:val="none" w:sz="0" w:space="0" w:color="auto"/>
      </w:divBdr>
    </w:div>
    <w:div w:id="2093579458">
      <w:bodyDiv w:val="1"/>
      <w:marLeft w:val="0"/>
      <w:marRight w:val="0"/>
      <w:marTop w:val="0"/>
      <w:marBottom w:val="0"/>
      <w:divBdr>
        <w:top w:val="none" w:sz="0" w:space="0" w:color="auto"/>
        <w:left w:val="none" w:sz="0" w:space="0" w:color="auto"/>
        <w:bottom w:val="none" w:sz="0" w:space="0" w:color="auto"/>
        <w:right w:val="none" w:sz="0" w:space="0" w:color="auto"/>
      </w:divBdr>
    </w:div>
    <w:div w:id="2097245225">
      <w:bodyDiv w:val="1"/>
      <w:marLeft w:val="0"/>
      <w:marRight w:val="0"/>
      <w:marTop w:val="0"/>
      <w:marBottom w:val="0"/>
      <w:divBdr>
        <w:top w:val="none" w:sz="0" w:space="0" w:color="auto"/>
        <w:left w:val="none" w:sz="0" w:space="0" w:color="auto"/>
        <w:bottom w:val="none" w:sz="0" w:space="0" w:color="auto"/>
        <w:right w:val="none" w:sz="0" w:space="0" w:color="auto"/>
      </w:divBdr>
    </w:div>
    <w:div w:id="2097433256">
      <w:bodyDiv w:val="1"/>
      <w:marLeft w:val="0"/>
      <w:marRight w:val="0"/>
      <w:marTop w:val="0"/>
      <w:marBottom w:val="0"/>
      <w:divBdr>
        <w:top w:val="none" w:sz="0" w:space="0" w:color="auto"/>
        <w:left w:val="none" w:sz="0" w:space="0" w:color="auto"/>
        <w:bottom w:val="none" w:sz="0" w:space="0" w:color="auto"/>
        <w:right w:val="none" w:sz="0" w:space="0" w:color="auto"/>
      </w:divBdr>
    </w:div>
    <w:div w:id="2104260983">
      <w:bodyDiv w:val="1"/>
      <w:marLeft w:val="0"/>
      <w:marRight w:val="0"/>
      <w:marTop w:val="0"/>
      <w:marBottom w:val="0"/>
      <w:divBdr>
        <w:top w:val="none" w:sz="0" w:space="0" w:color="auto"/>
        <w:left w:val="none" w:sz="0" w:space="0" w:color="auto"/>
        <w:bottom w:val="none" w:sz="0" w:space="0" w:color="auto"/>
        <w:right w:val="none" w:sz="0" w:space="0" w:color="auto"/>
      </w:divBdr>
    </w:div>
    <w:div w:id="2128308779">
      <w:bodyDiv w:val="1"/>
      <w:marLeft w:val="0"/>
      <w:marRight w:val="0"/>
      <w:marTop w:val="0"/>
      <w:marBottom w:val="0"/>
      <w:divBdr>
        <w:top w:val="none" w:sz="0" w:space="0" w:color="auto"/>
        <w:left w:val="none" w:sz="0" w:space="0" w:color="auto"/>
        <w:bottom w:val="none" w:sz="0" w:space="0" w:color="auto"/>
        <w:right w:val="none" w:sz="0" w:space="0" w:color="auto"/>
      </w:divBdr>
    </w:div>
    <w:div w:id="2136826705">
      <w:bodyDiv w:val="1"/>
      <w:marLeft w:val="0"/>
      <w:marRight w:val="0"/>
      <w:marTop w:val="0"/>
      <w:marBottom w:val="0"/>
      <w:divBdr>
        <w:top w:val="none" w:sz="0" w:space="0" w:color="auto"/>
        <w:left w:val="none" w:sz="0" w:space="0" w:color="auto"/>
        <w:bottom w:val="none" w:sz="0" w:space="0" w:color="auto"/>
        <w:right w:val="none" w:sz="0" w:space="0" w:color="auto"/>
      </w:divBdr>
    </w:div>
    <w:div w:id="2137674135">
      <w:bodyDiv w:val="1"/>
      <w:marLeft w:val="0"/>
      <w:marRight w:val="0"/>
      <w:marTop w:val="0"/>
      <w:marBottom w:val="0"/>
      <w:divBdr>
        <w:top w:val="none" w:sz="0" w:space="0" w:color="auto"/>
        <w:left w:val="none" w:sz="0" w:space="0" w:color="auto"/>
        <w:bottom w:val="none" w:sz="0" w:space="0" w:color="auto"/>
        <w:right w:val="none" w:sz="0" w:space="0" w:color="auto"/>
      </w:divBdr>
    </w:div>
    <w:div w:id="214145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lcf76f155ced4ddcb4097134ff3c332f xmlns="dbd46520-c392-41b5-9f68-fe7486eefad7">
      <Terms xmlns="http://schemas.microsoft.com/office/infopath/2007/PartnerControls"/>
    </lcf76f155ced4ddcb4097134ff3c332f>
    <TaxCatchAll xmlns="3c9e15a3-223f-4584-afb1-1dbe0b3878fa" xsi:nil="true"/>
    <ProgressStatus xmlns="dbd46520-c392-41b5-9f68-fe7486eefad7">Complete</Progres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E4BA4-8DB7-4217-AF4C-4BEFA59721AE}">
  <ds:schemaRefs>
    <ds:schemaRef ds:uri="http://schemas.microsoft.com/sharepoint/v3/contenttype/forms"/>
  </ds:schemaRefs>
</ds:datastoreItem>
</file>

<file path=customXml/itemProps2.xml><?xml version="1.0" encoding="utf-8"?>
<ds:datastoreItem xmlns:ds="http://schemas.openxmlformats.org/officeDocument/2006/customXml" ds:itemID="{9EE1F1B8-6E45-450E-ABF6-ED36C5859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11AE7E-0A91-4970-A068-29E74E6128B8}">
  <ds:schemaRefs>
    <ds:schemaRef ds:uri="http://schemas.microsoft.com/office/2006/metadata/properties"/>
    <ds:schemaRef ds:uri="http://schemas.microsoft.com/office/infopath/2007/PartnerControls"/>
    <ds:schemaRef ds:uri="826143e3-bbcb-45bb-8829-107013e701e5"/>
    <ds:schemaRef ds:uri="dbd46520-c392-41b5-9f68-fe7486eefad7"/>
    <ds:schemaRef ds:uri="3c9e15a3-223f-4584-afb1-1dbe0b3878fa"/>
  </ds:schemaRefs>
</ds:datastoreItem>
</file>

<file path=customXml/itemProps4.xml><?xml version="1.0" encoding="utf-8"?>
<ds:datastoreItem xmlns:ds="http://schemas.openxmlformats.org/officeDocument/2006/customXml" ds:itemID="{FCD05786-1864-402A-8B69-56F0C03B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28968</TotalTime>
  <Pages>19</Pages>
  <Words>8706</Words>
  <Characters>48153</Characters>
  <Application>Microsoft Office Word</Application>
  <DocSecurity>0</DocSecurity>
  <Lines>985</Lines>
  <Paragraphs>310</Paragraphs>
  <ScaleCrop>false</ScaleCrop>
  <HeadingPairs>
    <vt:vector size="2" baseType="variant">
      <vt:variant>
        <vt:lpstr>Title</vt:lpstr>
      </vt:variant>
      <vt:variant>
        <vt:i4>1</vt:i4>
      </vt:variant>
    </vt:vector>
  </HeadingPairs>
  <TitlesOfParts>
    <vt:vector size="1" baseType="lpstr">
      <vt:lpstr>Agenda</vt:lpstr>
    </vt:vector>
  </TitlesOfParts>
  <Company>NAIC</Company>
  <LinksUpToDate>false</LinksUpToDate>
  <CharactersWithSpaces>56643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NAIC</dc:creator>
  <cp:keywords/>
  <dc:description/>
  <cp:lastModifiedBy>Marcotte, Robin</cp:lastModifiedBy>
  <cp:revision>5366</cp:revision>
  <cp:lastPrinted>2025-11-24T15:56:00Z</cp:lastPrinted>
  <dcterms:created xsi:type="dcterms:W3CDTF">2023-03-03T08:26:00Z</dcterms:created>
  <dcterms:modified xsi:type="dcterms:W3CDTF">2025-11-24T18:04:00Z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docLang">
    <vt:lpwstr>en</vt:lpwstr>
  </property>
</Properties>
</file>